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C846B" w14:textId="77777777" w:rsidR="00D50D36" w:rsidRPr="00D50D36" w:rsidRDefault="00D50D36" w:rsidP="00E67857">
      <w:pPr>
        <w:widowControl w:val="0"/>
        <w:ind w:right="-7" w:firstLine="567"/>
        <w:jc w:val="right"/>
        <w:rPr>
          <w:rFonts w:ascii="GHEA Grapalat" w:hAnsi="GHEA Grapalat" w:cs="Sylfaen"/>
          <w:i/>
          <w:u w:val="single"/>
        </w:rPr>
      </w:pPr>
    </w:p>
    <w:p w14:paraId="31A0F3C9" w14:textId="77777777" w:rsidR="00642EFE" w:rsidRPr="009044F1" w:rsidRDefault="00642EFE" w:rsidP="00E6785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07BB3CF3" w:rsidR="00642EFE" w:rsidRPr="00BA7128" w:rsidRDefault="00642EFE" w:rsidP="00E6785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4E36FF">
        <w:rPr>
          <w:rFonts w:ascii="GHEA Grapalat" w:hAnsi="GHEA Grapalat"/>
          <w:i w:val="0"/>
          <w:sz w:val="24"/>
          <w:szCs w:val="24"/>
        </w:rPr>
        <w:t>ОТКРЫТЫЙ КОНКУРС</w:t>
      </w:r>
      <w:r w:rsidR="00BA7128">
        <w:rPr>
          <w:rStyle w:val="FootnoteReference"/>
          <w:rFonts w:ascii="GHEA Grapalat" w:hAnsi="GHEA Grapalat"/>
          <w:i w:val="0"/>
          <w:sz w:val="24"/>
          <w:szCs w:val="24"/>
        </w:rPr>
        <w:footnoteReference w:customMarkFollows="1" w:id="1"/>
        <w:t>*</w:t>
      </w:r>
    </w:p>
    <w:p w14:paraId="19288BC7" w14:textId="77777777" w:rsidR="006066E9" w:rsidRPr="00E5471A" w:rsidRDefault="006066E9" w:rsidP="00E67857">
      <w:pPr>
        <w:pStyle w:val="BodyTextIndent"/>
        <w:widowControl w:val="0"/>
        <w:spacing w:line="240" w:lineRule="auto"/>
        <w:ind w:firstLine="0"/>
        <w:jc w:val="center"/>
        <w:rPr>
          <w:rFonts w:ascii="GHEA Grapalat" w:hAnsi="GHEA Grapalat"/>
          <w:i w:val="0"/>
          <w:color w:val="FF0000"/>
          <w:sz w:val="24"/>
          <w:szCs w:val="24"/>
        </w:rPr>
      </w:pPr>
      <w:r w:rsidRPr="00E5471A">
        <w:rPr>
          <w:rFonts w:ascii="GHEA Grapalat" w:hAnsi="GHEA Grapalat"/>
          <w:i w:val="0"/>
          <w:color w:val="FF0000"/>
          <w:sz w:val="24"/>
          <w:szCs w:val="24"/>
        </w:rPr>
        <w:t>Процедура закупки организована на основе пункта 2 части 6 статьи 15 Закона</w:t>
      </w:r>
    </w:p>
    <w:p w14:paraId="6E23FD59" w14:textId="77777777" w:rsidR="00642EFE" w:rsidRPr="009044F1" w:rsidRDefault="00642EFE" w:rsidP="00E67857">
      <w:pPr>
        <w:pStyle w:val="BodyTextIndent"/>
        <w:widowControl w:val="0"/>
        <w:spacing w:line="240" w:lineRule="auto"/>
        <w:ind w:firstLine="0"/>
        <w:jc w:val="center"/>
        <w:rPr>
          <w:rFonts w:ascii="GHEA Grapalat" w:hAnsi="GHEA Grapalat"/>
          <w:i w:val="0"/>
          <w:sz w:val="24"/>
          <w:szCs w:val="24"/>
        </w:rPr>
      </w:pPr>
    </w:p>
    <w:p w14:paraId="75BB2BD3" w14:textId="64D3AFA3" w:rsidR="0091042F" w:rsidRPr="00601797" w:rsidRDefault="00642EFE" w:rsidP="00E67857">
      <w:pPr>
        <w:pStyle w:val="BodyTextIndent"/>
        <w:widowControl w:val="0"/>
        <w:spacing w:line="240" w:lineRule="auto"/>
        <w:ind w:firstLine="0"/>
        <w:jc w:val="center"/>
        <w:rPr>
          <w:rFonts w:ascii="GHEA Grapalat" w:hAnsi="GHEA Grapalat"/>
          <w:i w:val="0"/>
          <w:color w:val="FF000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601797">
        <w:rPr>
          <w:rFonts w:ascii="GHEA Grapalat" w:hAnsi="GHEA Grapalat"/>
          <w:i w:val="0"/>
          <w:color w:val="FF0000"/>
          <w:sz w:val="24"/>
          <w:szCs w:val="24"/>
        </w:rPr>
        <w:t>"</w:t>
      </w:r>
      <w:r w:rsidR="00737615">
        <w:rPr>
          <w:rFonts w:ascii="GHEA Grapalat" w:hAnsi="GHEA Grapalat"/>
          <w:i w:val="0"/>
          <w:color w:val="FF0000"/>
          <w:sz w:val="24"/>
          <w:szCs w:val="24"/>
        </w:rPr>
        <w:t>18</w:t>
      </w:r>
      <w:r w:rsidRPr="00601797">
        <w:rPr>
          <w:rFonts w:ascii="GHEA Grapalat" w:hAnsi="GHEA Grapalat"/>
          <w:i w:val="0"/>
          <w:color w:val="FF0000"/>
          <w:sz w:val="24"/>
          <w:szCs w:val="24"/>
        </w:rPr>
        <w:t>" "</w:t>
      </w:r>
      <w:r w:rsidR="00737615">
        <w:rPr>
          <w:rFonts w:ascii="GHEA Grapalat" w:hAnsi="GHEA Grapalat"/>
          <w:i w:val="0"/>
          <w:color w:val="FF0000"/>
          <w:sz w:val="24"/>
          <w:szCs w:val="24"/>
        </w:rPr>
        <w:t>02</w:t>
      </w:r>
      <w:r w:rsidRPr="00601797">
        <w:rPr>
          <w:rFonts w:ascii="GHEA Grapalat" w:hAnsi="GHEA Grapalat"/>
          <w:i w:val="0"/>
          <w:color w:val="FF0000"/>
          <w:sz w:val="24"/>
          <w:szCs w:val="24"/>
        </w:rPr>
        <w:t xml:space="preserve">" </w:t>
      </w:r>
      <w:r w:rsidR="00B07413">
        <w:rPr>
          <w:rFonts w:ascii="GHEA Grapalat" w:hAnsi="GHEA Grapalat"/>
          <w:i w:val="0"/>
          <w:color w:val="FF0000"/>
          <w:sz w:val="24"/>
          <w:szCs w:val="24"/>
        </w:rPr>
        <w:t>202</w:t>
      </w:r>
      <w:r w:rsidR="00737615">
        <w:rPr>
          <w:rFonts w:ascii="GHEA Grapalat" w:hAnsi="GHEA Grapalat"/>
          <w:i w:val="0"/>
          <w:color w:val="FF0000"/>
          <w:sz w:val="24"/>
          <w:szCs w:val="24"/>
        </w:rPr>
        <w:t>6</w:t>
      </w:r>
      <w:r w:rsidR="00AA7117" w:rsidRPr="00601797">
        <w:rPr>
          <w:rFonts w:ascii="GHEA Grapalat" w:hAnsi="GHEA Grapalat"/>
          <w:i w:val="0"/>
          <w:color w:val="FF0000"/>
          <w:sz w:val="24"/>
          <w:szCs w:val="24"/>
        </w:rPr>
        <w:t xml:space="preserve"> </w:t>
      </w:r>
      <w:r w:rsidRPr="00601797">
        <w:rPr>
          <w:rFonts w:ascii="GHEA Grapalat" w:hAnsi="GHEA Grapalat"/>
          <w:i w:val="0"/>
          <w:color w:val="FF0000"/>
          <w:sz w:val="24"/>
          <w:szCs w:val="24"/>
        </w:rPr>
        <w:t>года "</w:t>
      </w:r>
      <w:r w:rsidR="00601797" w:rsidRPr="00601797">
        <w:rPr>
          <w:rFonts w:ascii="GHEA Grapalat" w:hAnsi="GHEA Grapalat"/>
          <w:i w:val="0"/>
          <w:color w:val="FF0000"/>
          <w:sz w:val="24"/>
          <w:szCs w:val="24"/>
        </w:rPr>
        <w:t>2</w:t>
      </w:r>
      <w:r w:rsidRPr="00601797">
        <w:rPr>
          <w:rFonts w:ascii="GHEA Grapalat" w:hAnsi="GHEA Grapalat"/>
          <w:i w:val="0"/>
          <w:color w:val="FF0000"/>
          <w:sz w:val="24"/>
          <w:szCs w:val="24"/>
        </w:rPr>
        <w:t xml:space="preserve">" </w:t>
      </w:r>
    </w:p>
    <w:p w14:paraId="288D3E75" w14:textId="7E01B60D" w:rsidR="0091042F" w:rsidRPr="009044F1" w:rsidRDefault="0006703E" w:rsidP="00E67857">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01797">
        <w:rPr>
          <w:rFonts w:ascii="GHEA Grapalat" w:hAnsi="GHEA Grapalat"/>
          <w:i w:val="0"/>
          <w:sz w:val="24"/>
          <w:szCs w:val="24"/>
        </w:rPr>
        <w:t>EQ-</w:t>
      </w:r>
      <w:r w:rsidR="004E36FF">
        <w:rPr>
          <w:rFonts w:ascii="GHEA Grapalat" w:hAnsi="GHEA Grapalat"/>
          <w:i w:val="0"/>
          <w:sz w:val="24"/>
          <w:szCs w:val="24"/>
        </w:rPr>
        <w:t>BMAShDzB-</w:t>
      </w:r>
      <w:r w:rsidR="00737615">
        <w:rPr>
          <w:rFonts w:ascii="GHEA Grapalat" w:hAnsi="GHEA Grapalat"/>
          <w:i w:val="0"/>
          <w:sz w:val="24"/>
          <w:szCs w:val="24"/>
        </w:rPr>
        <w:t>26/32</w:t>
      </w:r>
    </w:p>
    <w:p w14:paraId="4DA1CB45" w14:textId="77777777" w:rsidR="0091042F" w:rsidRPr="009044F1" w:rsidRDefault="0091042F" w:rsidP="00E67857">
      <w:pPr>
        <w:pStyle w:val="BodyTextIndent"/>
        <w:widowControl w:val="0"/>
        <w:spacing w:line="240" w:lineRule="auto"/>
        <w:rPr>
          <w:rFonts w:ascii="GHEA Grapalat" w:hAnsi="GHEA Grapalat"/>
          <w:i w:val="0"/>
          <w:sz w:val="24"/>
          <w:szCs w:val="24"/>
        </w:rPr>
      </w:pPr>
    </w:p>
    <w:p w14:paraId="78B9F6A4" w14:textId="24CEE618" w:rsidR="00642EFE" w:rsidRPr="009044F1" w:rsidRDefault="00601797" w:rsidP="00E67857">
      <w:pPr>
        <w:pStyle w:val="BodyTextIndent"/>
        <w:widowControl w:val="0"/>
        <w:spacing w:line="240" w:lineRule="auto"/>
        <w:ind w:firstLine="0"/>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4E36FF">
        <w:rPr>
          <w:rFonts w:ascii="GHEA Grapalat" w:hAnsi="GHEA Grapalat"/>
          <w:i w:val="0"/>
          <w:sz w:val="24"/>
          <w:szCs w:val="24"/>
        </w:rPr>
        <w:t>открытый конкурс</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fldChar w:fldCharType="begin"/>
      </w:r>
      <w:r>
        <w:instrText xml:space="preserve"> HYPERLINK "http://www.armeps.am/" \h </w:instrText>
      </w:r>
      <w:r>
        <w:fldChar w:fldCharType="separate"/>
      </w:r>
      <w:r w:rsidR="00642EFE" w:rsidRPr="009044F1">
        <w:rPr>
          <w:rFonts w:ascii="GHEA Grapalat" w:hAnsi="GHEA Grapalat"/>
          <w:i w:val="0"/>
          <w:sz w:val="24"/>
          <w:szCs w:val="24"/>
        </w:rPr>
        <w:t>www.armeps.am</w:t>
      </w:r>
      <w:r>
        <w:rPr>
          <w:rFonts w:ascii="GHEA Grapalat" w:hAnsi="GHEA Grapalat"/>
          <w:i w:val="0"/>
          <w:sz w:val="24"/>
          <w:szCs w:val="24"/>
        </w:rPr>
        <w:fldChar w:fldCharType="end"/>
      </w:r>
      <w:r w:rsidR="00642EFE" w:rsidRPr="009044F1">
        <w:rPr>
          <w:rFonts w:ascii="GHEA Grapalat" w:hAnsi="GHEA Grapalat"/>
          <w:i w:val="0"/>
          <w:sz w:val="24"/>
          <w:szCs w:val="24"/>
        </w:rPr>
        <w:t>).</w:t>
      </w:r>
    </w:p>
    <w:p w14:paraId="2BB346DA" w14:textId="52CE2669" w:rsidR="00341A74" w:rsidRPr="003A1EBB" w:rsidRDefault="00A20B69" w:rsidP="00E678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sidRPr="00E67857">
        <w:rPr>
          <w:rFonts w:ascii="Calibri" w:hAnsi="Calibri" w:cs="Calibri"/>
          <w:i w:val="0"/>
          <w:sz w:val="24"/>
          <w:szCs w:val="24"/>
        </w:rPr>
        <w:t> </w:t>
      </w:r>
      <w:r w:rsidRPr="00E67857">
        <w:rPr>
          <w:rFonts w:ascii="GHEA Grapalat" w:hAnsi="GHEA Grapalat"/>
          <w:i w:val="0"/>
          <w:sz w:val="24"/>
          <w:szCs w:val="24"/>
        </w:rPr>
        <w:t>установленном</w:t>
      </w:r>
      <w:r w:rsidR="00782D60" w:rsidRPr="00E67857">
        <w:rPr>
          <w:rFonts w:ascii="Calibri" w:hAnsi="Calibri" w:cs="Calibri"/>
          <w:i w:val="0"/>
          <w:sz w:val="24"/>
          <w:szCs w:val="24"/>
        </w:rPr>
        <w:t> </w:t>
      </w:r>
      <w:r w:rsidRPr="00E67857">
        <w:rPr>
          <w:rFonts w:ascii="GHEA Grapalat" w:hAnsi="GHEA Grapalat"/>
          <w:i w:val="0"/>
          <w:sz w:val="24"/>
          <w:szCs w:val="24"/>
        </w:rPr>
        <w:t xml:space="preserve">порядке будет предложено заключить договор </w:t>
      </w:r>
      <w:r w:rsidR="00690B7B">
        <w:rPr>
          <w:rFonts w:ascii="GHEA Grapalat" w:hAnsi="GHEA Grapalat"/>
          <w:i w:val="0"/>
          <w:sz w:val="24"/>
          <w:szCs w:val="24"/>
        </w:rPr>
        <w:t>по приобретению</w:t>
      </w:r>
      <w:r w:rsidR="00737615">
        <w:rPr>
          <w:rFonts w:ascii="GHEA Grapalat" w:hAnsi="GHEA Grapalat"/>
          <w:i w:val="0"/>
          <w:sz w:val="24"/>
          <w:szCs w:val="24"/>
        </w:rPr>
        <w:t xml:space="preserve"> </w:t>
      </w:r>
      <w:r w:rsidR="00737615" w:rsidRPr="00737615">
        <w:rPr>
          <w:rFonts w:ascii="GHEA Grapalat" w:hAnsi="GHEA Grapalat"/>
          <w:i w:val="0"/>
          <w:sz w:val="24"/>
          <w:szCs w:val="24"/>
        </w:rPr>
        <w:t>средн</w:t>
      </w:r>
      <w:r w:rsidR="00737615">
        <w:rPr>
          <w:rFonts w:ascii="GHEA Grapalat" w:hAnsi="GHEA Grapalat"/>
          <w:i w:val="0"/>
          <w:sz w:val="24"/>
          <w:szCs w:val="24"/>
        </w:rPr>
        <w:t>его</w:t>
      </w:r>
      <w:r w:rsidR="00737615" w:rsidRPr="00737615">
        <w:rPr>
          <w:rFonts w:ascii="GHEA Grapalat" w:hAnsi="GHEA Grapalat"/>
          <w:i w:val="0"/>
          <w:sz w:val="24"/>
          <w:szCs w:val="24"/>
        </w:rPr>
        <w:t xml:space="preserve"> ремонт</w:t>
      </w:r>
      <w:r w:rsidR="00737615">
        <w:rPr>
          <w:rFonts w:ascii="GHEA Grapalat" w:hAnsi="GHEA Grapalat"/>
          <w:i w:val="0"/>
          <w:sz w:val="24"/>
          <w:szCs w:val="24"/>
        </w:rPr>
        <w:t>а</w:t>
      </w:r>
      <w:r w:rsidR="00737615" w:rsidRPr="00737615">
        <w:rPr>
          <w:rFonts w:ascii="GHEA Grapalat" w:hAnsi="GHEA Grapalat"/>
          <w:i w:val="0"/>
          <w:sz w:val="24"/>
          <w:szCs w:val="24"/>
        </w:rPr>
        <w:t xml:space="preserve"> улицы</w:t>
      </w:r>
      <w:r w:rsidRPr="00E67857">
        <w:rPr>
          <w:rFonts w:ascii="GHEA Grapalat" w:hAnsi="GHEA Grapalat"/>
          <w:i w:val="0"/>
          <w:sz w:val="24"/>
          <w:szCs w:val="24"/>
        </w:rPr>
        <w:t xml:space="preserve"> </w:t>
      </w:r>
      <w:r w:rsidR="00737615" w:rsidRPr="00737615">
        <w:rPr>
          <w:rFonts w:ascii="GHEA Grapalat" w:hAnsi="GHEA Grapalat"/>
          <w:i w:val="0"/>
          <w:sz w:val="24"/>
          <w:szCs w:val="24"/>
        </w:rPr>
        <w:t>Титоградян г. Еревана (ул. Айвазовского, 2 )-Титоградян ул. от перекрестка до ул. мирного Дона.- Титоградян ул. перекресток).</w:t>
      </w:r>
      <w:r w:rsidR="00782D60">
        <w:rPr>
          <w:rFonts w:ascii="GHEA Grapalat" w:hAnsi="GHEA Grapalat"/>
          <w:i w:val="0"/>
          <w:sz w:val="24"/>
          <w:szCs w:val="24"/>
        </w:rPr>
        <w:t>(далее — договор).</w:t>
      </w:r>
    </w:p>
    <w:p w14:paraId="1D6FB85B" w14:textId="77777777" w:rsidR="00357D48" w:rsidRPr="009044F1" w:rsidRDefault="00A20B69" w:rsidP="00E67857">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E67857">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3B67F68E" w14:textId="77777777" w:rsidR="000E2427" w:rsidRPr="009044F1" w:rsidRDefault="000E2427" w:rsidP="00E678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1E6A7B75" w14:textId="77777777" w:rsidR="0067579A" w:rsidRPr="00D5443D" w:rsidRDefault="00357D48" w:rsidP="00E67857">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340D897F" w:rsidR="005939DE" w:rsidRPr="00C07F24" w:rsidRDefault="00677658" w:rsidP="00E678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fldChar w:fldCharType="begin"/>
      </w:r>
      <w:r>
        <w:instrText xml:space="preserve"> HYPERLINK "http://www.armeps.am/" \h </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sidR="002166CE">
        <w:rPr>
          <w:rFonts w:ascii="GHEA Grapalat" w:hAnsi="GHEA Grapalat"/>
          <w:i w:val="0"/>
          <w:sz w:val="24"/>
          <w:szCs w:val="24"/>
        </w:rPr>
        <w:t xml:space="preserve">), </w:t>
      </w:r>
      <w:r w:rsidR="00601797">
        <w:rPr>
          <w:rFonts w:ascii="GHEA Grapalat" w:hAnsi="GHEA Grapalat"/>
        </w:rPr>
        <w:t xml:space="preserve">до </w:t>
      </w:r>
      <w:r w:rsidR="00E67857">
        <w:rPr>
          <w:rFonts w:ascii="GHEA Grapalat" w:hAnsi="GHEA Grapalat"/>
          <w:b/>
          <w:i w:val="0"/>
          <w:iCs/>
          <w:lang w:val="hy-AM"/>
        </w:rPr>
        <w:t xml:space="preserve">11:00 </w:t>
      </w:r>
      <w:r w:rsidR="00601797" w:rsidRPr="00601797">
        <w:rPr>
          <w:rFonts w:ascii="GHEA Grapalat" w:hAnsi="GHEA Grapalat"/>
          <w:b/>
          <w:i w:val="0"/>
          <w:iCs/>
          <w:lang w:val="hy-AM"/>
        </w:rPr>
        <w:t xml:space="preserve">часов </w:t>
      </w:r>
      <w:r w:rsidR="002700B7">
        <w:rPr>
          <w:rFonts w:ascii="GHEA Grapalat" w:hAnsi="GHEA Grapalat"/>
          <w:b/>
          <w:i w:val="0"/>
          <w:iCs/>
        </w:rPr>
        <w:lastRenderedPageBreak/>
        <w:t>23</w:t>
      </w:r>
      <w:r w:rsidR="001E311B">
        <w:rPr>
          <w:rFonts w:ascii="GHEA Grapalat" w:hAnsi="GHEA Grapalat"/>
          <w:b/>
          <w:i w:val="0"/>
          <w:iCs/>
          <w:lang w:val="hy-AM"/>
        </w:rPr>
        <w:t>.0</w:t>
      </w:r>
      <w:r w:rsidR="00737615">
        <w:rPr>
          <w:rFonts w:ascii="GHEA Grapalat" w:hAnsi="GHEA Grapalat"/>
          <w:b/>
          <w:i w:val="0"/>
          <w:iCs/>
        </w:rPr>
        <w:t>3</w:t>
      </w:r>
      <w:r w:rsidR="001E311B">
        <w:rPr>
          <w:rFonts w:ascii="GHEA Grapalat" w:hAnsi="GHEA Grapalat"/>
          <w:b/>
          <w:i w:val="0"/>
          <w:iCs/>
          <w:lang w:val="hy-AM"/>
        </w:rPr>
        <w:t>.2026</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E678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47DB21F7" w:rsidR="004E2FC6" w:rsidRPr="001B32D9" w:rsidRDefault="0060526C" w:rsidP="00E678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E67857">
        <w:rPr>
          <w:rFonts w:ascii="GHEA Grapalat" w:hAnsi="GHEA Grapalat"/>
          <w:b/>
          <w:i w:val="0"/>
          <w:iCs/>
          <w:lang w:val="hy-AM"/>
        </w:rPr>
        <w:t xml:space="preserve">11:00 </w:t>
      </w:r>
      <w:r w:rsidR="00601797" w:rsidRPr="00601797">
        <w:rPr>
          <w:rFonts w:ascii="GHEA Grapalat" w:hAnsi="GHEA Grapalat"/>
          <w:b/>
          <w:i w:val="0"/>
          <w:iCs/>
          <w:lang w:val="hy-AM"/>
        </w:rPr>
        <w:t xml:space="preserve">часов </w:t>
      </w:r>
      <w:r w:rsidR="002700B7">
        <w:rPr>
          <w:rFonts w:ascii="GHEA Grapalat" w:hAnsi="GHEA Grapalat"/>
          <w:b/>
          <w:i w:val="0"/>
          <w:iCs/>
        </w:rPr>
        <w:t>23</w:t>
      </w:r>
      <w:r w:rsidR="001E311B">
        <w:rPr>
          <w:rFonts w:ascii="GHEA Grapalat" w:hAnsi="GHEA Grapalat"/>
          <w:b/>
          <w:i w:val="0"/>
          <w:iCs/>
          <w:lang w:val="hy-AM"/>
        </w:rPr>
        <w:t>.0</w:t>
      </w:r>
      <w:r w:rsidR="00737615">
        <w:rPr>
          <w:rFonts w:ascii="GHEA Grapalat" w:hAnsi="GHEA Grapalat"/>
          <w:b/>
          <w:i w:val="0"/>
          <w:iCs/>
        </w:rPr>
        <w:t>3</w:t>
      </w:r>
      <w:r w:rsidR="001E311B">
        <w:rPr>
          <w:rFonts w:ascii="GHEA Grapalat" w:hAnsi="GHEA Grapalat"/>
          <w:b/>
          <w:i w:val="0"/>
          <w:iCs/>
          <w:lang w:val="hy-AM"/>
        </w:rPr>
        <w:t>.2026</w:t>
      </w:r>
      <w:r w:rsidR="00601797" w:rsidRPr="00601797">
        <w:rPr>
          <w:rFonts w:ascii="GHEA Grapalat" w:hAnsi="GHEA Grapalat"/>
          <w:b/>
          <w:i w:val="0"/>
          <w:iCs/>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E67857">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77777777" w:rsidR="006E7AF9" w:rsidRDefault="006E7AF9" w:rsidP="00E67857">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14:paraId="0728230E" w14:textId="58196A05" w:rsidR="006E7AF9" w:rsidRDefault="006E7AF9" w:rsidP="00E67857">
      <w:pPr>
        <w:pStyle w:val="FootnoteText"/>
        <w:tabs>
          <w:tab w:val="left" w:pos="1350"/>
        </w:tabs>
        <w:jc w:val="both"/>
        <w:rPr>
          <w:rFonts w:ascii="GHEA Grapalat" w:hAnsi="GHEA Grapalat"/>
          <w:sz w:val="24"/>
          <w:szCs w:val="24"/>
        </w:rPr>
      </w:pPr>
      <w:r>
        <w:rPr>
          <w:rFonts w:ascii="GHEA Grapalat" w:hAnsi="GHEA Grapalat"/>
          <w:sz w:val="24"/>
          <w:szCs w:val="24"/>
        </w:rPr>
        <w:t xml:space="preserve">Телефон` </w:t>
      </w:r>
      <w:r w:rsidR="00E67857">
        <w:rPr>
          <w:rFonts w:ascii="GHEA Grapalat" w:hAnsi="GHEA Grapalat"/>
          <w:sz w:val="24"/>
          <w:szCs w:val="24"/>
        </w:rPr>
        <w:t>011514373</w:t>
      </w:r>
    </w:p>
    <w:p w14:paraId="29D580B7" w14:textId="237739CB" w:rsidR="006E7AF9" w:rsidRDefault="006E7AF9" w:rsidP="00E67857">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proofErr w:type="spellStart"/>
      <w:r w:rsidR="00E67857">
        <w:rPr>
          <w:rFonts w:ascii="GHEA Grapalat" w:hAnsi="GHEA Grapalat"/>
          <w:i w:val="0"/>
          <w:sz w:val="24"/>
          <w:szCs w:val="24"/>
          <w:lang w:val="en-US"/>
        </w:rPr>
        <w:t>gor</w:t>
      </w:r>
      <w:proofErr w:type="spellEnd"/>
      <w:r w:rsidR="00E67857" w:rsidRPr="004B5DA9">
        <w:rPr>
          <w:rFonts w:ascii="GHEA Grapalat" w:hAnsi="GHEA Grapalat"/>
          <w:i w:val="0"/>
          <w:sz w:val="24"/>
          <w:szCs w:val="24"/>
        </w:rPr>
        <w:t>.</w:t>
      </w:r>
      <w:proofErr w:type="spellStart"/>
      <w:r w:rsidR="00E67857">
        <w:rPr>
          <w:rFonts w:ascii="GHEA Grapalat" w:hAnsi="GHEA Grapalat"/>
          <w:i w:val="0"/>
          <w:sz w:val="24"/>
          <w:szCs w:val="24"/>
          <w:lang w:val="en-US"/>
        </w:rPr>
        <w:t>muradyan</w:t>
      </w:r>
      <w:proofErr w:type="spellEnd"/>
      <w:r w:rsidR="00E67857" w:rsidRPr="004B5DA9">
        <w:rPr>
          <w:rFonts w:ascii="GHEA Grapalat" w:hAnsi="GHEA Grapalat"/>
          <w:i w:val="0"/>
          <w:sz w:val="24"/>
          <w:szCs w:val="24"/>
        </w:rPr>
        <w:t>@</w:t>
      </w:r>
      <w:proofErr w:type="spellStart"/>
      <w:r w:rsidR="00E67857">
        <w:rPr>
          <w:rFonts w:ascii="GHEA Grapalat" w:hAnsi="GHEA Grapalat"/>
          <w:i w:val="0"/>
          <w:sz w:val="24"/>
          <w:szCs w:val="24"/>
          <w:lang w:val="en-US"/>
        </w:rPr>
        <w:t>yerevan</w:t>
      </w:r>
      <w:proofErr w:type="spellEnd"/>
      <w:r w:rsidR="00E67857" w:rsidRPr="004B5DA9">
        <w:rPr>
          <w:rFonts w:ascii="GHEA Grapalat" w:hAnsi="GHEA Grapalat"/>
          <w:i w:val="0"/>
          <w:sz w:val="24"/>
          <w:szCs w:val="24"/>
        </w:rPr>
        <w:t>.</w:t>
      </w:r>
      <w:r w:rsidR="00E67857">
        <w:rPr>
          <w:rFonts w:ascii="GHEA Grapalat" w:hAnsi="GHEA Grapalat"/>
          <w:i w:val="0"/>
          <w:sz w:val="24"/>
          <w:szCs w:val="24"/>
          <w:lang w:val="en-US"/>
        </w:rPr>
        <w:t>am</w:t>
      </w:r>
      <w:r w:rsidR="00E67857" w:rsidRPr="004B5DA9">
        <w:rPr>
          <w:rFonts w:ascii="GHEA Grapalat" w:hAnsi="GHEA Grapalat"/>
          <w:i w:val="0"/>
          <w:sz w:val="24"/>
          <w:szCs w:val="24"/>
        </w:rPr>
        <w:t xml:space="preserve"> </w:t>
      </w:r>
    </w:p>
    <w:p w14:paraId="7EB7C1E5" w14:textId="77777777" w:rsidR="006E7AF9" w:rsidRDefault="006E7AF9" w:rsidP="00E67857">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E67857">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E67857">
      <w:pPr>
        <w:pStyle w:val="BodyText"/>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14:paraId="06BCFCFD" w14:textId="3A4C94A2" w:rsidR="00096865" w:rsidRPr="009044F1" w:rsidRDefault="005D7731" w:rsidP="00E67857">
      <w:pPr>
        <w:pStyle w:val="BodyText"/>
        <w:widowControl w:val="0"/>
        <w:spacing w:after="0"/>
        <w:ind w:firstLine="567"/>
        <w:jc w:val="right"/>
        <w:rPr>
          <w:rFonts w:ascii="GHEA Grapalat" w:hAnsi="GHEA Grapalat"/>
          <w:i/>
        </w:rPr>
      </w:pPr>
      <w:r w:rsidRPr="009044F1">
        <w:rPr>
          <w:rFonts w:ascii="GHEA Grapalat" w:hAnsi="GHEA Grapalat"/>
        </w:rPr>
        <w:t xml:space="preserve">Решением Оценочной комиссии </w:t>
      </w:r>
      <w:r w:rsidR="004E36FF">
        <w:rPr>
          <w:rFonts w:ascii="GHEA Grapalat" w:hAnsi="GHEA Grapalat"/>
        </w:rPr>
        <w:t>открытый конкурс</w:t>
      </w:r>
      <w:r w:rsidR="001B32D9" w:rsidRPr="001B32D9">
        <w:rPr>
          <w:rFonts w:ascii="GHEA Grapalat" w:hAnsi="GHEA Grapalat" w:cs="Sylfaen"/>
          <w:i/>
        </w:rPr>
        <w:br/>
      </w:r>
      <w:r w:rsidR="00096865" w:rsidRPr="009044F1">
        <w:rPr>
          <w:rFonts w:ascii="GHEA Grapalat" w:hAnsi="GHEA Grapalat"/>
          <w:i/>
        </w:rPr>
        <w:t xml:space="preserve">под кодом </w:t>
      </w:r>
      <w:r w:rsidR="00601797">
        <w:rPr>
          <w:rFonts w:ascii="GHEA Grapalat" w:hAnsi="GHEA Grapalat"/>
          <w:i/>
        </w:rPr>
        <w:t>EQ-</w:t>
      </w:r>
      <w:r w:rsidR="004E36FF">
        <w:rPr>
          <w:rFonts w:ascii="GHEA Grapalat" w:hAnsi="GHEA Grapalat"/>
          <w:i/>
        </w:rPr>
        <w:t>BMAShDzB-</w:t>
      </w:r>
      <w:r w:rsidR="00737615">
        <w:rPr>
          <w:rFonts w:ascii="GHEA Grapalat" w:hAnsi="GHEA Grapalat"/>
          <w:i/>
        </w:rPr>
        <w:t>26/32</w:t>
      </w:r>
      <w:r w:rsidR="001B32D9" w:rsidRPr="001B32D9">
        <w:rPr>
          <w:rFonts w:ascii="GHEA Grapalat" w:hAnsi="GHEA Grapalat" w:cs="Times Armenian"/>
          <w:i/>
        </w:rPr>
        <w:br/>
      </w:r>
      <w:r w:rsidR="00A46F92">
        <w:rPr>
          <w:rFonts w:ascii="GHEA Grapalat" w:hAnsi="GHEA Grapalat"/>
          <w:i/>
        </w:rPr>
        <w:t xml:space="preserve">№ </w:t>
      </w:r>
      <w:r w:rsidR="006E7AF9" w:rsidRPr="006E7AF9">
        <w:rPr>
          <w:rFonts w:ascii="GHEA Grapalat" w:hAnsi="GHEA Grapalat"/>
          <w:i/>
        </w:rPr>
        <w:t>3</w:t>
      </w:r>
      <w:r w:rsidR="00096865" w:rsidRPr="009044F1">
        <w:rPr>
          <w:rFonts w:ascii="GHEA Grapalat" w:hAnsi="GHEA Grapalat"/>
          <w:i/>
        </w:rPr>
        <w:t xml:space="preserve"> от </w:t>
      </w:r>
      <w:r w:rsidR="00CD78FE">
        <w:rPr>
          <w:rFonts w:ascii="GHEA Grapalat" w:hAnsi="GHEA Grapalat"/>
          <w:i/>
        </w:rPr>
        <w:t>18</w:t>
      </w:r>
      <w:r w:rsidR="006E7AF9" w:rsidRPr="006E7AF9">
        <w:rPr>
          <w:rFonts w:ascii="GHEA Grapalat" w:hAnsi="GHEA Grapalat"/>
          <w:i/>
          <w:color w:val="FF0000"/>
        </w:rPr>
        <w:t>.</w:t>
      </w:r>
      <w:r w:rsidR="00CD78FE">
        <w:rPr>
          <w:rFonts w:ascii="GHEA Grapalat" w:hAnsi="GHEA Grapalat"/>
          <w:i/>
          <w:color w:val="FF0000"/>
        </w:rPr>
        <w:t>0</w:t>
      </w:r>
      <w:r w:rsidR="001E311B">
        <w:rPr>
          <w:rFonts w:ascii="GHEA Grapalat" w:hAnsi="GHEA Grapalat"/>
          <w:i/>
          <w:color w:val="FF0000"/>
          <w:lang w:val="hy-AM"/>
        </w:rPr>
        <w:t>2</w:t>
      </w:r>
      <w:r w:rsidR="00096865" w:rsidRPr="006E7AF9">
        <w:rPr>
          <w:rFonts w:ascii="GHEA Grapalat" w:hAnsi="GHEA Grapalat"/>
          <w:i/>
          <w:color w:val="FF0000"/>
        </w:rPr>
        <w:t xml:space="preserve"> </w:t>
      </w:r>
      <w:r w:rsidR="00B07413">
        <w:rPr>
          <w:rFonts w:ascii="GHEA Grapalat" w:hAnsi="GHEA Grapalat"/>
          <w:i/>
          <w:color w:val="FF0000"/>
        </w:rPr>
        <w:t>202</w:t>
      </w:r>
      <w:r w:rsidR="00CD78FE">
        <w:rPr>
          <w:rFonts w:ascii="GHEA Grapalat" w:hAnsi="GHEA Grapalat"/>
          <w:i/>
          <w:color w:val="FF0000"/>
        </w:rPr>
        <w:t>6</w:t>
      </w:r>
      <w:r w:rsidR="009F10E4" w:rsidRPr="006E7AF9">
        <w:rPr>
          <w:rFonts w:ascii="GHEA Grapalat" w:hAnsi="GHEA Grapalat"/>
          <w:i/>
          <w:color w:val="FF0000"/>
        </w:rPr>
        <w:t xml:space="preserve"> </w:t>
      </w:r>
      <w:r w:rsidR="00096865" w:rsidRPr="009044F1">
        <w:rPr>
          <w:rFonts w:ascii="GHEA Grapalat" w:hAnsi="GHEA Grapalat"/>
          <w:i/>
        </w:rPr>
        <w:t>г.</w:t>
      </w:r>
    </w:p>
    <w:p w14:paraId="1B422F9C" w14:textId="77777777" w:rsidR="00096865" w:rsidRPr="009044F1" w:rsidRDefault="00096865" w:rsidP="00E67857">
      <w:pPr>
        <w:pStyle w:val="BodyText"/>
        <w:widowControl w:val="0"/>
        <w:spacing w:after="0"/>
        <w:ind w:right="-7" w:firstLine="567"/>
        <w:jc w:val="center"/>
        <w:rPr>
          <w:rFonts w:ascii="GHEA Grapalat" w:hAnsi="GHEA Grapalat"/>
        </w:rPr>
      </w:pPr>
    </w:p>
    <w:p w14:paraId="552921E7" w14:textId="77777777" w:rsidR="00096865" w:rsidRPr="003A1EBB" w:rsidRDefault="00096865" w:rsidP="00E67857">
      <w:pPr>
        <w:pStyle w:val="BodyText"/>
        <w:widowControl w:val="0"/>
        <w:spacing w:after="0"/>
        <w:ind w:right="-7" w:firstLine="567"/>
        <w:jc w:val="center"/>
        <w:rPr>
          <w:rFonts w:ascii="GHEA Grapalat" w:hAnsi="GHEA Grapalat"/>
        </w:rPr>
      </w:pPr>
    </w:p>
    <w:p w14:paraId="26067788" w14:textId="77777777" w:rsidR="000763E5" w:rsidRPr="003A1EBB" w:rsidRDefault="000763E5" w:rsidP="00E67857">
      <w:pPr>
        <w:pStyle w:val="BodyText"/>
        <w:widowControl w:val="0"/>
        <w:spacing w:after="0"/>
        <w:ind w:right="-7" w:firstLine="567"/>
        <w:jc w:val="center"/>
        <w:rPr>
          <w:rFonts w:ascii="GHEA Grapalat" w:hAnsi="GHEA Grapalat"/>
        </w:rPr>
      </w:pPr>
    </w:p>
    <w:p w14:paraId="4C04C126" w14:textId="64572A1A" w:rsidR="00096865" w:rsidRPr="003A1EBB" w:rsidRDefault="00033ED4" w:rsidP="00E67857">
      <w:pPr>
        <w:pStyle w:val="BodyText"/>
        <w:widowControl w:val="0"/>
        <w:spacing w:after="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E67857">
      <w:pPr>
        <w:pStyle w:val="BodyText"/>
        <w:widowControl w:val="0"/>
        <w:spacing w:after="0"/>
        <w:ind w:right="-7" w:firstLine="567"/>
        <w:jc w:val="center"/>
        <w:rPr>
          <w:rFonts w:ascii="GHEA Grapalat" w:hAnsi="GHEA Grapalat"/>
        </w:rPr>
      </w:pPr>
    </w:p>
    <w:p w14:paraId="6312CFBB" w14:textId="77777777" w:rsidR="000763E5" w:rsidRPr="003A1EBB" w:rsidRDefault="000763E5" w:rsidP="00E67857">
      <w:pPr>
        <w:pStyle w:val="BodyText"/>
        <w:widowControl w:val="0"/>
        <w:spacing w:after="0"/>
        <w:ind w:right="-7" w:firstLine="567"/>
        <w:jc w:val="center"/>
        <w:rPr>
          <w:rFonts w:ascii="GHEA Grapalat" w:hAnsi="GHEA Grapalat"/>
        </w:rPr>
      </w:pPr>
    </w:p>
    <w:p w14:paraId="63B83025" w14:textId="77777777" w:rsidR="00096865" w:rsidRPr="009044F1" w:rsidRDefault="000763E5" w:rsidP="00E67857">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E67857">
      <w:pPr>
        <w:pStyle w:val="BodyText"/>
        <w:widowControl w:val="0"/>
        <w:spacing w:after="0"/>
        <w:ind w:right="-7" w:firstLine="567"/>
        <w:jc w:val="center"/>
        <w:rPr>
          <w:rFonts w:ascii="GHEA Grapalat" w:hAnsi="GHEA Grapalat" w:cs="Sylfaen"/>
        </w:rPr>
      </w:pPr>
    </w:p>
    <w:p w14:paraId="42C39D7A" w14:textId="77777777" w:rsidR="00096865" w:rsidRPr="009044F1" w:rsidRDefault="00096865" w:rsidP="00E67857">
      <w:pPr>
        <w:pStyle w:val="BodyText"/>
        <w:widowControl w:val="0"/>
        <w:spacing w:after="0"/>
        <w:ind w:right="-7" w:firstLine="567"/>
        <w:jc w:val="center"/>
        <w:rPr>
          <w:rFonts w:ascii="GHEA Grapalat" w:hAnsi="GHEA Grapalat" w:cs="Sylfaen"/>
        </w:rPr>
      </w:pPr>
    </w:p>
    <w:p w14:paraId="56BCC1F6" w14:textId="4A5C36B2" w:rsidR="00033ED4" w:rsidRDefault="002B32D6" w:rsidP="00E67857">
      <w:pPr>
        <w:pStyle w:val="BodyText"/>
        <w:widowControl w:val="0"/>
        <w:spacing w:after="0"/>
        <w:ind w:right="-7"/>
        <w:jc w:val="center"/>
        <w:rPr>
          <w:rFonts w:ascii="GHEA Grapalat" w:hAnsi="GHEA Grapalat"/>
        </w:rPr>
      </w:pPr>
      <w:r w:rsidRPr="009044F1">
        <w:rPr>
          <w:rFonts w:ascii="GHEA Grapalat" w:hAnsi="GHEA Grapalat"/>
        </w:rPr>
        <w:t xml:space="preserve">НА </w:t>
      </w:r>
      <w:r w:rsidR="004E36FF">
        <w:rPr>
          <w:rFonts w:ascii="GHEA Grapalat" w:hAnsi="GHEA Grapalat"/>
        </w:rPr>
        <w:t>ОТКРЫТЫЙ КОНКУРС</w:t>
      </w:r>
      <w:r w:rsidRPr="009044F1">
        <w:rPr>
          <w:rFonts w:ascii="GHEA Grapalat" w:hAnsi="GHEA Grapalat"/>
        </w:rPr>
        <w:t xml:space="preserve">, </w:t>
      </w:r>
      <w:r w:rsidR="00033ED4">
        <w:rPr>
          <w:rFonts w:ascii="GHEA Grapalat" w:hAnsi="GHEA Grapalat"/>
        </w:rPr>
        <w:t xml:space="preserve">ОБЪЯВЛЕННЫЙ С ЦЕЛЬЮ </w:t>
      </w:r>
      <w:r w:rsidR="00033ED4" w:rsidRPr="00CD78FE">
        <w:rPr>
          <w:rFonts w:ascii="GHEA Grapalat" w:hAnsi="GHEA Grapalat"/>
        </w:rPr>
        <w:t xml:space="preserve">ПРИОБРЕТЕНИЯ </w:t>
      </w:r>
      <w:r w:rsidR="00CD78FE" w:rsidRPr="00CD78FE">
        <w:rPr>
          <w:rFonts w:ascii="GHEA Grapalat" w:hAnsi="GHEA Grapalat"/>
        </w:rPr>
        <w:t>среднего ремонта улицы Титоградян (ул. Айвазовского, 2 )-Титоградян ул. от перекрестка до ул. мирного Дона.- Титоградян ул. перекресток). г. Еревана</w:t>
      </w:r>
      <w:r w:rsidR="00CD78FE" w:rsidRPr="00690B7B">
        <w:rPr>
          <w:rFonts w:ascii="GHEA Grapalat" w:hAnsi="GHEA Grapalat"/>
        </w:rPr>
        <w:t xml:space="preserve"> </w:t>
      </w:r>
      <w:r w:rsidR="00F818BE" w:rsidRPr="00F818BE">
        <w:rPr>
          <w:rFonts w:ascii="GHEA Grapalat" w:hAnsi="GHEA Grapalat"/>
        </w:rPr>
        <w:t xml:space="preserve">ГОРОДА ЕРЕВАНА </w:t>
      </w:r>
      <w:r w:rsidR="00033ED4">
        <w:rPr>
          <w:rFonts w:ascii="GHEA Grapalat" w:hAnsi="GHEA Grapalat"/>
        </w:rPr>
        <w:t xml:space="preserve">ДЛЯ НУЖД </w:t>
      </w:r>
      <w:r w:rsidR="00033ED4" w:rsidRPr="00F818BE">
        <w:rPr>
          <w:rFonts w:ascii="GHEA Grapalat" w:hAnsi="GHEA Grapalat"/>
        </w:rPr>
        <w:t>МЭРИЯ Г.ЕРЕВАНА</w:t>
      </w:r>
    </w:p>
    <w:p w14:paraId="657D18F3" w14:textId="2269D508" w:rsidR="00096865" w:rsidRPr="009044F1" w:rsidRDefault="00096865" w:rsidP="00E67857">
      <w:pPr>
        <w:pStyle w:val="BodyText"/>
        <w:widowControl w:val="0"/>
        <w:spacing w:after="0"/>
        <w:ind w:right="-7"/>
        <w:jc w:val="center"/>
        <w:rPr>
          <w:rFonts w:ascii="GHEA Grapalat" w:hAnsi="GHEA Grapalat"/>
        </w:rPr>
      </w:pPr>
    </w:p>
    <w:p w14:paraId="0B3314FF" w14:textId="77777777" w:rsidR="00CE0D95" w:rsidRPr="009044F1" w:rsidRDefault="00CE0D95" w:rsidP="00E67857">
      <w:pPr>
        <w:pStyle w:val="BodyText"/>
        <w:widowControl w:val="0"/>
        <w:spacing w:after="0"/>
        <w:ind w:right="-7" w:firstLine="567"/>
        <w:jc w:val="center"/>
        <w:rPr>
          <w:rFonts w:ascii="GHEA Grapalat" w:hAnsi="GHEA Grapalat"/>
        </w:rPr>
      </w:pPr>
    </w:p>
    <w:p w14:paraId="41B931A2" w14:textId="77777777" w:rsidR="00CE0D95" w:rsidRPr="009044F1" w:rsidRDefault="00CE0D95" w:rsidP="00E67857">
      <w:pPr>
        <w:pStyle w:val="BodyText"/>
        <w:widowControl w:val="0"/>
        <w:spacing w:after="0"/>
        <w:ind w:right="-7" w:firstLine="567"/>
        <w:jc w:val="center"/>
        <w:rPr>
          <w:rFonts w:ascii="GHEA Grapalat" w:hAnsi="GHEA Grapalat"/>
        </w:rPr>
      </w:pPr>
    </w:p>
    <w:p w14:paraId="78B1FA20" w14:textId="77777777" w:rsidR="000763E5" w:rsidRDefault="000763E5" w:rsidP="00E67857">
      <w:pPr>
        <w:rPr>
          <w:rFonts w:ascii="GHEA Grapalat" w:hAnsi="GHEA Grapalat"/>
        </w:rPr>
      </w:pPr>
      <w:r>
        <w:rPr>
          <w:rFonts w:ascii="GHEA Grapalat" w:hAnsi="GHEA Grapalat"/>
        </w:rPr>
        <w:br w:type="page"/>
      </w:r>
    </w:p>
    <w:p w14:paraId="5ED59B81" w14:textId="77777777" w:rsidR="001A43A4" w:rsidRPr="009044F1" w:rsidRDefault="00096865" w:rsidP="00E67857">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E67857">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E67857">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E67857">
      <w:pPr>
        <w:widowControl w:val="0"/>
        <w:ind w:firstLine="567"/>
        <w:jc w:val="both"/>
        <w:rPr>
          <w:rFonts w:ascii="GHEA Grapalat" w:hAnsi="GHEA Grapalat"/>
          <w:i/>
          <w:lang w:val="hy-AM"/>
        </w:rPr>
      </w:pPr>
    </w:p>
    <w:p w14:paraId="36406057" w14:textId="77777777" w:rsidR="00615B35" w:rsidRPr="009044F1" w:rsidRDefault="0046586E" w:rsidP="00E67857">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E67857">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r>
        <w:fldChar w:fldCharType="begin"/>
      </w:r>
      <w:r>
        <w:instrText xml:space="preserve"> HYPERLINK "http://www.procurement.am" </w:instrText>
      </w:r>
      <w:r>
        <w:fldChar w:fldCharType="separate"/>
      </w:r>
      <w:r w:rsidR="00C90796" w:rsidRPr="00506832">
        <w:rPr>
          <w:rStyle w:val="Hyperlink"/>
          <w:rFonts w:ascii="GHEA Grapalat" w:hAnsi="GHEA Grapalat"/>
          <w:i/>
        </w:rPr>
        <w:t>www.procurement.am</w:t>
      </w:r>
      <w:r>
        <w:rPr>
          <w:rStyle w:val="Hyperlink"/>
          <w:rFonts w:ascii="GHEA Grapalat" w:hAnsi="GHEA Grapalat"/>
          <w:i/>
        </w:rPr>
        <w:fldChar w:fldCharType="end"/>
      </w:r>
      <w:r w:rsidR="00C90796" w:rsidRPr="00192A1C">
        <w:rPr>
          <w:rFonts w:ascii="GHEA Grapalat" w:hAnsi="GHEA Grapalat"/>
          <w:i/>
        </w:rPr>
        <w:t>.</w:t>
      </w:r>
    </w:p>
    <w:p w14:paraId="068C6D2A" w14:textId="77777777" w:rsidR="00C90796" w:rsidRDefault="00C90796" w:rsidP="00E67857">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8" w:history="1">
        <w:r w:rsidRPr="00506832">
          <w:rPr>
            <w:rStyle w:val="Hyperlink"/>
            <w:rFonts w:ascii="Sylfaen" w:hAnsi="Sylfaen"/>
            <w:lang w:val="hy-AM"/>
          </w:rPr>
          <w:t>http://gnumner.am/hy/page/ughecuycner_dzernarkner</w:t>
        </w:r>
      </w:hyperlink>
    </w:p>
    <w:p w14:paraId="54449B2E" w14:textId="77777777" w:rsidR="00233B5F" w:rsidRPr="00572A57" w:rsidRDefault="00884204" w:rsidP="00E67857">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E67857">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E67857">
      <w:pPr>
        <w:jc w:val="both"/>
        <w:rPr>
          <w:rFonts w:ascii="GHEA Grapalat" w:hAnsi="GHEA Grapalat"/>
          <w:i/>
        </w:rPr>
      </w:pPr>
    </w:p>
    <w:p w14:paraId="09B97B9A" w14:textId="77777777" w:rsidR="00984BDB" w:rsidRPr="009044F1" w:rsidRDefault="00984BDB" w:rsidP="00E67857">
      <w:pPr>
        <w:widowControl w:val="0"/>
        <w:ind w:firstLine="567"/>
        <w:jc w:val="both"/>
        <w:rPr>
          <w:rFonts w:ascii="GHEA Grapalat" w:hAnsi="GHEA Grapalat"/>
          <w:i/>
        </w:rPr>
      </w:pPr>
    </w:p>
    <w:p w14:paraId="2BC78628" w14:textId="77777777" w:rsidR="00160AE4" w:rsidRPr="009044F1" w:rsidRDefault="00994A77" w:rsidP="00E67857">
      <w:pPr>
        <w:widowControl w:val="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E67857">
      <w:pPr>
        <w:widowControl w:val="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E67857">
      <w:pPr>
        <w:widowControl w:val="0"/>
        <w:ind w:firstLine="567"/>
        <w:jc w:val="center"/>
        <w:rPr>
          <w:rFonts w:ascii="GHEA Grapalat" w:hAnsi="GHEA Grapalat"/>
          <w:i/>
        </w:rPr>
      </w:pPr>
    </w:p>
    <w:p w14:paraId="56EFF140" w14:textId="3ABBC0A5" w:rsidR="00033ED4" w:rsidRPr="00CD78FE" w:rsidRDefault="00292CD7" w:rsidP="008C3E8A">
      <w:pPr>
        <w:widowControl w:val="0"/>
        <w:jc w:val="center"/>
        <w:rPr>
          <w:rFonts w:ascii="GHEA Grapalat" w:hAnsi="GHEA Grapalat"/>
        </w:rPr>
      </w:pPr>
      <w:r w:rsidRPr="00CD78FE">
        <w:rPr>
          <w:rFonts w:ascii="GHEA Grapalat" w:hAnsi="GHEA Grapalat"/>
        </w:rPr>
        <w:t>Приобретение</w:t>
      </w:r>
      <w:r w:rsidR="008C3E8A" w:rsidRPr="00CD78FE">
        <w:rPr>
          <w:rFonts w:ascii="GHEA Grapalat" w:hAnsi="GHEA Grapalat"/>
        </w:rPr>
        <w:t xml:space="preserve"> </w:t>
      </w:r>
      <w:r w:rsidR="00CD78FE" w:rsidRPr="00CD78FE">
        <w:rPr>
          <w:rFonts w:ascii="GHEA Grapalat" w:hAnsi="GHEA Grapalat"/>
        </w:rPr>
        <w:t xml:space="preserve">среднего ремонта улицы Титоградян г. Еревана (ул. Айвазовского, 2 )-Титоградян ул. от перекрестка до ул. мирного Дона.- Титоградян ул. перекресток). </w:t>
      </w:r>
      <w:r w:rsidR="008C3E8A" w:rsidRPr="00CD78FE">
        <w:rPr>
          <w:rFonts w:ascii="GHEA Grapalat" w:hAnsi="GHEA Grapalat"/>
        </w:rPr>
        <w:t>ГОРОДА ЕРЕВАНА</w:t>
      </w:r>
      <w:r w:rsidR="007A1587" w:rsidRPr="00CD78FE">
        <w:rPr>
          <w:rFonts w:ascii="GHEA Grapalat" w:hAnsi="GHEA Grapalat"/>
        </w:rPr>
        <w:t xml:space="preserve"> </w:t>
      </w:r>
      <w:r w:rsidR="00033ED4" w:rsidRPr="00CD78FE">
        <w:rPr>
          <w:rFonts w:ascii="GHEA Grapalat" w:hAnsi="GHEA Grapalat"/>
        </w:rPr>
        <w:t>ДЛЯ НУЖД МЭРИ</w:t>
      </w:r>
      <w:r w:rsidR="008C3E8A" w:rsidRPr="00CD78FE">
        <w:rPr>
          <w:rFonts w:ascii="GHEA Grapalat" w:hAnsi="GHEA Grapalat"/>
        </w:rPr>
        <w:t>И</w:t>
      </w:r>
      <w:r w:rsidR="00033ED4" w:rsidRPr="00CD78FE">
        <w:rPr>
          <w:rFonts w:ascii="GHEA Grapalat" w:hAnsi="GHEA Grapalat"/>
        </w:rPr>
        <w:t xml:space="preserve"> Г.ЕРЕВАН</w:t>
      </w:r>
    </w:p>
    <w:p w14:paraId="2D46C958" w14:textId="77777777" w:rsidR="00160AE4" w:rsidRPr="00CD78FE" w:rsidRDefault="00160AE4" w:rsidP="00E67857">
      <w:pPr>
        <w:widowControl w:val="0"/>
        <w:ind w:firstLine="567"/>
        <w:jc w:val="center"/>
        <w:rPr>
          <w:rFonts w:ascii="GHEA Grapalat" w:hAnsi="GHEA Grapalat"/>
        </w:rPr>
      </w:pPr>
    </w:p>
    <w:p w14:paraId="0FA6F93B" w14:textId="4ECCF90B" w:rsidR="00096865" w:rsidRPr="009044F1" w:rsidRDefault="00160AE4" w:rsidP="00E67857">
      <w:pPr>
        <w:widowControl w:val="0"/>
        <w:jc w:val="center"/>
        <w:rPr>
          <w:rFonts w:ascii="GHEA Grapalat" w:hAnsi="GHEA Grapalat"/>
          <w:i/>
        </w:rPr>
      </w:pPr>
      <w:r w:rsidRPr="009044F1">
        <w:rPr>
          <w:rFonts w:ascii="GHEA Grapalat" w:hAnsi="GHEA Grapalat"/>
          <w:b/>
        </w:rPr>
        <w:t xml:space="preserve">ПРИГЛАШЕНИЯ НА </w:t>
      </w:r>
      <w:r w:rsidR="004E36FF">
        <w:rPr>
          <w:rFonts w:ascii="GHEA Grapalat" w:hAnsi="GHEA Grapalat"/>
          <w:b/>
        </w:rPr>
        <w:t>ОТКРЫТЫЙ КОНКУРС</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E67857">
      <w:pPr>
        <w:widowControl w:val="0"/>
        <w:jc w:val="center"/>
        <w:rPr>
          <w:rFonts w:ascii="GHEA Grapalat" w:hAnsi="GHEA Grapalat" w:cs="Sylfaen"/>
          <w:b/>
        </w:rPr>
      </w:pPr>
    </w:p>
    <w:p w14:paraId="7E27DFE3" w14:textId="77777777" w:rsidR="00096865" w:rsidRPr="008842CE" w:rsidRDefault="00096865" w:rsidP="00E67857">
      <w:pPr>
        <w:widowControl w:val="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E67857">
      <w:pPr>
        <w:widowControl w:val="0"/>
        <w:jc w:val="center"/>
        <w:rPr>
          <w:rFonts w:ascii="GHEA Grapalat" w:hAnsi="GHEA Grapalat"/>
        </w:rPr>
      </w:pPr>
    </w:p>
    <w:p w14:paraId="531A646C" w14:textId="77777777" w:rsidR="00096865" w:rsidRPr="009044F1"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E67857">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E67857">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E67857">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7EC4443C" w:rsidR="00096865" w:rsidRPr="009044F1" w:rsidRDefault="00087A30" w:rsidP="00E67857">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3"/>
      </w:r>
      <w:r w:rsidRPr="009044F1">
        <w:rPr>
          <w:rFonts w:ascii="GHEA Grapalat" w:hAnsi="GHEA Grapalat"/>
        </w:rPr>
        <w:t xml:space="preserve"> </w:t>
      </w:r>
    </w:p>
    <w:p w14:paraId="0476E8E7" w14:textId="77777777" w:rsidR="00096865" w:rsidRPr="008842CE" w:rsidRDefault="00087A30" w:rsidP="00E67857">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E67857">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E67857">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E67857">
      <w:pPr>
        <w:widowControl w:val="0"/>
        <w:jc w:val="center"/>
        <w:rPr>
          <w:rFonts w:ascii="GHEA Grapalat" w:hAnsi="GHEA Grapalat"/>
          <w:b/>
        </w:rPr>
      </w:pPr>
    </w:p>
    <w:p w14:paraId="0F510C48" w14:textId="77777777" w:rsidR="00520F57" w:rsidRDefault="00520F57" w:rsidP="00E67857">
      <w:pPr>
        <w:widowControl w:val="0"/>
        <w:jc w:val="center"/>
        <w:rPr>
          <w:rFonts w:ascii="GHEA Grapalat" w:hAnsi="GHEA Grapalat"/>
          <w:b/>
        </w:rPr>
      </w:pPr>
    </w:p>
    <w:p w14:paraId="3350CDDF" w14:textId="77777777" w:rsidR="008842CE" w:rsidRPr="00374F4A" w:rsidRDefault="00CA590C" w:rsidP="00E67857">
      <w:pPr>
        <w:widowControl w:val="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E67857">
      <w:pPr>
        <w:widowControl w:val="0"/>
        <w:jc w:val="center"/>
        <w:rPr>
          <w:rFonts w:ascii="GHEA Grapalat" w:hAnsi="GHEA Grapalat"/>
          <w:b/>
        </w:rPr>
      </w:pPr>
    </w:p>
    <w:p w14:paraId="39AB163C" w14:textId="0F5D4F6F" w:rsidR="00096865" w:rsidRDefault="00096865" w:rsidP="00E67857">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E36FF">
        <w:rPr>
          <w:rFonts w:ascii="GHEA Grapalat" w:hAnsi="GHEA Grapalat"/>
          <w:b/>
        </w:rPr>
        <w:t>ОТКРЫТЫЙ КОНКУРС</w:t>
      </w:r>
    </w:p>
    <w:p w14:paraId="7380DBED" w14:textId="77777777" w:rsidR="00520F57" w:rsidRPr="008842CE" w:rsidRDefault="00520F57" w:rsidP="00E67857">
      <w:pPr>
        <w:widowControl w:val="0"/>
        <w:jc w:val="center"/>
        <w:rPr>
          <w:rFonts w:ascii="GHEA Grapalat" w:hAnsi="GHEA Grapalat"/>
          <w:b/>
        </w:rPr>
      </w:pPr>
    </w:p>
    <w:p w14:paraId="31821506" w14:textId="77777777" w:rsidR="00096865" w:rsidRPr="003A1EBB"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E67857">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E67857">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rsidP="00E67857">
      <w:pPr>
        <w:rPr>
          <w:rFonts w:ascii="GHEA Grapalat" w:hAnsi="GHEA Grapalat"/>
          <w:spacing w:val="-6"/>
        </w:rPr>
      </w:pPr>
      <w:r>
        <w:rPr>
          <w:rFonts w:ascii="GHEA Grapalat" w:hAnsi="GHEA Grapalat"/>
          <w:spacing w:val="-6"/>
        </w:rPr>
        <w:br w:type="page"/>
      </w:r>
    </w:p>
    <w:p w14:paraId="48760574" w14:textId="56FAECCB" w:rsidR="00096865" w:rsidRPr="006D2DF7" w:rsidRDefault="00E17B7F" w:rsidP="00E67857">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4E36FF">
        <w:rPr>
          <w:rFonts w:ascii="GHEA Grapalat" w:hAnsi="GHEA Grapalat"/>
          <w:spacing w:val="-6"/>
        </w:rPr>
        <w:t>открытый конкурс</w:t>
      </w:r>
      <w:r w:rsidR="00096865" w:rsidRPr="006D2DF7">
        <w:rPr>
          <w:rFonts w:ascii="GHEA Grapalat" w:hAnsi="GHEA Grapalat"/>
          <w:spacing w:val="-6"/>
        </w:rPr>
        <w:t xml:space="preserve">, проводимом под кодом </w:t>
      </w:r>
      <w:r w:rsidR="00601797">
        <w:rPr>
          <w:rFonts w:ascii="GHEA Grapalat" w:hAnsi="GHEA Grapalat"/>
          <w:spacing w:val="-6"/>
        </w:rPr>
        <w:t>EQ-</w:t>
      </w:r>
      <w:r w:rsidR="004E36FF">
        <w:rPr>
          <w:rFonts w:ascii="GHEA Grapalat" w:hAnsi="GHEA Grapalat"/>
          <w:spacing w:val="-6"/>
        </w:rPr>
        <w:t>BMAShDzB-</w:t>
      </w:r>
      <w:r w:rsidR="00737615">
        <w:rPr>
          <w:rFonts w:ascii="GHEA Grapalat" w:hAnsi="GHEA Grapalat"/>
          <w:spacing w:val="-6"/>
        </w:rPr>
        <w:t>26/32</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E67857">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E67857">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E67857">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E67857">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4637A9B2" w:rsidR="003E1421" w:rsidRPr="009044F1" w:rsidRDefault="00A81DD5" w:rsidP="00E6785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D04334" w:rsidRPr="00D04334">
        <w:rPr>
          <w:rFonts w:ascii="GHEA Grapalat" w:hAnsi="GHEA Grapalat"/>
          <w:sz w:val="24"/>
          <w:szCs w:val="24"/>
        </w:rPr>
        <w:t>gor.muradyan</w:t>
      </w:r>
      <w:r w:rsidR="009C751A" w:rsidRPr="00D04334">
        <w:rPr>
          <w:rFonts w:ascii="GHEA Grapalat" w:hAnsi="GHEA Grapalat"/>
          <w:sz w:val="24"/>
          <w:szCs w:val="24"/>
        </w:rPr>
        <w:t>@yerevan.am</w:t>
      </w:r>
    </w:p>
    <w:p w14:paraId="77F484EA" w14:textId="77777777" w:rsidR="00096865" w:rsidRPr="009044F1" w:rsidRDefault="00F5653D" w:rsidP="00E67857">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A9BF386" w14:textId="77777777" w:rsidR="00096865" w:rsidRPr="009044F1" w:rsidRDefault="00096865" w:rsidP="00E67857">
      <w:pPr>
        <w:pStyle w:val="Heading3"/>
        <w:keepNext w:val="0"/>
        <w:widowControl w:val="0"/>
        <w:spacing w:line="240" w:lineRule="auto"/>
        <w:rPr>
          <w:rFonts w:ascii="GHEA Grapalat" w:hAnsi="GHEA Grapalat"/>
          <w:sz w:val="24"/>
          <w:szCs w:val="24"/>
        </w:rPr>
      </w:pPr>
    </w:p>
    <w:p w14:paraId="4BDA58E2" w14:textId="77777777" w:rsidR="00096865" w:rsidRPr="009044F1" w:rsidRDefault="00F63BBB" w:rsidP="00E67857">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551CFCF8" w:rsidR="00096865" w:rsidRPr="00421CBE" w:rsidRDefault="00845AA5" w:rsidP="00E67857">
      <w:pPr>
        <w:pStyle w:val="Heading3"/>
        <w:keepNext w:val="0"/>
        <w:widowControl w:val="0"/>
        <w:tabs>
          <w:tab w:val="left" w:pos="1134"/>
        </w:tabs>
        <w:spacing w:line="240" w:lineRule="auto"/>
        <w:ind w:firstLine="567"/>
        <w:jc w:val="both"/>
        <w:rPr>
          <w:rFonts w:ascii="GHEA Grapalat" w:hAnsi="GHEA Grapalat"/>
          <w:i w:val="0"/>
          <w:iCs/>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sidRPr="007F1E01">
        <w:rPr>
          <w:rFonts w:ascii="GHEA Grapalat" w:hAnsi="GHEA Grapalat"/>
          <w:i w:val="0"/>
          <w:iCs/>
        </w:rPr>
        <w:t xml:space="preserve">Предметом закупки является приобретение </w:t>
      </w:r>
      <w:r w:rsidR="00CD78FE" w:rsidRPr="00CD78FE">
        <w:rPr>
          <w:rFonts w:ascii="GHEA Grapalat" w:hAnsi="GHEA Grapalat"/>
          <w:i w:val="0"/>
          <w:iCs/>
        </w:rPr>
        <w:t xml:space="preserve">среднего ремонта улицы Титоградян г. Еревана (ул. Айвазовского, 2 )-Титоградян ул. от перекрестка до ул. мирного Дона.- Титоградян ул. перекресток). </w:t>
      </w:r>
      <w:r w:rsidRPr="007F1E01">
        <w:rPr>
          <w:rFonts w:ascii="GHEA Grapalat" w:hAnsi="GHEA Grapalat"/>
          <w:i w:val="0"/>
          <w:iCs/>
        </w:rPr>
        <w:t xml:space="preserve">(далее — также </w:t>
      </w:r>
      <w:r w:rsidR="00EE6232" w:rsidRPr="007F1E01">
        <w:rPr>
          <w:rFonts w:ascii="GHEA Grapalat" w:hAnsi="GHEA Grapalat"/>
          <w:i w:val="0"/>
          <w:iCs/>
        </w:rPr>
        <w:t>работа</w:t>
      </w:r>
      <w:r w:rsidRPr="007F1E01">
        <w:rPr>
          <w:rFonts w:ascii="GHEA Grapalat" w:hAnsi="GHEA Grapalat"/>
          <w:i w:val="0"/>
          <w:iCs/>
        </w:rPr>
        <w:t xml:space="preserve">) для нужд </w:t>
      </w:r>
      <w:r w:rsidR="0010090F" w:rsidRPr="007F1E01">
        <w:rPr>
          <w:rFonts w:ascii="GHEA Grapalat" w:hAnsi="GHEA Grapalat"/>
          <w:i w:val="0"/>
          <w:iCs/>
        </w:rPr>
        <w:t>МЭРИИ Г.ЕРЕВАНА</w:t>
      </w:r>
      <w:r w:rsidRPr="007F1E01">
        <w:rPr>
          <w:rFonts w:ascii="GHEA Grapalat" w:hAnsi="GHEA Grapalat"/>
          <w:i w:val="0"/>
          <w:iCs/>
        </w:rPr>
        <w:t>, которые сгруппированы в лоты "</w:t>
      </w:r>
      <w:r w:rsidR="0048207B" w:rsidRPr="007F1E01">
        <w:rPr>
          <w:rFonts w:ascii="GHEA Grapalat" w:hAnsi="GHEA Grapalat"/>
          <w:i w:val="0"/>
          <w:iCs/>
        </w:rPr>
        <w:t>1</w:t>
      </w:r>
      <w:r w:rsidRPr="007F1E01">
        <w:rPr>
          <w:rFonts w:ascii="GHEA Grapalat" w:hAnsi="GHEA Grapalat"/>
          <w:i w:val="0"/>
          <w:iCs/>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E67857">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E67857">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E67857">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E67857">
            <w:pPr>
              <w:pStyle w:val="BodyTextIndent2"/>
              <w:widowControl w:val="0"/>
              <w:spacing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E67857">
            <w:pPr>
              <w:pStyle w:val="BodyTextIndent2"/>
              <w:widowControl w:val="0"/>
              <w:spacing w:line="240" w:lineRule="auto"/>
              <w:ind w:firstLine="0"/>
              <w:rPr>
                <w:rFonts w:ascii="GHEA Grapalat" w:hAnsi="GHEA Grapalat"/>
                <w:sz w:val="24"/>
                <w:szCs w:val="24"/>
                <w:u w:val="single"/>
              </w:rPr>
            </w:pPr>
          </w:p>
        </w:tc>
      </w:tr>
      <w:tr w:rsidR="00710894" w:rsidRPr="009044F1" w14:paraId="6D700080" w14:textId="77777777" w:rsidTr="00216275">
        <w:trPr>
          <w:jc w:val="center"/>
        </w:trPr>
        <w:tc>
          <w:tcPr>
            <w:tcW w:w="1331" w:type="dxa"/>
            <w:vAlign w:val="center"/>
          </w:tcPr>
          <w:p w14:paraId="35744E49" w14:textId="0B6F9460" w:rsidR="00710894" w:rsidRPr="003F04E2" w:rsidRDefault="00710894" w:rsidP="00E67857">
            <w:pPr>
              <w:pStyle w:val="BodyTextIndent2"/>
              <w:widowControl w:val="0"/>
              <w:spacing w:line="240" w:lineRule="auto"/>
              <w:ind w:firstLine="0"/>
              <w:jc w:val="center"/>
              <w:rPr>
                <w:rFonts w:ascii="GHEA Grapalat" w:hAnsi="GHEA Grapalat"/>
                <w:sz w:val="24"/>
                <w:szCs w:val="24"/>
                <w:lang w:val="hy-AM"/>
              </w:rPr>
            </w:pPr>
            <w:r>
              <w:rPr>
                <w:rFonts w:ascii="GHEA Grapalat" w:hAnsi="GHEA Grapalat"/>
                <w:sz w:val="24"/>
                <w:szCs w:val="24"/>
                <w:lang w:val="hy-AM"/>
              </w:rPr>
              <w:t>1</w:t>
            </w:r>
          </w:p>
        </w:tc>
        <w:tc>
          <w:tcPr>
            <w:tcW w:w="1728" w:type="dxa"/>
            <w:vAlign w:val="center"/>
          </w:tcPr>
          <w:p w14:paraId="49EC27A0" w14:textId="4B7FB536" w:rsidR="00710894" w:rsidRPr="00B07413" w:rsidRDefault="00CD78FE" w:rsidP="00E67857">
            <w:pPr>
              <w:pStyle w:val="BodyTextIndent2"/>
              <w:widowControl w:val="0"/>
              <w:spacing w:line="240" w:lineRule="auto"/>
              <w:ind w:firstLine="0"/>
              <w:jc w:val="center"/>
              <w:rPr>
                <w:rFonts w:ascii="GHEA Grapalat" w:hAnsi="GHEA Grapalat" w:cs="Calibri"/>
                <w:color w:val="000000"/>
              </w:rPr>
            </w:pPr>
            <w:r>
              <w:rPr>
                <w:rFonts w:ascii="GHEA Grapalat" w:hAnsi="GHEA Grapalat"/>
              </w:rPr>
              <w:t>102,111,477.3</w:t>
            </w:r>
          </w:p>
        </w:tc>
        <w:tc>
          <w:tcPr>
            <w:tcW w:w="6175" w:type="dxa"/>
            <w:vAlign w:val="center"/>
          </w:tcPr>
          <w:p w14:paraId="03B90E8E" w14:textId="2A0F29DB" w:rsidR="00710894" w:rsidRPr="00CC32B6" w:rsidRDefault="00CD78FE" w:rsidP="00E67857">
            <w:pPr>
              <w:pStyle w:val="BodyTextIndent2"/>
              <w:widowControl w:val="0"/>
              <w:spacing w:line="240" w:lineRule="auto"/>
              <w:ind w:firstLine="0"/>
              <w:rPr>
                <w:rFonts w:ascii="GHEA Grapalat" w:hAnsi="GHEA Grapalat"/>
                <w:bCs/>
                <w:iCs/>
                <w:sz w:val="22"/>
                <w:szCs w:val="22"/>
                <w:vertAlign w:val="subscript"/>
              </w:rPr>
            </w:pPr>
            <w:r w:rsidRPr="00563821">
              <w:rPr>
                <w:rFonts w:ascii="GHEA Grapalat" w:hAnsi="GHEA Grapalat"/>
                <w:iCs/>
              </w:rPr>
              <w:t>приобретени</w:t>
            </w:r>
            <w:r w:rsidRPr="00563821">
              <w:rPr>
                <w:rFonts w:ascii="GHEA Grapalat" w:hAnsi="GHEA Grapalat"/>
                <w:iCs/>
              </w:rPr>
              <w:t>е</w:t>
            </w:r>
            <w:r w:rsidRPr="00563821">
              <w:rPr>
                <w:rFonts w:ascii="GHEA Grapalat" w:hAnsi="GHEA Grapalat"/>
                <w:iCs/>
              </w:rPr>
              <w:t xml:space="preserve"> среднего ремонта улицы Титоградян г. Еревана (ул. Айвазовского, 2 )-Титоградян ул. от перекрестка до ул. мирного Дона.- Титоградян ул. перекресток).</w:t>
            </w:r>
            <w:r>
              <w:rPr>
                <w:rFonts w:ascii="GHEA Grapalat" w:hAnsi="GHEA Grapalat"/>
                <w:i/>
                <w:sz w:val="24"/>
                <w:szCs w:val="24"/>
              </w:rPr>
              <w:t xml:space="preserve"> </w:t>
            </w:r>
          </w:p>
        </w:tc>
      </w:tr>
    </w:tbl>
    <w:p w14:paraId="36AF8C1F" w14:textId="77777777" w:rsidR="00096865" w:rsidRPr="009044F1" w:rsidRDefault="00816505" w:rsidP="00E6785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E67857">
      <w:pPr>
        <w:pStyle w:val="BodyTextIndent2"/>
        <w:widowControl w:val="0"/>
        <w:spacing w:line="240" w:lineRule="auto"/>
        <w:ind w:firstLine="567"/>
        <w:rPr>
          <w:rFonts w:ascii="GHEA Grapalat" w:hAnsi="GHEA Grapalat"/>
          <w:sz w:val="24"/>
          <w:szCs w:val="24"/>
        </w:rPr>
      </w:pPr>
    </w:p>
    <w:p w14:paraId="77A39A49" w14:textId="77777777" w:rsidR="00096865" w:rsidRPr="009044F1" w:rsidRDefault="00693101" w:rsidP="00E67857">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E67857">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E67857">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E67857">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E67857">
      <w:pPr>
        <w:widowControl w:val="0"/>
        <w:tabs>
          <w:tab w:val="left" w:pos="1134"/>
        </w:tabs>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E67857">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E67857">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E67857">
      <w:pPr>
        <w:widowControl w:val="0"/>
        <w:tabs>
          <w:tab w:val="left" w:pos="1134"/>
        </w:tabs>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E67857">
      <w:pPr>
        <w:widowControl w:val="0"/>
        <w:tabs>
          <w:tab w:val="left" w:pos="1134"/>
        </w:tabs>
        <w:ind w:firstLine="567"/>
        <w:contextualSpacing/>
        <w:jc w:val="both"/>
        <w:rPr>
          <w:rFonts w:ascii="GHEA Grapalat" w:hAnsi="GHEA Grapalat" w:cs="Sylfaen"/>
        </w:rPr>
      </w:pPr>
      <w:r>
        <w:rPr>
          <w:rFonts w:ascii="GHEA Grapalat" w:hAnsi="GHEA Grapalat" w:cs="Sylfaen"/>
        </w:rPr>
        <w:t xml:space="preserve">Участник включается в список участников, не имеющих права на участие в </w:t>
      </w:r>
      <w:r>
        <w:rPr>
          <w:rFonts w:ascii="GHEA Grapalat" w:hAnsi="GHEA Grapalat" w:cs="Sylfaen"/>
        </w:rPr>
        <w:lastRenderedPageBreak/>
        <w:t>процессе закупок (далее также список), если:</w:t>
      </w:r>
    </w:p>
    <w:p w14:paraId="60156832" w14:textId="77777777" w:rsidR="00943D49" w:rsidRDefault="00943D49" w:rsidP="00E67857">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E559F21" w:rsidR="00943D49" w:rsidRDefault="00943D49" w:rsidP="00E67857">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2524737A" w14:textId="77777777" w:rsidR="009C5430" w:rsidRPr="000C4D47" w:rsidRDefault="009C5430" w:rsidP="00E67857">
      <w:pPr>
        <w:pStyle w:val="ListParagraph"/>
        <w:widowControl w:val="0"/>
        <w:numPr>
          <w:ilvl w:val="0"/>
          <w:numId w:val="34"/>
        </w:numPr>
        <w:tabs>
          <w:tab w:val="left" w:pos="1134"/>
        </w:tabs>
        <w:jc w:val="both"/>
        <w:rPr>
          <w:rFonts w:ascii="GHEA Grapalat" w:hAnsi="GHEA Grapalat"/>
          <w:sz w:val="20"/>
          <w:szCs w:val="20"/>
        </w:rPr>
      </w:pPr>
      <w:r w:rsidRPr="000C4D47">
        <w:rPr>
          <w:rFonts w:ascii="GHEA Grapalat" w:hAnsi="GHEA Grapalat"/>
          <w:sz w:val="20"/>
          <w:szCs w:val="20"/>
          <w:lang w:val="hy-AM"/>
        </w:rPr>
        <w:t>7</w:t>
      </w:r>
      <w:r w:rsidRPr="000C4D47">
        <w:rPr>
          <w:rFonts w:ascii="GHEA Grapalat" w:hAnsi="GHEA Grapalat"/>
          <w:sz w:val="20"/>
          <w:szCs w:val="20"/>
        </w:rPr>
        <w:t>) которые на основании абзаца «е» подпункта 2 пункта 1 постановления Правительства РА N</w:t>
      </w:r>
      <w:r w:rsidRPr="000C4D47">
        <w:rPr>
          <w:rFonts w:ascii="GHEA Grapalat" w:hAnsi="GHEA Grapalat"/>
          <w:sz w:val="20"/>
          <w:szCs w:val="20"/>
          <w:lang w:val="hy-AM"/>
        </w:rPr>
        <w:t>817-</w:t>
      </w:r>
      <w:r w:rsidRPr="000C4D47">
        <w:rPr>
          <w:rFonts w:ascii="GHEA Grapalat" w:hAnsi="GHEA Grapalat"/>
          <w:sz w:val="20"/>
          <w:szCs w:val="20"/>
        </w:rPr>
        <w:t xml:space="preserve">А от </w:t>
      </w:r>
      <w:r w:rsidRPr="000C4D47">
        <w:rPr>
          <w:rFonts w:ascii="GHEA Grapalat" w:hAnsi="GHEA Grapalat"/>
          <w:sz w:val="20"/>
          <w:szCs w:val="20"/>
          <w:lang w:val="hy-AM"/>
        </w:rPr>
        <w:t>20.06.2025</w:t>
      </w:r>
      <w:r w:rsidRPr="000C4D47">
        <w:rPr>
          <w:rFonts w:ascii="GHEA Grapalat" w:hAnsi="GHEA Grapalat"/>
          <w:sz w:val="20"/>
          <w:szCs w:val="20"/>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4D231784" w14:textId="77777777" w:rsidR="00753E6E" w:rsidRPr="009044F1" w:rsidRDefault="00753E6E" w:rsidP="00E67857">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F94265C" w14:textId="77777777" w:rsidR="009C5430" w:rsidRPr="000C4D47" w:rsidRDefault="009C5430" w:rsidP="00E67857">
      <w:pPr>
        <w:widowControl w:val="0"/>
        <w:tabs>
          <w:tab w:val="left" w:pos="1134"/>
        </w:tabs>
        <w:ind w:firstLine="567"/>
        <w:jc w:val="both"/>
        <w:rPr>
          <w:rFonts w:ascii="GHEA Grapalat" w:hAnsi="GHEA Grapalat"/>
          <w:sz w:val="20"/>
          <w:szCs w:val="20"/>
        </w:rPr>
      </w:pPr>
      <w:r w:rsidRPr="000C4D47">
        <w:rPr>
          <w:rFonts w:ascii="GHEA Grapalat" w:hAnsi="GHEA Grapalat"/>
          <w:sz w:val="20"/>
          <w:szCs w:val="20"/>
        </w:rPr>
        <w:t>2.3.</w:t>
      </w:r>
      <w:r w:rsidRPr="000C4D47">
        <w:rPr>
          <w:rFonts w:ascii="GHEA Grapalat" w:hAnsi="GHEA Grapalat"/>
          <w:sz w:val="20"/>
          <w:szCs w:val="20"/>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0C4D47">
        <w:rPr>
          <w:rFonts w:ascii="GHEA Grapalat" w:hAnsi="GHEA Grapalat"/>
          <w:sz w:val="20"/>
          <w:szCs w:val="20"/>
          <w:lang w:val="hy-AM"/>
        </w:rPr>
        <w:t>817-</w:t>
      </w:r>
      <w:r w:rsidRPr="000C4D47">
        <w:rPr>
          <w:rFonts w:ascii="GHEA Grapalat" w:hAnsi="GHEA Grapalat"/>
          <w:sz w:val="20"/>
          <w:szCs w:val="20"/>
        </w:rPr>
        <w:t xml:space="preserve">А от </w:t>
      </w:r>
      <w:r w:rsidRPr="000C4D47">
        <w:rPr>
          <w:rFonts w:ascii="GHEA Grapalat" w:hAnsi="GHEA Grapalat"/>
          <w:sz w:val="20"/>
          <w:szCs w:val="20"/>
          <w:lang w:val="hy-AM"/>
        </w:rPr>
        <w:t>20.06.2025</w:t>
      </w:r>
      <w:r w:rsidRPr="000C4D47">
        <w:rPr>
          <w:rFonts w:ascii="GHEA Grapalat" w:hAnsi="GHEA Grapalat"/>
          <w:sz w:val="20"/>
          <w:szCs w:val="20"/>
        </w:rPr>
        <w:t>г. в период его нахождения автоматически приводит к ограничению права аффилированных с ним лиц на участие в процессе закупок.</w:t>
      </w:r>
    </w:p>
    <w:p w14:paraId="6190566F" w14:textId="77777777" w:rsidR="009C5430" w:rsidRPr="004D7DD1" w:rsidRDefault="009C5430" w:rsidP="00E67857">
      <w:pPr>
        <w:widowControl w:val="0"/>
        <w:tabs>
          <w:tab w:val="left" w:pos="1134"/>
        </w:tabs>
        <w:ind w:firstLine="567"/>
        <w:jc w:val="both"/>
        <w:rPr>
          <w:rFonts w:ascii="GHEA Grapalat" w:hAnsi="GHEA Grapalat"/>
          <w:sz w:val="20"/>
          <w:szCs w:val="20"/>
        </w:rPr>
      </w:pPr>
      <w:r w:rsidRPr="000C4D47">
        <w:rPr>
          <w:rFonts w:ascii="GHEA Grapalat" w:hAnsi="GHEA Grapalat"/>
          <w:sz w:val="20"/>
          <w:szCs w:val="20"/>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E67857">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w:t>
      </w:r>
      <w:r w:rsidRPr="009044F1">
        <w:rPr>
          <w:rFonts w:ascii="GHEA Grapalat" w:hAnsi="GHEA Grapalat"/>
          <w:color w:val="000000"/>
        </w:rPr>
        <w:lastRenderedPageBreak/>
        <w:t>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8842CE"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E67857">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E67857">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E67857">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E67857">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E67857">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E67857">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lastRenderedPageBreak/>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E67857">
      <w:pPr>
        <w:widowControl w:val="0"/>
        <w:jc w:val="center"/>
        <w:rPr>
          <w:rFonts w:ascii="GHEA Grapalat" w:hAnsi="GHEA Grapalat"/>
          <w:b/>
        </w:rPr>
      </w:pPr>
    </w:p>
    <w:p w14:paraId="52515570" w14:textId="77777777" w:rsidR="00813CE0" w:rsidRPr="00572A57" w:rsidRDefault="00ED2352" w:rsidP="00E67857">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E67857">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E67857">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E67857">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E67857">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w:t>
      </w:r>
      <w:r w:rsidRPr="007D4470">
        <w:rPr>
          <w:rFonts w:ascii="GHEA Grapalat" w:hAnsi="GHEA Grapalat"/>
        </w:rPr>
        <w:lastRenderedPageBreak/>
        <w:t>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E67857">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E67857">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E67857">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5"/>
        <w:t>6</w:t>
      </w:r>
      <w:r w:rsidRPr="009044F1">
        <w:rPr>
          <w:rFonts w:ascii="GHEA Grapalat" w:hAnsi="GHEA Grapalat"/>
        </w:rPr>
        <w:t xml:space="preserve">. </w:t>
      </w:r>
    </w:p>
    <w:p w14:paraId="19BA2E03" w14:textId="77777777" w:rsidR="00B051BE" w:rsidRPr="009044F1" w:rsidRDefault="00B051BE" w:rsidP="00E67857">
      <w:pPr>
        <w:widowControl w:val="0"/>
        <w:jc w:val="center"/>
        <w:rPr>
          <w:rFonts w:ascii="GHEA Grapalat" w:hAnsi="GHEA Grapalat"/>
          <w:b/>
        </w:rPr>
      </w:pPr>
    </w:p>
    <w:p w14:paraId="1683E855" w14:textId="77777777" w:rsidR="00096865" w:rsidRPr="00995804" w:rsidRDefault="00955A1E" w:rsidP="00E67857">
      <w:pPr>
        <w:widowControl w:val="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E67857">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E67857">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59AD92EC" w:rsidR="00096865" w:rsidRPr="005114D0" w:rsidRDefault="000946A3" w:rsidP="00E6785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4E36FF">
        <w:rPr>
          <w:rFonts w:ascii="GHEA Grapalat" w:hAnsi="GHEA Grapalat"/>
          <w:sz w:val="24"/>
          <w:szCs w:val="24"/>
        </w:rPr>
        <w:t>открытый конкурс</w:t>
      </w:r>
      <w:r w:rsidRPr="009044F1">
        <w:rPr>
          <w:rFonts w:ascii="GHEA Grapalat" w:hAnsi="GHEA Grapalat"/>
          <w:sz w:val="24"/>
          <w:szCs w:val="24"/>
        </w:rPr>
        <w:t>.</w:t>
      </w:r>
    </w:p>
    <w:p w14:paraId="2DAEAB8E" w14:textId="2BC5216D" w:rsidR="008B1605" w:rsidRPr="009044F1" w:rsidRDefault="00096865" w:rsidP="00E6785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E67857">
        <w:rPr>
          <w:rFonts w:ascii="GHEA Grapalat" w:hAnsi="GHEA Grapalat"/>
          <w:b/>
          <w:i/>
          <w:iCs/>
          <w:lang w:val="hy-AM"/>
        </w:rPr>
        <w:t xml:space="preserve">11:00 </w:t>
      </w:r>
      <w:r w:rsidR="00601797" w:rsidRPr="00601797">
        <w:rPr>
          <w:rFonts w:ascii="GHEA Grapalat" w:hAnsi="GHEA Grapalat"/>
          <w:b/>
          <w:i/>
          <w:iCs/>
          <w:lang w:val="hy-AM"/>
        </w:rPr>
        <w:t xml:space="preserve">часов </w:t>
      </w:r>
      <w:r w:rsidR="00D106AF">
        <w:rPr>
          <w:rFonts w:ascii="GHEA Grapalat" w:hAnsi="GHEA Grapalat"/>
          <w:b/>
          <w:i/>
          <w:iCs/>
        </w:rPr>
        <w:t>23</w:t>
      </w:r>
      <w:r w:rsidR="001E311B">
        <w:rPr>
          <w:rFonts w:ascii="GHEA Grapalat" w:hAnsi="GHEA Grapalat"/>
          <w:b/>
          <w:i/>
          <w:iCs/>
          <w:lang w:val="hy-AM"/>
        </w:rPr>
        <w:t>.0</w:t>
      </w:r>
      <w:r w:rsidR="00DA1A8E">
        <w:rPr>
          <w:rFonts w:ascii="GHEA Grapalat" w:hAnsi="GHEA Grapalat"/>
          <w:b/>
          <w:i/>
          <w:iCs/>
        </w:rPr>
        <w:t>3</w:t>
      </w:r>
      <w:r w:rsidR="001E311B">
        <w:rPr>
          <w:rFonts w:ascii="GHEA Grapalat" w:hAnsi="GHEA Grapalat"/>
          <w:b/>
          <w:i/>
          <w:iCs/>
          <w:lang w:val="hy-AM"/>
        </w:rPr>
        <w:t>.2026</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E67857">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E67857">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E67857">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E67857">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E67857">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E67857">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E67857">
      <w:pPr>
        <w:pStyle w:val="norm"/>
        <w:widowControl w:val="0"/>
        <w:tabs>
          <w:tab w:val="left" w:pos="1134"/>
        </w:tabs>
        <w:spacing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E6785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037A0A5" w14:textId="77777777" w:rsidR="006B54CE" w:rsidRDefault="006B54CE" w:rsidP="00E67857">
      <w:pPr>
        <w:widowControl w:val="0"/>
        <w:tabs>
          <w:tab w:val="left" w:pos="1134"/>
        </w:tabs>
        <w:ind w:firstLine="567"/>
        <w:jc w:val="both"/>
        <w:rPr>
          <w:rFonts w:ascii="GHEA Grapalat" w:hAnsi="GHEA Grapalat"/>
        </w:rPr>
      </w:pPr>
      <w:r>
        <w:rPr>
          <w:rFonts w:ascii="GHEA Grapalat" w:hAnsi="GHEA Grapalat"/>
        </w:rPr>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Style w:val="FootnoteReference"/>
          <w:rFonts w:ascii="GHEA Grapalat" w:hAnsi="GHEA Grapalat"/>
        </w:rPr>
        <w:footnoteReference w:customMarkFollows="1" w:id="6"/>
        <w:t>8</w:t>
      </w:r>
    </w:p>
    <w:p w14:paraId="511AB91A" w14:textId="77777777" w:rsidR="006B54CE" w:rsidRPr="00C23275" w:rsidRDefault="006B54CE" w:rsidP="00E67857">
      <w:pPr>
        <w:pStyle w:val="norm"/>
        <w:widowControl w:val="0"/>
        <w:tabs>
          <w:tab w:val="left" w:pos="1134"/>
        </w:tabs>
        <w:spacing w:line="240" w:lineRule="auto"/>
        <w:ind w:firstLine="567"/>
        <w:rPr>
          <w:rFonts w:ascii="GHEA Grapalat" w:hAnsi="GHEA Grapalat"/>
          <w:color w:val="FF0000"/>
        </w:rPr>
      </w:pPr>
      <w:r w:rsidRPr="00C23275">
        <w:rPr>
          <w:rFonts w:ascii="GHEA Grapalat" w:hAnsi="GHEA Grapalat"/>
          <w:color w:val="FF0000"/>
          <w:sz w:val="24"/>
          <w:szCs w:val="24"/>
        </w:rPr>
        <w:t>4) при закупке строительных работ</w:t>
      </w:r>
      <w:r w:rsidRPr="00C23275">
        <w:rPr>
          <w:rFonts w:ascii="GHEA Grapalat" w:hAnsi="GHEA Grapalat"/>
          <w:color w:val="FF0000"/>
        </w:rPr>
        <w:t xml:space="preserve">- </w:t>
      </w:r>
      <w:r w:rsidRPr="00C23275">
        <w:rPr>
          <w:rFonts w:ascii="GHEA Grapalat" w:hAnsi="GHEA Grapalat"/>
          <w:color w:val="FF0000"/>
          <w:sz w:val="24"/>
          <w:szCs w:val="24"/>
        </w:rPr>
        <w:t>утвержденое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Pr="00C23275">
        <w:rPr>
          <w:rStyle w:val="FootnoteReference"/>
          <w:rFonts w:ascii="GHEA Grapalat" w:hAnsi="GHEA Grapalat"/>
          <w:color w:val="FF0000"/>
        </w:rPr>
        <w:footnoteReference w:customMarkFollows="1" w:id="7"/>
        <w:t>9</w:t>
      </w:r>
    </w:p>
    <w:p w14:paraId="669FA25F" w14:textId="77777777" w:rsidR="000845F6" w:rsidRPr="009044F1" w:rsidRDefault="005F25EF" w:rsidP="00E67857">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E67857">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E67857">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E67857">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E67857">
      <w:pPr>
        <w:pStyle w:val="norm"/>
        <w:widowControl w:val="0"/>
        <w:spacing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E67857">
      <w:pPr>
        <w:pStyle w:val="norm"/>
        <w:widowControl w:val="0"/>
        <w:spacing w:line="240" w:lineRule="auto"/>
        <w:ind w:firstLine="0"/>
        <w:rPr>
          <w:rFonts w:ascii="GHEA Grapalat" w:hAnsi="GHEA Grapalat" w:cs="Sylfaen"/>
          <w:sz w:val="24"/>
          <w:szCs w:val="24"/>
        </w:rPr>
      </w:pPr>
    </w:p>
    <w:p w14:paraId="448029D7" w14:textId="77777777" w:rsidR="0049655D" w:rsidRDefault="00C90BCA" w:rsidP="00E67857">
      <w:pPr>
        <w:rPr>
          <w:rFonts w:ascii="GHEA Grapalat" w:hAnsi="GHEA Grapalat"/>
          <w:b/>
        </w:rPr>
      </w:pPr>
      <w:r>
        <w:rPr>
          <w:rFonts w:ascii="GHEA Grapalat" w:hAnsi="GHEA Grapalat"/>
          <w:b/>
        </w:rPr>
        <w:t>-----------------------------</w:t>
      </w:r>
    </w:p>
    <w:p w14:paraId="03D207CF" w14:textId="77777777" w:rsidR="00C90BCA" w:rsidDel="00B2007E" w:rsidRDefault="00C90BCA" w:rsidP="00E67857">
      <w:pPr>
        <w:widowControl w:val="0"/>
        <w:jc w:val="center"/>
        <w:rPr>
          <w:del w:id="4" w:author="Inesa Kocharyan" w:date="2022-03-25T12:10:00Z"/>
          <w:rFonts w:ascii="GHEA Grapalat" w:hAnsi="GHEA Grapalat"/>
          <w:b/>
        </w:rPr>
      </w:pPr>
    </w:p>
    <w:p w14:paraId="39BC9BF3" w14:textId="0E3E5A32" w:rsidR="00700398" w:rsidRDefault="00700398" w:rsidP="00E67857">
      <w:pPr>
        <w:rPr>
          <w:rFonts w:ascii="GHEA Grapalat" w:hAnsi="GHEA Grapalat"/>
          <w:b/>
        </w:rPr>
      </w:pPr>
    </w:p>
    <w:p w14:paraId="13B7924C" w14:textId="77777777" w:rsidR="00A45946" w:rsidRPr="009044F1" w:rsidRDefault="00333B85" w:rsidP="00E67857">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79EAAFE4" w14:textId="77777777" w:rsidR="006B54CE" w:rsidRPr="009044F1" w:rsidRDefault="006B54CE" w:rsidP="00E67857">
      <w:pPr>
        <w:widowControl w:val="0"/>
        <w:tabs>
          <w:tab w:val="left" w:pos="1134"/>
        </w:tabs>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стоимости </w:t>
      </w:r>
      <w:r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3B6ABCFB" w14:textId="77777777" w:rsidR="006B54CE" w:rsidRDefault="006B54CE"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B07955">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B07955">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Pr>
          <w:rFonts w:ascii="GHEA Grapalat" w:hAnsi="GHEA Grapalat"/>
          <w:sz w:val="24"/>
          <w:szCs w:val="24"/>
        </w:rPr>
        <w:t>При этом:</w:t>
      </w:r>
    </w:p>
    <w:p w14:paraId="08E0CC78" w14:textId="77777777" w:rsidR="006B54CE" w:rsidRPr="001200A7" w:rsidRDefault="006B54CE" w:rsidP="00E67857">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3310BE8F" w14:textId="77777777" w:rsidR="006B54CE" w:rsidRPr="001200A7" w:rsidRDefault="006B54CE" w:rsidP="00E67857">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246B38CF" w14:textId="77777777" w:rsidR="006B54CE" w:rsidRPr="001200A7" w:rsidRDefault="006B54CE" w:rsidP="00E67857">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406F3444" w14:textId="77777777" w:rsidR="006B54CE" w:rsidRPr="001200A7" w:rsidRDefault="006B54CE" w:rsidP="00E67857">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ЦУ -</w:t>
      </w:r>
      <w:r w:rsidRPr="001200A7">
        <w:rPr>
          <w:rStyle w:val="y2iqfc"/>
          <w:rFonts w:ascii="inherit" w:hAnsi="inherit"/>
          <w:b/>
          <w:bCs/>
          <w:color w:val="202124"/>
          <w:sz w:val="42"/>
          <w:szCs w:val="42"/>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w:t>
      </w:r>
      <w:r w:rsidRPr="001200A7">
        <w:rPr>
          <w:rStyle w:val="y2iqfc"/>
          <w:rFonts w:ascii="inherit" w:hAnsi="inherit"/>
          <w:b/>
          <w:bCs/>
          <w:color w:val="202124"/>
          <w:sz w:val="42"/>
          <w:szCs w:val="42"/>
        </w:rPr>
        <w:t xml:space="preserve"> </w:t>
      </w:r>
      <w:r w:rsidRPr="001200A7">
        <w:rPr>
          <w:rFonts w:ascii="GHEA Grapalat" w:hAnsi="GHEA Grapalat"/>
          <w:b/>
          <w:bCs/>
          <w:sz w:val="24"/>
          <w:szCs w:val="24"/>
        </w:rPr>
        <w:t>предложенная отобранным участником,</w:t>
      </w:r>
    </w:p>
    <w:p w14:paraId="0534F118" w14:textId="77777777" w:rsidR="006B54CE" w:rsidRPr="001200A7" w:rsidRDefault="006B54CE" w:rsidP="00E67857">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СЦ-</w:t>
      </w:r>
      <w:r w:rsidRPr="001200A7">
        <w:rPr>
          <w:rFonts w:ascii="GHEA Grapalat" w:hAnsi="GHEA Grapalat" w:hint="eastAsia"/>
          <w:b/>
          <w:bCs/>
          <w:sz w:val="24"/>
          <w:szCs w:val="24"/>
        </w:rPr>
        <w:t>сметная</w:t>
      </w:r>
      <w:r w:rsidRPr="001200A7">
        <w:rPr>
          <w:rFonts w:ascii="GHEA Grapalat" w:hAnsi="GHEA Grapalat"/>
          <w:b/>
          <w:bCs/>
          <w:sz w:val="24"/>
          <w:szCs w:val="24"/>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 xml:space="preserve"> </w:t>
      </w:r>
      <w:r w:rsidRPr="001200A7">
        <w:rPr>
          <w:rFonts w:ascii="GHEA Grapalat" w:hAnsi="GHEA Grapalat" w:hint="eastAsia"/>
          <w:b/>
          <w:bCs/>
          <w:sz w:val="24"/>
          <w:szCs w:val="24"/>
        </w:rPr>
        <w:t>строительных</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опубликованная</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настоящем</w:t>
      </w:r>
      <w:r w:rsidRPr="001200A7">
        <w:rPr>
          <w:rFonts w:ascii="GHEA Grapalat" w:hAnsi="GHEA Grapalat"/>
          <w:b/>
          <w:bCs/>
          <w:sz w:val="24"/>
          <w:szCs w:val="24"/>
        </w:rPr>
        <w:t xml:space="preserve"> </w:t>
      </w:r>
      <w:r w:rsidRPr="001200A7">
        <w:rPr>
          <w:rFonts w:ascii="GHEA Grapalat" w:hAnsi="GHEA Grapalat" w:hint="eastAsia"/>
          <w:b/>
          <w:bCs/>
          <w:sz w:val="24"/>
          <w:szCs w:val="24"/>
        </w:rPr>
        <w:t>приглашении</w:t>
      </w:r>
      <w:r w:rsidRPr="001200A7">
        <w:rPr>
          <w:rFonts w:ascii="GHEA Grapalat" w:hAnsi="GHEA Grapalat"/>
          <w:b/>
          <w:bCs/>
          <w:sz w:val="24"/>
          <w:szCs w:val="24"/>
        </w:rPr>
        <w:t>,</w:t>
      </w:r>
    </w:p>
    <w:p w14:paraId="5B11D7C5" w14:textId="77777777" w:rsidR="006B54CE" w:rsidRPr="001200A7" w:rsidRDefault="006B54CE" w:rsidP="00E67857">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ОР - </w:t>
      </w:r>
      <w:r w:rsidRPr="001200A7">
        <w:rPr>
          <w:rFonts w:ascii="GHEA Grapalat" w:hAnsi="GHEA Grapalat" w:hint="eastAsia"/>
          <w:b/>
          <w:bCs/>
          <w:sz w:val="24"/>
          <w:szCs w:val="24"/>
        </w:rPr>
        <w:t>объем</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представленный</w:t>
      </w:r>
      <w:r w:rsidRPr="001200A7">
        <w:rPr>
          <w:rFonts w:ascii="GHEA Grapalat" w:hAnsi="GHEA Grapalat"/>
          <w:b/>
          <w:bCs/>
          <w:sz w:val="24"/>
          <w:szCs w:val="24"/>
        </w:rPr>
        <w:t xml:space="preserve"> </w:t>
      </w:r>
      <w:r w:rsidRPr="001200A7">
        <w:rPr>
          <w:rFonts w:ascii="GHEA Grapalat" w:hAnsi="GHEA Grapalat" w:hint="eastAsia"/>
          <w:b/>
          <w:bCs/>
          <w:sz w:val="24"/>
          <w:szCs w:val="24"/>
        </w:rPr>
        <w:t>данным</w:t>
      </w:r>
      <w:r w:rsidRPr="001200A7">
        <w:rPr>
          <w:rFonts w:ascii="GHEA Grapalat" w:hAnsi="GHEA Grapalat"/>
          <w:b/>
          <w:bCs/>
          <w:sz w:val="24"/>
          <w:szCs w:val="24"/>
        </w:rPr>
        <w:t xml:space="preserve"> </w:t>
      </w:r>
      <w:r w:rsidRPr="001200A7">
        <w:rPr>
          <w:rFonts w:ascii="GHEA Grapalat" w:hAnsi="GHEA Grapalat" w:hint="eastAsia"/>
          <w:b/>
          <w:bCs/>
          <w:sz w:val="24"/>
          <w:szCs w:val="24"/>
        </w:rPr>
        <w:t>исполнительным</w:t>
      </w:r>
      <w:r w:rsidRPr="001200A7">
        <w:rPr>
          <w:rFonts w:ascii="GHEA Grapalat" w:hAnsi="GHEA Grapalat"/>
          <w:b/>
          <w:bCs/>
          <w:sz w:val="24"/>
          <w:szCs w:val="24"/>
        </w:rPr>
        <w:t xml:space="preserve"> </w:t>
      </w:r>
      <w:r w:rsidRPr="001200A7">
        <w:rPr>
          <w:rFonts w:ascii="GHEA Grapalat" w:hAnsi="GHEA Grapalat" w:hint="eastAsia"/>
          <w:b/>
          <w:bCs/>
          <w:sz w:val="24"/>
          <w:szCs w:val="24"/>
        </w:rPr>
        <w:t>актом</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денежном</w:t>
      </w:r>
      <w:r w:rsidRPr="001200A7">
        <w:rPr>
          <w:rFonts w:ascii="GHEA Grapalat" w:hAnsi="GHEA Grapalat"/>
          <w:b/>
          <w:bCs/>
          <w:sz w:val="24"/>
          <w:szCs w:val="24"/>
        </w:rPr>
        <w:t xml:space="preserve"> </w:t>
      </w:r>
      <w:r w:rsidRPr="001200A7">
        <w:rPr>
          <w:rFonts w:ascii="GHEA Grapalat" w:hAnsi="GHEA Grapalat" w:hint="eastAsia"/>
          <w:b/>
          <w:bCs/>
          <w:sz w:val="24"/>
          <w:szCs w:val="24"/>
        </w:rPr>
        <w:t>выражении</w:t>
      </w:r>
      <w:r w:rsidRPr="001200A7">
        <w:rPr>
          <w:rFonts w:ascii="GHEA Grapalat" w:hAnsi="GHEA Grapalat"/>
          <w:b/>
          <w:bCs/>
          <w:sz w:val="24"/>
          <w:szCs w:val="24"/>
        </w:rPr>
        <w:t>,</w:t>
      </w:r>
    </w:p>
    <w:p w14:paraId="568F874B" w14:textId="77777777" w:rsidR="006B54CE" w:rsidRPr="001200A7" w:rsidRDefault="006B54CE" w:rsidP="00E67857">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ВС-сумма, выплачиваемая </w:t>
      </w:r>
      <w:r w:rsidRPr="001200A7">
        <w:rPr>
          <w:rFonts w:ascii="GHEA Grapalat" w:hAnsi="GHEA Grapalat" w:hint="eastAsia"/>
          <w:b/>
          <w:bCs/>
          <w:sz w:val="24"/>
          <w:szCs w:val="24"/>
        </w:rPr>
        <w:t>за</w:t>
      </w:r>
      <w:r w:rsidRPr="001200A7">
        <w:rPr>
          <w:rFonts w:ascii="GHEA Grapalat" w:hAnsi="GHEA Grapalat"/>
          <w:b/>
          <w:bCs/>
          <w:sz w:val="24"/>
          <w:szCs w:val="24"/>
        </w:rPr>
        <w:t xml:space="preserve"> </w:t>
      </w:r>
      <w:r w:rsidRPr="001200A7">
        <w:rPr>
          <w:rFonts w:ascii="GHEA Grapalat" w:hAnsi="GHEA Grapalat" w:hint="eastAsia"/>
          <w:b/>
          <w:bCs/>
          <w:sz w:val="24"/>
          <w:szCs w:val="24"/>
        </w:rPr>
        <w:t>работы</w:t>
      </w:r>
      <w:r w:rsidRPr="001200A7">
        <w:rPr>
          <w:rFonts w:ascii="GHEA Grapalat" w:hAnsi="GHEA Grapalat"/>
          <w:b/>
          <w:bCs/>
          <w:sz w:val="24"/>
          <w:szCs w:val="24"/>
        </w:rPr>
        <w:t xml:space="preserve">, </w:t>
      </w:r>
      <w:r w:rsidRPr="001200A7">
        <w:rPr>
          <w:rFonts w:ascii="GHEA Grapalat" w:hAnsi="GHEA Grapalat" w:hint="eastAsia"/>
          <w:b/>
          <w:bCs/>
          <w:sz w:val="24"/>
          <w:szCs w:val="24"/>
        </w:rPr>
        <w:t>указанные</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объемной ведомость-</w:t>
      </w:r>
      <w:r w:rsidRPr="001200A7">
        <w:rPr>
          <w:rFonts w:ascii="GHEA Grapalat" w:hAnsi="GHEA Grapalat"/>
          <w:b/>
          <w:bCs/>
          <w:sz w:val="24"/>
          <w:szCs w:val="24"/>
        </w:rPr>
        <w:lastRenderedPageBreak/>
        <w:t>смете.</w:t>
      </w:r>
      <w:r w:rsidRPr="001200A7">
        <w:rPr>
          <w:rFonts w:ascii="GHEA Grapalat" w:hAnsi="GHEA Grapalat"/>
          <w:b/>
          <w:bCs/>
          <w:sz w:val="24"/>
          <w:szCs w:val="24"/>
          <w:vertAlign w:val="superscript"/>
        </w:rPr>
        <w:t>9</w:t>
      </w:r>
    </w:p>
    <w:p w14:paraId="5B462335" w14:textId="77777777" w:rsidR="006B54CE" w:rsidRPr="00D3308C" w:rsidRDefault="006B54CE" w:rsidP="00E67857">
      <w:pPr>
        <w:pStyle w:val="norm"/>
        <w:widowControl w:val="0"/>
        <w:spacing w:line="240" w:lineRule="auto"/>
        <w:ind w:firstLine="567"/>
        <w:rPr>
          <w:rFonts w:ascii="GHEA Grapalat" w:hAnsi="GHEA Grapalat" w:cs="Sylfaen"/>
          <w:b/>
          <w:bCs/>
          <w:sz w:val="24"/>
          <w:szCs w:val="24"/>
        </w:rPr>
      </w:pPr>
      <w:r w:rsidRPr="001200A7">
        <w:rPr>
          <w:rFonts w:ascii="GHEA Grapalat" w:hAnsi="GHEA Grapalat"/>
          <w:b/>
          <w:bCs/>
          <w:sz w:val="24"/>
          <w:szCs w:val="24"/>
        </w:rPr>
        <w:t>Заявка участника не подлежит отклонению, если:</w:t>
      </w:r>
    </w:p>
    <w:p w14:paraId="2CC195BA" w14:textId="77777777" w:rsidR="006B54CE" w:rsidRPr="00ED437B" w:rsidRDefault="006B54CE"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r w:rsidRPr="00ED437B">
        <w:rPr>
          <w:rFonts w:ascii="GHEA Grapalat" w:hAnsi="GHEA Grapalat"/>
          <w:sz w:val="24"/>
          <w:szCs w:val="24"/>
        </w:rPr>
        <w:t>;</w:t>
      </w:r>
    </w:p>
    <w:p w14:paraId="1999C283" w14:textId="77777777" w:rsidR="006B54CE" w:rsidRPr="009044F1" w:rsidRDefault="006B54CE"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AC7C912" w14:textId="77777777" w:rsidR="006B54CE" w:rsidRPr="00ED437B" w:rsidRDefault="006B54CE"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ED437B">
        <w:rPr>
          <w:rFonts w:ascii="GHEA Grapalat" w:hAnsi="GHEA Grapalat"/>
          <w:sz w:val="24"/>
          <w:szCs w:val="24"/>
        </w:rPr>
        <w:t>;</w:t>
      </w:r>
    </w:p>
    <w:p w14:paraId="1D799B32" w14:textId="77777777" w:rsidR="006B54CE" w:rsidRDefault="006B54CE" w:rsidP="00E6785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DE7BA2">
        <w:rPr>
          <w:rFonts w:ascii="GHEA Grapalat" w:hAnsi="GHEA Grapalat"/>
          <w:sz w:val="24"/>
          <w:szCs w:val="24"/>
        </w:rPr>
        <w:t>;</w:t>
      </w:r>
      <w:r>
        <w:rPr>
          <w:rFonts w:ascii="GHEA Grapalat" w:hAnsi="GHEA Grapalat"/>
          <w:sz w:val="24"/>
          <w:szCs w:val="24"/>
        </w:rPr>
        <w:t xml:space="preserve"> </w:t>
      </w:r>
    </w:p>
    <w:p w14:paraId="5D4396F8" w14:textId="77777777" w:rsidR="006B54CE" w:rsidRDefault="006B54CE" w:rsidP="00E6785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260739">
        <w:rPr>
          <w:rFonts w:ascii="GHEA Grapalat" w:hAnsi="GHEA Grapalat"/>
          <w:sz w:val="24"/>
          <w:szCs w:val="24"/>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DE7BA2">
        <w:rPr>
          <w:rFonts w:ascii="GHEA Grapalat" w:hAnsi="GHEA Grapalat"/>
          <w:sz w:val="24"/>
          <w:szCs w:val="24"/>
        </w:rPr>
        <w:t>с</w:t>
      </w:r>
      <w:r w:rsidRPr="00147FD7">
        <w:rPr>
          <w:rFonts w:ascii="GHEA Grapalat" w:hAnsi="GHEA Grapalat"/>
          <w:sz w:val="24"/>
          <w:szCs w:val="24"/>
        </w:rPr>
        <w:t>тоимость</w:t>
      </w:r>
      <w:r w:rsidRPr="009044F1">
        <w:rPr>
          <w:rFonts w:ascii="GHEA Grapalat" w:hAnsi="GHEA Grapalat"/>
          <w:sz w:val="24"/>
          <w:szCs w:val="24"/>
        </w:rPr>
        <w:t>"</w:t>
      </w:r>
      <w:r w:rsidRPr="00DE7BA2">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05037EB7" w14:textId="77777777" w:rsidR="006B54CE" w:rsidRPr="009044F1" w:rsidRDefault="006B54CE" w:rsidP="00E6785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7220E50E" w14:textId="77777777" w:rsidR="006B54CE" w:rsidRPr="009044F1" w:rsidRDefault="006B54CE"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E67857">
      <w:pPr>
        <w:jc w:val="center"/>
        <w:rPr>
          <w:rFonts w:ascii="GHEA Grapalat" w:hAnsi="GHEA Grapalat"/>
          <w:b/>
        </w:rPr>
      </w:pPr>
    </w:p>
    <w:p w14:paraId="678321DC" w14:textId="77777777" w:rsidR="00096865" w:rsidRPr="00230D36" w:rsidRDefault="00220C7C" w:rsidP="00E67857">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E67857">
      <w:pPr>
        <w:jc w:val="center"/>
        <w:rPr>
          <w:rFonts w:ascii="GHEA Grapalat" w:hAnsi="GHEA Grapalat"/>
          <w:b/>
        </w:rPr>
      </w:pPr>
    </w:p>
    <w:p w14:paraId="7D88709A" w14:textId="77777777" w:rsidR="00096865" w:rsidRPr="00AA7117" w:rsidRDefault="00220C7C" w:rsidP="00E67857">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E6785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E67857">
      <w:pPr>
        <w:widowControl w:val="0"/>
        <w:ind w:firstLine="567"/>
        <w:jc w:val="center"/>
        <w:rPr>
          <w:rFonts w:ascii="GHEA Grapalat" w:hAnsi="GHEA Grapalat"/>
          <w:b/>
        </w:rPr>
      </w:pPr>
    </w:p>
    <w:p w14:paraId="5FEB0B5B" w14:textId="352D4580" w:rsidR="00096865" w:rsidRPr="00221C7B" w:rsidRDefault="000D701E" w:rsidP="00E67857">
      <w:pPr>
        <w:widowControl w:val="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E67857">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 xml:space="preserve">Участник заявкой в порядке, установленном настоящим Приглашением, </w:t>
      </w:r>
      <w:r w:rsidRPr="009044F1">
        <w:rPr>
          <w:rFonts w:ascii="GHEA Grapalat" w:hAnsi="GHEA Grapalat"/>
        </w:rPr>
        <w:lastRenderedPageBreak/>
        <w:t>представляет обеспечение заявки</w:t>
      </w:r>
      <w:r w:rsidR="00681F45">
        <w:rPr>
          <w:rFonts w:ascii="GHEA Grapalat" w:hAnsi="GHEA Grapalat"/>
        </w:rPr>
        <w:t>.</w:t>
      </w:r>
    </w:p>
    <w:p w14:paraId="7239662D" w14:textId="77777777" w:rsidR="00903898" w:rsidRPr="009044F1" w:rsidRDefault="00771C0F" w:rsidP="00E67857">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E67857">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если результаты процедуры 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1FC1F9AC" w:rsidR="009E21BA" w:rsidRDefault="009E21BA" w:rsidP="00E67857">
      <w:pPr>
        <w:widowControl w:val="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1C6817D5" w14:textId="77777777" w:rsidR="00110AD8" w:rsidRPr="00EF725E" w:rsidRDefault="00110AD8" w:rsidP="00E67857">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14:paraId="606713C7" w14:textId="77777777" w:rsidR="00110AD8" w:rsidRDefault="00110AD8" w:rsidP="00E67857">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14:paraId="6D6EAB7B" w14:textId="77777777" w:rsidR="00110AD8" w:rsidRPr="00541249" w:rsidRDefault="00110AD8" w:rsidP="00E67857">
      <w:pPr>
        <w:widowControl w:val="0"/>
        <w:tabs>
          <w:tab w:val="left" w:pos="1134"/>
        </w:tabs>
        <w:ind w:firstLine="567"/>
        <w:jc w:val="both"/>
        <w:rPr>
          <w:ins w:id="5" w:author="Vardan" w:date="2023-07-06T21:55:00Z"/>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F9403F1" w14:textId="77777777" w:rsidR="00110AD8" w:rsidRPr="009044F1" w:rsidRDefault="00110AD8" w:rsidP="00E67857">
      <w:pPr>
        <w:widowControl w:val="0"/>
        <w:ind w:firstLine="567"/>
        <w:jc w:val="both"/>
        <w:rPr>
          <w:rFonts w:ascii="GHEA Grapalat" w:hAnsi="GHEA Grapalat" w:cs="Sylfaen"/>
        </w:rPr>
      </w:pPr>
    </w:p>
    <w:p w14:paraId="70C79345" w14:textId="77777777" w:rsidR="000A7528" w:rsidRPr="00681F45" w:rsidRDefault="00283198" w:rsidP="00E67857">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E67857">
      <w:pPr>
        <w:widowControl w:val="0"/>
        <w:tabs>
          <w:tab w:val="left" w:pos="1134"/>
        </w:tabs>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96D7D8E" w14:textId="77777777" w:rsidR="00C35487" w:rsidRPr="00C35487" w:rsidRDefault="000A7528" w:rsidP="00E67857">
      <w:pPr>
        <w:widowControl w:val="0"/>
        <w:tabs>
          <w:tab w:val="left" w:pos="1134"/>
        </w:tabs>
        <w:ind w:firstLine="567"/>
        <w:jc w:val="both"/>
      </w:pPr>
      <w:r w:rsidRPr="009044F1">
        <w:rPr>
          <w:rFonts w:ascii="GHEA Grapalat" w:hAnsi="GHEA Grapalat"/>
        </w:rPr>
        <w:lastRenderedPageBreak/>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то обеспечение заявки выплачивается только в размере обеспечения, рассчитанного в отношении это</w:t>
      </w:r>
      <w:r w:rsidR="0040140A">
        <w:rPr>
          <w:rFonts w:ascii="GHEA Grapalat" w:hAnsi="GHEA Grapalat"/>
        </w:rPr>
        <w:t>го лота</w:t>
      </w:r>
      <w:r w:rsidRPr="009044F1">
        <w:rPr>
          <w:rFonts w:ascii="GHEA Grapalat" w:hAnsi="GHEA Grapalat"/>
        </w:rPr>
        <w:t>.</w:t>
      </w:r>
      <w:r w:rsidR="00B351F5">
        <w:rPr>
          <w:rStyle w:val="FootnoteReference"/>
          <w:rFonts w:ascii="GHEA Grapalat" w:hAnsi="GHEA Grapalat"/>
        </w:rPr>
        <w:footnoteReference w:customMarkFollows="1" w:id="8"/>
        <w:t>10</w:t>
      </w:r>
    </w:p>
    <w:p w14:paraId="78769A62" w14:textId="77777777" w:rsidR="00F20DA5" w:rsidRPr="009044F1" w:rsidRDefault="00283198" w:rsidP="00E67857">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0E7988C4" w:rsidR="0063461E" w:rsidRDefault="00283198" w:rsidP="00E67857">
      <w:pPr>
        <w:widowControl w:val="0"/>
        <w:tabs>
          <w:tab w:val="left" w:pos="1134"/>
        </w:tabs>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2768AD" w:rsidRPr="002768AD">
        <w:rPr>
          <w:rFonts w:ascii="GHEA Grapalat" w:hAnsi="GHEA Grapalat"/>
          <w:b/>
          <w:bCs/>
          <w:i/>
        </w:rPr>
        <w:t>120 (сто двадцати)</w:t>
      </w:r>
      <w:r w:rsidR="0024583E" w:rsidRPr="0024583E">
        <w:rPr>
          <w:rFonts w:ascii="GHEA Grapalat" w:hAnsi="GHEA Grapalat"/>
          <w:b/>
          <w:bCs/>
          <w:i/>
        </w:rPr>
        <w:t xml:space="preserve"> рабочих дней</w:t>
      </w:r>
      <w:r w:rsidRPr="009044F1">
        <w:rPr>
          <w:rFonts w:ascii="GHEA Grapalat" w:hAnsi="GHEA Grapalat"/>
        </w:rPr>
        <w:t xml:space="preserve"> </w:t>
      </w:r>
      <w:r w:rsidR="00F80761" w:rsidRPr="00A4492E">
        <w:rPr>
          <w:rFonts w:ascii="GHEA Grapalat" w:hAnsi="GHEA Grapalat"/>
        </w:rPr>
        <w:t xml:space="preserve">рабочих </w:t>
      </w:r>
      <w:r w:rsidRPr="00A4492E">
        <w:rPr>
          <w:rFonts w:ascii="GHEA Grapalat" w:hAnsi="GHEA Grapalat"/>
        </w:rPr>
        <w:t>дней со дня подачи заявки.</w:t>
      </w:r>
      <w:r w:rsidR="006C312E" w:rsidRPr="00A4492E">
        <w:rPr>
          <w:rFonts w:ascii="GHEA Grapalat" w:hAnsi="GHEA Grapalat"/>
          <w:vertAlign w:val="superscript"/>
        </w:rPr>
        <w:t>10.1</w:t>
      </w:r>
      <w:r w:rsidRPr="00A4492E">
        <w:rPr>
          <w:rFonts w:ascii="GHEA Grapalat" w:hAnsi="GHEA Grapalat"/>
        </w:rPr>
        <w:t xml:space="preserve"> </w:t>
      </w:r>
    </w:p>
    <w:p w14:paraId="3F21B765" w14:textId="77777777" w:rsidR="001A6D39" w:rsidRDefault="001A6D39" w:rsidP="00E67857">
      <w:pPr>
        <w:widowControl w:val="0"/>
        <w:tabs>
          <w:tab w:val="left" w:pos="1134"/>
        </w:tabs>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62808D14" w14:textId="77777777" w:rsidR="0093721E" w:rsidRPr="00521B73" w:rsidRDefault="0093721E" w:rsidP="00E67857">
      <w:pPr>
        <w:widowControl w:val="0"/>
        <w:tabs>
          <w:tab w:val="left" w:pos="1134"/>
        </w:tabs>
        <w:ind w:firstLine="567"/>
        <w:jc w:val="both"/>
        <w:rPr>
          <w:rFonts w:ascii="GHEA Grapalat" w:hAnsi="GHEA Grapalat" w:cs="Sylfaen"/>
          <w:b/>
          <w:bCs/>
        </w:rPr>
      </w:pPr>
      <w:r w:rsidRPr="00521B73">
        <w:rPr>
          <w:rFonts w:ascii="GHEA Grapalat" w:hAnsi="GHEA Grapalat"/>
          <w:b/>
          <w:bCs/>
        </w:rPr>
        <w:t>7.</w:t>
      </w:r>
      <w:r w:rsidR="0063461E" w:rsidRPr="00521B73">
        <w:rPr>
          <w:rFonts w:ascii="GHEA Grapalat" w:hAnsi="GHEA Grapalat"/>
          <w:b/>
          <w:bCs/>
        </w:rPr>
        <w:t>6</w:t>
      </w:r>
      <w:r w:rsidRPr="00521B73">
        <w:rPr>
          <w:rFonts w:ascii="GHEA Grapalat" w:hAnsi="GHEA Grapalat"/>
          <w:b/>
          <w:bCs/>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78B1255C" w14:textId="77777777" w:rsidR="002626F7" w:rsidRDefault="002626F7" w:rsidP="00E67857">
      <w:pPr>
        <w:rPr>
          <w:rFonts w:ascii="GHEA Grapalat" w:hAnsi="GHEA Grapalat" w:cs="Sylfaen"/>
        </w:rPr>
      </w:pPr>
    </w:p>
    <w:p w14:paraId="3EF3263E" w14:textId="77777777" w:rsidR="00096865" w:rsidRPr="009044F1" w:rsidRDefault="00E70FC4" w:rsidP="00E67857">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4E2C2980" w:rsidR="00096865" w:rsidRPr="009044F1" w:rsidRDefault="00FD2748" w:rsidP="00E67857">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E67857">
        <w:rPr>
          <w:rFonts w:ascii="GHEA Grapalat" w:hAnsi="GHEA Grapalat"/>
          <w:b/>
          <w:lang w:val="hy-AM"/>
        </w:rPr>
        <w:t xml:space="preserve">11:00 </w:t>
      </w:r>
      <w:r w:rsidR="00601797" w:rsidRPr="00601797">
        <w:rPr>
          <w:rFonts w:ascii="GHEA Grapalat" w:hAnsi="GHEA Grapalat"/>
          <w:b/>
          <w:lang w:val="hy-AM"/>
        </w:rPr>
        <w:t xml:space="preserve">часов </w:t>
      </w:r>
      <w:r w:rsidR="00D106AF">
        <w:rPr>
          <w:rFonts w:ascii="GHEA Grapalat" w:hAnsi="GHEA Grapalat"/>
          <w:b/>
        </w:rPr>
        <w:t>23</w:t>
      </w:r>
      <w:r w:rsidR="001E311B">
        <w:rPr>
          <w:rFonts w:ascii="GHEA Grapalat" w:hAnsi="GHEA Grapalat"/>
          <w:b/>
          <w:lang w:val="hy-AM"/>
        </w:rPr>
        <w:t>.0</w:t>
      </w:r>
      <w:r w:rsidR="00DA1A8E">
        <w:rPr>
          <w:rFonts w:ascii="GHEA Grapalat" w:hAnsi="GHEA Grapalat"/>
          <w:b/>
        </w:rPr>
        <w:t>3</w:t>
      </w:r>
      <w:r w:rsidR="001E311B">
        <w:rPr>
          <w:rFonts w:ascii="GHEA Grapalat" w:hAnsi="GHEA Grapalat"/>
          <w:b/>
          <w:lang w:val="hy-AM"/>
        </w:rPr>
        <w:t>.2026</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4C0C4E8B" w14:textId="77777777" w:rsidR="001A6D39" w:rsidRPr="009044F1" w:rsidRDefault="001A6D39" w:rsidP="00E67857">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0F2E1473" w14:textId="77777777" w:rsidR="001A6D39" w:rsidRPr="009044F1" w:rsidRDefault="001A6D39" w:rsidP="00E67857">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w:t>
      </w:r>
      <w:r w:rsidRPr="009044F1">
        <w:rPr>
          <w:rFonts w:ascii="GHEA Grapalat" w:hAnsi="GHEA Grapalat"/>
        </w:rPr>
        <w:lastRenderedPageBreak/>
        <w:t xml:space="preserve">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5D32D1B" w14:textId="77777777" w:rsidR="001A6D39" w:rsidRPr="009044F1" w:rsidRDefault="001A6D39" w:rsidP="00E67857">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17660E4" w14:textId="77777777" w:rsidR="001A6D39" w:rsidRPr="002A665D" w:rsidRDefault="001A6D39" w:rsidP="00E67857">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 xml:space="preserve">двадцати </w:t>
      </w:r>
      <w:r w:rsidRPr="009044F1">
        <w:rPr>
          <w:rFonts w:ascii="GHEA Grapalat" w:hAnsi="GHEA Grapalat"/>
        </w:rPr>
        <w:t>рабочих дней.</w:t>
      </w:r>
    </w:p>
    <w:p w14:paraId="756FDCDF" w14:textId="77777777" w:rsidR="001A6D39" w:rsidRPr="009044F1" w:rsidRDefault="001A6D39" w:rsidP="00E67857">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Pr>
          <w:rFonts w:ascii="GHEA Grapalat" w:hAnsi="GHEA Grapalat"/>
        </w:rPr>
        <w:t xml:space="preserve"> 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F79533E" w14:textId="77777777" w:rsidR="001A6D39" w:rsidRPr="009044F1"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C7B51A8" w14:textId="77777777" w:rsidR="001A6D39" w:rsidRPr="009044F1" w:rsidRDefault="001A6D39" w:rsidP="00E6785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 и </w:t>
      </w:r>
      <w:r w:rsidRPr="003F64C5">
        <w:rPr>
          <w:rFonts w:ascii="GHEA Grapalat" w:hAnsi="GHEA Grapalat"/>
          <w:sz w:val="24"/>
          <w:szCs w:val="24"/>
        </w:rPr>
        <w:t>непризнанны</w:t>
      </w:r>
      <w:r>
        <w:rPr>
          <w:rFonts w:ascii="GHEA Grapalat" w:hAnsi="GHEA Grapalat"/>
          <w:sz w:val="24"/>
          <w:szCs w:val="24"/>
        </w:rPr>
        <w:t>х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E67857">
      <w:pPr>
        <w:pStyle w:val="BodyTextIndent"/>
        <w:widowControl w:val="0"/>
        <w:tabs>
          <w:tab w:val="left" w:pos="1134"/>
        </w:tabs>
        <w:spacing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9"/>
        <w:t>11</w:t>
      </w:r>
      <w:r w:rsidR="00CE5812" w:rsidRPr="00CE5812">
        <w:rPr>
          <w:rFonts w:ascii="GHEA Grapalat" w:hAnsi="GHEA Grapalat"/>
        </w:rPr>
        <w:t>.</w:t>
      </w:r>
    </w:p>
    <w:p w14:paraId="6C03FAEF" w14:textId="77777777" w:rsidR="001A6D39" w:rsidRPr="00186559"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участников</w:t>
      </w:r>
      <w:r>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w:t>
      </w:r>
      <w:r w:rsidRPr="00F5168A">
        <w:rPr>
          <w:rFonts w:ascii="GHEA Grapalat" w:hAnsi="GHEA Grapalat"/>
          <w:sz w:val="24"/>
          <w:szCs w:val="24"/>
        </w:rPr>
        <w:t xml:space="preserve">При </w:t>
      </w:r>
      <w:r>
        <w:rPr>
          <w:rFonts w:ascii="GHEA Grapalat" w:hAnsi="GHEA Grapalat"/>
          <w:sz w:val="24"/>
          <w:szCs w:val="24"/>
        </w:rPr>
        <w:t>за</w:t>
      </w:r>
      <w:r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Pr>
          <w:rFonts w:ascii="GHEA Grapalat" w:hAnsi="GHEA Grapalat"/>
          <w:sz w:val="24"/>
          <w:szCs w:val="24"/>
        </w:rPr>
        <w:t xml:space="preserve">приглашения. </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6FBE89FF" w14:textId="77777777" w:rsidR="001A6D39" w:rsidRPr="009044F1"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A46A54">
        <w:rPr>
          <w:rFonts w:ascii="GHEA Grapalat" w:hAnsi="GHEA Grapalat"/>
          <w:sz w:val="24"/>
          <w:szCs w:val="24"/>
        </w:rPr>
        <w:t xml:space="preserve"> </w:t>
      </w:r>
      <w:r w:rsidRPr="009044F1">
        <w:rPr>
          <w:rFonts w:ascii="GHEA Grapalat" w:hAnsi="GHEA Grapalat"/>
          <w:sz w:val="24"/>
          <w:szCs w:val="24"/>
        </w:rPr>
        <w:t xml:space="preserve">участников, </w:t>
      </w:r>
      <w:r>
        <w:rPr>
          <w:rFonts w:ascii="GHEA Grapalat" w:hAnsi="GHEA Grapalat"/>
          <w:sz w:val="24"/>
          <w:szCs w:val="24"/>
        </w:rPr>
        <w:t xml:space="preserve">на  </w:t>
      </w:r>
      <w:r>
        <w:rPr>
          <w:rFonts w:ascii="GHEA Grapalat" w:hAnsi="GHEA Grapalat"/>
          <w:sz w:val="24"/>
          <w:szCs w:val="24"/>
        </w:rPr>
        <w:lastRenderedPageBreak/>
        <w:t>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872A26">
        <w:rPr>
          <w:rFonts w:ascii="GHEA Grapalat" w:hAnsi="GHEA Grapalat"/>
          <w:sz w:val="24"/>
          <w:szCs w:val="24"/>
        </w:rPr>
        <w:t xml:space="preserve"> </w:t>
      </w:r>
      <w:r w:rsidRPr="009044F1">
        <w:rPr>
          <w:rFonts w:ascii="GHEA Grapalat" w:hAnsi="GHEA Grapalat"/>
          <w:sz w:val="24"/>
          <w:szCs w:val="24"/>
        </w:rPr>
        <w:t>присутствуют</w:t>
      </w:r>
      <w:r w:rsidRPr="00872A26">
        <w:rPr>
          <w:rFonts w:ascii="GHEA Grapalat" w:hAnsi="GHEA Grapalat"/>
          <w:sz w:val="24"/>
          <w:szCs w:val="24"/>
        </w:rPr>
        <w:t xml:space="preserve"> </w:t>
      </w:r>
      <w:r w:rsidRPr="009044F1">
        <w:rPr>
          <w:rFonts w:ascii="GHEA Grapalat" w:hAnsi="GHEA Grapalat"/>
          <w:sz w:val="24"/>
          <w:szCs w:val="24"/>
        </w:rPr>
        <w:t>на заседании,</w:t>
      </w:r>
    </w:p>
    <w:p w14:paraId="7BC1007B" w14:textId="77777777" w:rsidR="001A6D39" w:rsidRPr="009044F1"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w:t>
      </w:r>
      <w:r>
        <w:rPr>
          <w:rFonts w:ascii="GHEA Grapalat" w:hAnsi="GHEA Grapalat"/>
          <w:sz w:val="24"/>
          <w:szCs w:val="24"/>
        </w:rPr>
        <w:t xml:space="preserve"> 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63C70D6" w14:textId="77777777" w:rsidR="001A6D39" w:rsidRPr="00A50C53"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47C188D9" w14:textId="77777777" w:rsidR="001A6D39" w:rsidRPr="009044F1"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6ABD521" w14:textId="77777777" w:rsidR="001A6D39" w:rsidRDefault="001A6D39"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w:t>
      </w:r>
      <w:r w:rsidRPr="00121F1F">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691C4D32" w14:textId="77777777" w:rsidR="001A6D39" w:rsidRDefault="001A6D39" w:rsidP="00E6785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DCA5AD1" w14:textId="77777777" w:rsidR="001A6D39" w:rsidRPr="009044F1" w:rsidRDefault="001A6D39" w:rsidP="00E67857">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70AF418" w14:textId="77777777" w:rsidR="001A6D39" w:rsidRPr="009044F1" w:rsidRDefault="001A6D39" w:rsidP="00E67857">
      <w:pPr>
        <w:widowControl w:val="0"/>
        <w:tabs>
          <w:tab w:val="left" w:pos="1134"/>
        </w:tabs>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 xml:space="preserve">препятствуя </w:t>
      </w:r>
      <w:r w:rsidRPr="009044F1">
        <w:rPr>
          <w:rFonts w:ascii="GHEA Grapalat" w:hAnsi="GHEA Grapalat"/>
        </w:rPr>
        <w:lastRenderedPageBreak/>
        <w:t>нормальному функционированию комиссии.</w:t>
      </w:r>
    </w:p>
    <w:p w14:paraId="5A431369" w14:textId="77777777" w:rsidR="001A6D39" w:rsidRDefault="001A6D39"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Pr>
          <w:rFonts w:ascii="GHEA Grapalat" w:hAnsi="GHEA Grapalat"/>
          <w:sz w:val="24"/>
          <w:szCs w:val="24"/>
        </w:rPr>
        <w:t xml:space="preserve"> 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A4C830D" w14:textId="77777777" w:rsidR="001A6D39" w:rsidRPr="00AA7117" w:rsidRDefault="001A6D39" w:rsidP="00E67857">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444C76BE" w14:textId="77777777" w:rsidR="001A6D39" w:rsidRDefault="001A6D39" w:rsidP="00E6785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44743BE1" w14:textId="77777777" w:rsidR="001A6D39" w:rsidRPr="00CE18BF" w:rsidRDefault="001A6D39" w:rsidP="00E67857">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Pr="005114D0">
        <w:rPr>
          <w:rFonts w:ascii="GHEA Grapalat" w:hAnsi="GHEA Grapalat"/>
          <w:sz w:val="24"/>
          <w:szCs w:val="24"/>
        </w:rPr>
        <w:tab/>
      </w:r>
      <w:r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CE18BF" w:rsidDel="00A5199D">
        <w:rPr>
          <w:rFonts w:ascii="GHEA Grapalat" w:hAnsi="GHEA Grapalat"/>
          <w:sz w:val="24"/>
          <w:szCs w:val="24"/>
        </w:rPr>
        <w:t xml:space="preserve"> </w:t>
      </w:r>
      <w:r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A29ECF2" w14:textId="77777777" w:rsidR="001A6D39" w:rsidRPr="009044F1" w:rsidRDefault="001A6D39" w:rsidP="00E6785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7573E151" w14:textId="77777777" w:rsidR="001A6D39" w:rsidRPr="009044F1" w:rsidRDefault="001A6D39" w:rsidP="00E6785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997E5B8" w14:textId="77777777" w:rsidR="001A6D39" w:rsidRPr="009044F1" w:rsidRDefault="001A6D39" w:rsidP="00E6785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5354C971" w14:textId="77777777" w:rsidR="001A6D39" w:rsidRPr="009044F1" w:rsidRDefault="001A6D39" w:rsidP="00E6785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w:t>
      </w:r>
      <w:r w:rsidRPr="009044F1">
        <w:rPr>
          <w:rFonts w:ascii="GHEA Grapalat" w:hAnsi="GHEA Grapalat"/>
          <w:sz w:val="24"/>
          <w:szCs w:val="24"/>
        </w:rPr>
        <w:lastRenderedPageBreak/>
        <w:t>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6C0C8CB" w14:textId="77777777" w:rsidR="001A6D39" w:rsidRPr="00110330" w:rsidRDefault="001A6D39" w:rsidP="00E67857">
      <w:pPr>
        <w:widowControl w:val="0"/>
        <w:tabs>
          <w:tab w:val="left" w:pos="1276"/>
        </w:tabs>
        <w:jc w:val="both"/>
        <w:rPr>
          <w:rFonts w:ascii="GHEA Grapalat" w:hAnsi="GHEA Grapalat"/>
          <w:color w:val="000000" w:themeColor="text1"/>
        </w:rPr>
      </w:pPr>
      <w:r w:rsidRPr="00110330">
        <w:rPr>
          <w:rFonts w:ascii="GHEA Grapalat" w:hAnsi="GHEA Grapalat"/>
        </w:rPr>
        <w:t>8.</w:t>
      </w:r>
      <w:r w:rsidRPr="00110330">
        <w:rPr>
          <w:rFonts w:ascii="GHEA Grapalat" w:hAnsi="GHEA Grapalat"/>
          <w:lang w:val="hy-AM"/>
        </w:rPr>
        <w:t>14</w:t>
      </w:r>
      <w:r w:rsidRPr="00110330">
        <w:rPr>
          <w:rFonts w:ascii="GHEA Grapalat" w:hAnsi="GHEA Grapalat"/>
        </w:rPr>
        <w:t>.</w:t>
      </w:r>
      <w:r w:rsidRPr="00110330" w:rsidDel="00D0526D">
        <w:rPr>
          <w:rFonts w:ascii="GHEA Grapalat" w:hAnsi="GHEA Grapalat"/>
        </w:rPr>
        <w:t xml:space="preserve"> </w:t>
      </w:r>
      <w:r w:rsidRPr="00110330">
        <w:rPr>
          <w:rFonts w:ascii="GHEA Grapalat" w:hAnsi="GHEA Grapalat"/>
        </w:rPr>
        <w:t xml:space="preserve">В случае выявления </w:t>
      </w:r>
      <w:r w:rsidRPr="00110330">
        <w:rPr>
          <w:rFonts w:ascii="GHEA Grapalat" w:hAnsi="GHEA Grapalat"/>
          <w:color w:val="000000" w:themeColor="text1"/>
        </w:rPr>
        <w:t xml:space="preserve">оснований, предусмотренных пунктом 6 части 1 статьи 6 Закона, </w:t>
      </w:r>
      <w:r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Pr>
          <w:rFonts w:ascii="GHEA Grapalat" w:hAnsi="GHEA Grapalat"/>
        </w:rPr>
        <w:t xml:space="preserve">, </w:t>
      </w:r>
      <w:r w:rsidRPr="005539E3">
        <w:rPr>
          <w:rFonts w:ascii="GHEA Grapalat" w:hAnsi="GHEA Grapalat"/>
        </w:rPr>
        <w:t>Мотивированное решение руководителя заказчика уполномоченный орган публикует в бюллетене..</w:t>
      </w:r>
      <w:r w:rsidRPr="00110330">
        <w:t xml:space="preserve"> </w:t>
      </w:r>
      <w:r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110330">
        <w:t xml:space="preserve"> </w:t>
      </w:r>
      <w:r w:rsidRPr="00110330">
        <w:rPr>
          <w:rFonts w:ascii="GHEA Grapalat" w:hAnsi="GHEA Grapalat"/>
        </w:rPr>
        <w:t>если по результатам судебного разбирательства возможность исполнения решения не исчезла.</w:t>
      </w:r>
      <w:r w:rsidRPr="00110330">
        <w:rPr>
          <w:rFonts w:ascii="GHEA Grapalat" w:hAnsi="GHEA Grapalat"/>
          <w:color w:val="000000" w:themeColor="text1"/>
        </w:rPr>
        <w:t xml:space="preserve"> </w:t>
      </w:r>
    </w:p>
    <w:p w14:paraId="5CE3FE4B" w14:textId="77777777" w:rsidR="001A6D39" w:rsidRPr="00110330" w:rsidRDefault="001A6D39" w:rsidP="00E67857">
      <w:pPr>
        <w:widowControl w:val="0"/>
        <w:tabs>
          <w:tab w:val="left" w:pos="1276"/>
        </w:tabs>
        <w:rPr>
          <w:rFonts w:ascii="GHEA Grapalat" w:hAnsi="GHEA Grapalat"/>
        </w:rPr>
      </w:pPr>
      <w:r>
        <w:rPr>
          <w:rFonts w:ascii="GHEA Grapalat" w:hAnsi="GHEA Grapalat"/>
        </w:rPr>
        <w:t xml:space="preserve">     Е</w:t>
      </w:r>
      <w:r w:rsidRPr="00110330">
        <w:rPr>
          <w:rFonts w:ascii="GHEA Grapalat" w:hAnsi="GHEA Grapalat"/>
        </w:rPr>
        <w:t>сли:</w:t>
      </w:r>
    </w:p>
    <w:p w14:paraId="319F687A" w14:textId="77777777" w:rsidR="001A6D39" w:rsidRPr="00110330" w:rsidRDefault="001A6D39" w:rsidP="00E67857">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B77D302" w14:textId="77777777" w:rsidR="001A6D39" w:rsidRDefault="001A6D39" w:rsidP="00E67857">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2F7BEB">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2F7BEB" w:rsidDel="006D682E">
        <w:rPr>
          <w:rFonts w:ascii="GHEA Grapalat" w:hAnsi="GHEA Grapalat"/>
        </w:rPr>
        <w:t xml:space="preserve"> </w:t>
      </w:r>
      <w:r w:rsidRPr="002F7BEB">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4EE6C087" w14:textId="77777777" w:rsidR="001A6D39" w:rsidRPr="00793DC2" w:rsidRDefault="001A6D39" w:rsidP="00E67857">
      <w:pPr>
        <w:widowControl w:val="0"/>
        <w:tabs>
          <w:tab w:val="left" w:pos="1134"/>
        </w:tabs>
        <w:ind w:left="-360"/>
        <w:jc w:val="both"/>
        <w:rPr>
          <w:rFonts w:ascii="GHEA Grapalat" w:hAnsi="GHEA Grapalat"/>
        </w:rPr>
      </w:pPr>
      <w:r>
        <w:rPr>
          <w:rFonts w:ascii="GHEA Grapalat" w:hAnsi="GHEA Grapalat" w:cs="Sylfaen"/>
          <w:color w:val="FF0000"/>
        </w:rPr>
        <w:t xml:space="preserve">          </w:t>
      </w:r>
      <w:r w:rsidRPr="00793DC2">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w:t>
      </w:r>
      <w:r w:rsidRPr="00793DC2">
        <w:rPr>
          <w:rFonts w:ascii="GHEA Grapalat" w:hAnsi="GHEA Grapalat" w:cs="Sylfaen"/>
        </w:rPr>
        <w:lastRenderedPageBreak/>
        <w:t>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574DBDB" w14:textId="77777777" w:rsidR="001A6D39" w:rsidRPr="00793DC2" w:rsidRDefault="001A6D39" w:rsidP="00E67857">
      <w:pPr>
        <w:widowControl w:val="0"/>
        <w:ind w:left="284"/>
        <w:contextualSpacing/>
        <w:jc w:val="both"/>
        <w:rPr>
          <w:rFonts w:ascii="GHEA Grapalat" w:hAnsi="GHEA Grapalat"/>
        </w:rPr>
      </w:pPr>
    </w:p>
    <w:p w14:paraId="6F2307BE" w14:textId="77777777" w:rsidR="001A6D39" w:rsidRPr="009044F1" w:rsidRDefault="001A6D39" w:rsidP="00E67857">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2DED0427" w14:textId="77777777" w:rsidR="001A6D39" w:rsidRDefault="001A6D39" w:rsidP="00E67857">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8C51705" w14:textId="77777777" w:rsidR="001A6D39" w:rsidRPr="001439BD" w:rsidRDefault="001A6D39" w:rsidP="00E67857">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C110644" w14:textId="77777777" w:rsidR="001A6D39" w:rsidRPr="009044F1" w:rsidRDefault="001A6D39" w:rsidP="00E67857">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42A2475" w14:textId="77777777" w:rsidR="001A6D39" w:rsidRPr="009044F1" w:rsidRDefault="001A6D39" w:rsidP="00E67857">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FC5A0D5" w14:textId="77777777" w:rsidR="001A6D39" w:rsidRPr="00D3436F" w:rsidRDefault="001A6D39" w:rsidP="00E6785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BB7B677" w14:textId="77777777" w:rsidR="001A6D39" w:rsidRPr="008A3C60" w:rsidRDefault="001A6D39" w:rsidP="00E67857">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E97C212" w14:textId="77777777" w:rsidR="001A6D39" w:rsidRPr="009044F1" w:rsidRDefault="001A6D39" w:rsidP="00E67857">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sidRPr="00246C8C">
        <w:rPr>
          <w:rFonts w:ascii="GHEA Grapalat" w:hAnsi="GHEA Grapalat"/>
        </w:rPr>
        <w:t>19</w:t>
      </w:r>
      <w:r w:rsidRPr="009044F1">
        <w:rPr>
          <w:rFonts w:ascii="GHEA Grapalat" w:hAnsi="GHEA Grapalat"/>
        </w:rPr>
        <w:t xml:space="preserve"> части 1 настоящего Приглашения.</w:t>
      </w:r>
    </w:p>
    <w:p w14:paraId="5EFCF72B" w14:textId="77777777" w:rsidR="001A6D39" w:rsidRPr="009044F1" w:rsidRDefault="001A6D39" w:rsidP="00E6785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9A3032A" w14:textId="77777777" w:rsidR="001A6D39" w:rsidRPr="005114D0" w:rsidRDefault="001A6D39" w:rsidP="00E6785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lastRenderedPageBreak/>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DBD343A" w14:textId="77777777" w:rsidR="001A6D39" w:rsidRPr="00374F4A" w:rsidRDefault="001A6D39" w:rsidP="00E67857">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E898A56" w14:textId="77777777" w:rsidR="001A6D39" w:rsidRPr="009044F1" w:rsidRDefault="001A6D39" w:rsidP="00E6785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D8CC30F" w14:textId="77777777" w:rsidR="001A6D39" w:rsidRPr="009044F1" w:rsidRDefault="001A6D39"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2C23EAAC" w14:textId="77777777" w:rsidR="001A6D39" w:rsidRPr="009044F1" w:rsidRDefault="001A6D39" w:rsidP="00E67857">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EE8240" w14:textId="77777777" w:rsidR="001A6D39" w:rsidRPr="000811C1" w:rsidRDefault="001A6D39" w:rsidP="00E6785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7107D32C" w14:textId="77777777" w:rsidR="001A6D39" w:rsidRPr="009044F1" w:rsidRDefault="001A6D39" w:rsidP="00E6785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3D3DFD" w14:textId="24DFC9AD" w:rsidR="001A6D39" w:rsidRDefault="001A6D39" w:rsidP="00E67857">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Pr="001A6D39">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14:paraId="4C7FE841" w14:textId="77777777" w:rsidR="001A6D39" w:rsidRPr="00A835E3" w:rsidRDefault="001A6D39" w:rsidP="00E67857">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61FDDB2E" w14:textId="77777777" w:rsidR="001A6D39" w:rsidRDefault="001A6D39" w:rsidP="00E67857">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CE5E2F" w14:textId="77777777" w:rsidR="001A6D39" w:rsidRPr="00A835E3" w:rsidRDefault="001A6D39" w:rsidP="00E67857">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E67857">
      <w:pPr>
        <w:widowControl w:val="0"/>
        <w:jc w:val="center"/>
        <w:rPr>
          <w:rFonts w:ascii="GHEA Grapalat" w:hAnsi="GHEA Grapalat"/>
          <w:b/>
        </w:rPr>
      </w:pPr>
    </w:p>
    <w:p w14:paraId="299DB22A" w14:textId="77777777" w:rsidR="00B73109" w:rsidRDefault="00B73109" w:rsidP="00E67857">
      <w:pPr>
        <w:widowControl w:val="0"/>
        <w:jc w:val="center"/>
        <w:rPr>
          <w:rFonts w:ascii="GHEA Grapalat" w:hAnsi="GHEA Grapalat"/>
          <w:b/>
        </w:rPr>
      </w:pPr>
    </w:p>
    <w:p w14:paraId="21C8BADE" w14:textId="77777777" w:rsidR="000313A6" w:rsidRDefault="00AA0AD8" w:rsidP="00E67857">
      <w:pPr>
        <w:widowControl w:val="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E67857">
      <w:pPr>
        <w:widowControl w:val="0"/>
        <w:jc w:val="center"/>
        <w:rPr>
          <w:rFonts w:ascii="GHEA Grapalat" w:hAnsi="GHEA Grapalat" w:cs="Arial"/>
          <w:b/>
          <w:iCs/>
        </w:rPr>
      </w:pPr>
    </w:p>
    <w:p w14:paraId="4FC7EE06" w14:textId="77777777" w:rsidR="00096865"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 xml:space="preserve">Договор заключается заказчиком на основании решения Комиссии. Договор заключается в письменной форме, посредством составления одного </w:t>
      </w:r>
      <w:r w:rsidRPr="009044F1">
        <w:rPr>
          <w:rFonts w:ascii="GHEA Grapalat" w:hAnsi="GHEA Grapalat"/>
        </w:rPr>
        <w:lastRenderedPageBreak/>
        <w:t>документа.</w:t>
      </w:r>
    </w:p>
    <w:p w14:paraId="44033857" w14:textId="77777777" w:rsidR="00EB6E54"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6"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E67857">
      <w:pPr>
        <w:widowControl w:val="0"/>
        <w:ind w:firstLine="567"/>
        <w:jc w:val="both"/>
        <w:rPr>
          <w:ins w:id="7"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E6785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E6785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E67857">
      <w:pPr>
        <w:widowControl w:val="0"/>
        <w:jc w:val="center"/>
        <w:rPr>
          <w:rFonts w:ascii="GHEA Grapalat" w:hAnsi="GHEA Grapalat"/>
          <w:b/>
        </w:rPr>
      </w:pPr>
    </w:p>
    <w:p w14:paraId="07EA29F4" w14:textId="77777777" w:rsidR="00B73109" w:rsidRDefault="00B73109" w:rsidP="00E67857">
      <w:pPr>
        <w:widowControl w:val="0"/>
        <w:jc w:val="center"/>
        <w:rPr>
          <w:rFonts w:ascii="GHEA Grapalat" w:hAnsi="GHEA Grapalat"/>
          <w:b/>
        </w:rPr>
      </w:pPr>
    </w:p>
    <w:p w14:paraId="3D5820A6" w14:textId="77777777" w:rsidR="00546AA0" w:rsidRDefault="00030D40" w:rsidP="00E67857">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78E9642E" w14:textId="77777777" w:rsidR="00B73109" w:rsidRDefault="00B73109" w:rsidP="00E67857">
      <w:pPr>
        <w:widowControl w:val="0"/>
        <w:jc w:val="center"/>
        <w:rPr>
          <w:rFonts w:ascii="GHEA Grapalat" w:hAnsi="GHEA Grapalat"/>
          <w:b/>
        </w:rPr>
      </w:pPr>
    </w:p>
    <w:p w14:paraId="2CB53DC9" w14:textId="77777777" w:rsidR="00B73109" w:rsidRPr="00572A57" w:rsidRDefault="00B73109" w:rsidP="00E67857">
      <w:pPr>
        <w:widowControl w:val="0"/>
        <w:jc w:val="center"/>
        <w:rPr>
          <w:rFonts w:ascii="GHEA Grapalat" w:hAnsi="GHEA Grapalat"/>
          <w:b/>
        </w:rPr>
      </w:pPr>
    </w:p>
    <w:p w14:paraId="40101246" w14:textId="77777777" w:rsidR="00096865" w:rsidRDefault="00030D40" w:rsidP="00E67857">
      <w:pPr>
        <w:widowControl w:val="0"/>
        <w:tabs>
          <w:tab w:val="left" w:pos="1276"/>
        </w:tabs>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30D3B3AB" w:rsidR="003F24FF" w:rsidRPr="00572A57" w:rsidRDefault="00A6609C" w:rsidP="00E67857">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1181C" w:rsidRPr="0031181C">
        <w:rPr>
          <w:rFonts w:ascii="GHEA Grapalat" w:hAnsi="GHEA Grapalat"/>
          <w:b/>
          <w:bCs/>
        </w:rPr>
        <w:t>30</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E67857">
      <w:pPr>
        <w:widowControl w:val="0"/>
        <w:tabs>
          <w:tab w:val="left" w:pos="1276"/>
        </w:tabs>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E67857">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E67857">
      <w:pPr>
        <w:rPr>
          <w:rFonts w:ascii="GHEA Grapalat" w:hAnsi="GHEA Grapalat"/>
        </w:rPr>
      </w:pPr>
    </w:p>
    <w:p w14:paraId="119A8C9B" w14:textId="77777777" w:rsidR="00B73109" w:rsidRDefault="00B73109" w:rsidP="00E67857">
      <w:pPr>
        <w:rPr>
          <w:rFonts w:ascii="GHEA Grapalat" w:hAnsi="GHEA Grapalat"/>
        </w:rPr>
      </w:pPr>
    </w:p>
    <w:p w14:paraId="7110C2D0" w14:textId="77777777" w:rsidR="00B73109" w:rsidRDefault="00B73109" w:rsidP="00E67857">
      <w:pPr>
        <w:widowControl w:val="0"/>
        <w:tabs>
          <w:tab w:val="left" w:pos="1276"/>
        </w:tabs>
        <w:ind w:firstLine="567"/>
        <w:jc w:val="both"/>
        <w:rPr>
          <w:ins w:id="8"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E67857">
      <w:pPr>
        <w:rPr>
          <w:rFonts w:ascii="GHEA Grapalat" w:hAnsi="GHEA Grapalat"/>
        </w:rPr>
      </w:pPr>
    </w:p>
    <w:p w14:paraId="6B5EE8EE" w14:textId="77777777" w:rsidR="00CE75A2" w:rsidRDefault="00CE75A2" w:rsidP="00E67857">
      <w:pPr>
        <w:widowControl w:val="0"/>
        <w:tabs>
          <w:tab w:val="left" w:pos="1276"/>
        </w:tabs>
        <w:ind w:firstLine="567"/>
        <w:jc w:val="both"/>
        <w:rPr>
          <w:rFonts w:ascii="GHEA Grapalat" w:hAnsi="GHEA Grapalat"/>
        </w:rPr>
      </w:pPr>
      <w:r>
        <w:rPr>
          <w:rFonts w:ascii="GHEA Grapalat" w:hAnsi="GHEA Grapalat"/>
        </w:rPr>
        <w:t>-------------------</w:t>
      </w:r>
    </w:p>
    <w:p w14:paraId="331AF18A" w14:textId="77777777" w:rsidR="00F7682C" w:rsidRPr="00F41D1E" w:rsidRDefault="00F7682C" w:rsidP="00E67857">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E67857">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E67857">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E67857">
      <w:pPr>
        <w:pStyle w:val="FootnoteText"/>
        <w:jc w:val="both"/>
        <w:rPr>
          <w:ins w:id="9" w:author="Inesa Kocharyan" w:date="2022-05-27T11:21:00Z"/>
          <w:rFonts w:asciiTheme="minorHAnsi" w:hAnsiTheme="minorHAnsi"/>
          <w:i/>
        </w:rPr>
      </w:pPr>
    </w:p>
    <w:p w14:paraId="67CA32F3" w14:textId="77777777" w:rsidR="00CE75A2" w:rsidRPr="00CE75A2" w:rsidRDefault="00CE75A2" w:rsidP="00E67857">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E67857">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E67857">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E67857">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E67857">
      <w:pPr>
        <w:widowControl w:val="0"/>
        <w:tabs>
          <w:tab w:val="left" w:pos="1276"/>
        </w:tabs>
        <w:ind w:firstLine="567"/>
        <w:jc w:val="both"/>
        <w:rPr>
          <w:rFonts w:ascii="GHEA Grapalat" w:hAnsi="GHEA Grapalat"/>
        </w:rPr>
      </w:pPr>
    </w:p>
    <w:p w14:paraId="4F48C68D" w14:textId="77777777" w:rsidR="00B73109" w:rsidRDefault="00B73109" w:rsidP="00E67857">
      <w:pPr>
        <w:widowControl w:val="0"/>
        <w:tabs>
          <w:tab w:val="left" w:pos="1276"/>
        </w:tabs>
        <w:ind w:firstLine="567"/>
        <w:jc w:val="both"/>
        <w:rPr>
          <w:rFonts w:ascii="GHEA Grapalat" w:hAnsi="GHEA Grapalat"/>
        </w:rPr>
      </w:pPr>
    </w:p>
    <w:p w14:paraId="35F5F979" w14:textId="77777777" w:rsidR="00B73109" w:rsidRDefault="00B73109" w:rsidP="00E67857">
      <w:pPr>
        <w:rPr>
          <w:rFonts w:ascii="GHEA Grapalat" w:hAnsi="GHEA Grapalat"/>
        </w:rPr>
      </w:pPr>
      <w:r>
        <w:rPr>
          <w:rFonts w:ascii="GHEA Grapalat" w:hAnsi="GHEA Grapalat"/>
        </w:rPr>
        <w:br w:type="page"/>
      </w:r>
    </w:p>
    <w:p w14:paraId="3870602A" w14:textId="77777777" w:rsidR="0035631F" w:rsidRDefault="005B796C" w:rsidP="00E67857">
      <w:pPr>
        <w:widowControl w:val="0"/>
        <w:tabs>
          <w:tab w:val="left" w:pos="1276"/>
        </w:tabs>
        <w:ind w:firstLine="567"/>
        <w:jc w:val="both"/>
        <w:rPr>
          <w:ins w:id="10"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10"/>
        <w:t>13</w:t>
      </w:r>
      <w:r w:rsidR="00A6609C" w:rsidRPr="0054287C">
        <w:rPr>
          <w:rFonts w:ascii="GHEA Grapalat" w:hAnsi="GHEA Grapalat"/>
        </w:rPr>
        <w:t xml:space="preserve"> </w:t>
      </w:r>
    </w:p>
    <w:p w14:paraId="4A25F07E" w14:textId="77777777" w:rsidR="00816B3C" w:rsidRPr="0001217D" w:rsidRDefault="00816B3C" w:rsidP="00E67857">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E67857">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E67857">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11"/>
        <w:t>14</w:t>
      </w:r>
      <w:r w:rsidR="00375E5E" w:rsidRPr="001775FE">
        <w:rPr>
          <w:rFonts w:ascii="GHEA Grapalat" w:hAnsi="GHEA Grapalat"/>
        </w:rPr>
        <w:t>.</w:t>
      </w:r>
    </w:p>
    <w:p w14:paraId="5187B554" w14:textId="77777777" w:rsidR="00275C43" w:rsidRDefault="0058395E" w:rsidP="00E67857">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E67857">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E67857">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w:t>
      </w:r>
      <w:r w:rsidRPr="009044F1">
        <w:rPr>
          <w:rFonts w:ascii="GHEA Grapalat" w:hAnsi="GHEA Grapalat"/>
        </w:rPr>
        <w:lastRenderedPageBreak/>
        <w:t>казначействе на имя уполномоченного органа.</w:t>
      </w:r>
    </w:p>
    <w:p w14:paraId="16A6D71B" w14:textId="77777777" w:rsidR="004A0321" w:rsidRPr="00F71183" w:rsidRDefault="004A0321" w:rsidP="00E67857">
      <w:pPr>
        <w:widowControl w:val="0"/>
        <w:tabs>
          <w:tab w:val="left" w:pos="1276"/>
        </w:tabs>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E67857">
      <w:pPr>
        <w:widowControl w:val="0"/>
        <w:tabs>
          <w:tab w:val="left" w:pos="1276"/>
        </w:tabs>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E67857">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E67857">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590180F" w14:textId="77777777" w:rsidR="004127B5" w:rsidRPr="009170A1" w:rsidRDefault="004127B5" w:rsidP="00E67857">
      <w:pPr>
        <w:widowControl w:val="0"/>
        <w:tabs>
          <w:tab w:val="left" w:pos="1134"/>
        </w:tabs>
        <w:ind w:firstLine="567"/>
        <w:jc w:val="both"/>
        <w:rPr>
          <w:rFonts w:ascii="GHEA Grapalat" w:hAnsi="GHEA Grapalat"/>
        </w:rPr>
      </w:pPr>
      <w:r>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Министерству Финансов РА</w:t>
      </w:r>
      <w:r>
        <w:rPr>
          <w:rFonts w:ascii="GHEA Grapalat" w:hAnsi="GHEA Grapalat"/>
          <w:lang w:val="hy-AM"/>
        </w:rPr>
        <w:t>,</w:t>
      </w:r>
      <w:r>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Pr="009170A1">
        <w:rPr>
          <w:rFonts w:ascii="GHEA Grapalat" w:hAnsi="GHEA Grapalat"/>
        </w:rPr>
        <w:t>письменнов течение двух рабочих дней после получения отказа.</w:t>
      </w:r>
    </w:p>
    <w:p w14:paraId="13F7DB1B" w14:textId="77777777" w:rsidR="004127B5" w:rsidRPr="009170A1" w:rsidRDefault="004127B5" w:rsidP="00E678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и</w:t>
      </w:r>
      <w:r w:rsidRPr="009170A1">
        <w:rPr>
          <w:rFonts w:ascii="GHEA Grapalat" w:hAnsi="GHEA Grapalat"/>
        </w:rPr>
        <w:t>/</w:t>
      </w:r>
      <w:r w:rsidRPr="009170A1">
        <w:rPr>
          <w:rFonts w:ascii="GHEA Grapalat" w:hAnsi="GHEA Grapalat" w:hint="eastAsia"/>
        </w:rPr>
        <w:t>или</w:t>
      </w:r>
      <w:r w:rsidRPr="009170A1">
        <w:rPr>
          <w:rFonts w:ascii="GHEA Grapalat" w:hAnsi="GHEA Grapalat"/>
        </w:rPr>
        <w:t xml:space="preserve"> </w:t>
      </w:r>
      <w:r w:rsidRPr="009170A1">
        <w:rPr>
          <w:rFonts w:ascii="GHEA Grapalat" w:hAnsi="GHEA Grapalat" w:hint="eastAsia"/>
        </w:rPr>
        <w:t>квалификации</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днем возникновения основания возврата обеспечения</w:t>
      </w:r>
      <w:r w:rsidRPr="009170A1" w:rsidDel="00960F8B">
        <w:rPr>
          <w:rFonts w:ascii="GHEA Grapalat" w:hAnsi="GHEA Grapalat"/>
        </w:rPr>
        <w:t xml:space="preserve"> </w:t>
      </w:r>
      <w:r w:rsidRPr="009170A1">
        <w:rPr>
          <w:rFonts w:ascii="GHEA Grapalat" w:hAnsi="GHEA Grapalat"/>
        </w:rPr>
        <w:t>уведомляет;</w:t>
      </w:r>
    </w:p>
    <w:p w14:paraId="269D649D" w14:textId="77777777" w:rsidR="004127B5" w:rsidRPr="009170A1" w:rsidRDefault="004127B5" w:rsidP="00E678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w:t>
      </w:r>
      <w:r w:rsidRPr="009170A1">
        <w:rPr>
          <w:rFonts w:ascii="GHEA Grapalat" w:hAnsi="GHEA Grapalat"/>
        </w:rPr>
        <w:t>ного</w:t>
      </w:r>
      <w:r w:rsidRPr="009170A1">
        <w:rPr>
          <w:rFonts w:ascii="GHEA Grapalat" w:hAnsi="GHEA Grapalat" w:hint="eastAsia"/>
        </w:rPr>
        <w:t xml:space="preserve"> 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Pr="009170A1">
        <w:rPr>
          <w:rFonts w:ascii="GHEA Grapalat" w:hAnsi="GHEA Grapalat"/>
        </w:rPr>
        <w:t>,</w:t>
      </w:r>
    </w:p>
    <w:p w14:paraId="7F29B1A6" w14:textId="77777777" w:rsidR="004127B5" w:rsidRPr="009170A1" w:rsidRDefault="004127B5" w:rsidP="00E678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Pr="009170A1">
        <w:rPr>
          <w:rFonts w:ascii="GHEA Grapalat" w:hAnsi="GHEA Grapalat"/>
        </w:rPr>
        <w:t>;</w:t>
      </w:r>
    </w:p>
    <w:p w14:paraId="7D912C9B" w14:textId="77777777" w:rsidR="004127B5" w:rsidRPr="00541249" w:rsidRDefault="004127B5" w:rsidP="00E678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3A184502" w14:textId="77777777" w:rsidR="003E194D" w:rsidRPr="00A9038F" w:rsidRDefault="003E194D" w:rsidP="00E67857">
      <w:pPr>
        <w:widowControl w:val="0"/>
        <w:tabs>
          <w:tab w:val="left" w:pos="1134"/>
        </w:tabs>
        <w:ind w:firstLine="567"/>
        <w:jc w:val="both"/>
        <w:rPr>
          <w:rFonts w:ascii="GHEA Grapalat" w:hAnsi="GHEA Grapalat"/>
        </w:rPr>
      </w:pPr>
      <w:r w:rsidRPr="005114D0">
        <w:rPr>
          <w:rFonts w:ascii="GHEA Grapalat" w:hAnsi="GHEA Grapalat"/>
        </w:rPr>
        <w:tab/>
      </w:r>
    </w:p>
    <w:p w14:paraId="501C3218" w14:textId="77777777" w:rsidR="008C28C9" w:rsidRDefault="008C28C9" w:rsidP="00E67857">
      <w:pPr>
        <w:widowControl w:val="0"/>
        <w:tabs>
          <w:tab w:val="left" w:pos="1134"/>
        </w:tabs>
        <w:ind w:firstLine="567"/>
        <w:jc w:val="center"/>
        <w:rPr>
          <w:rFonts w:ascii="GHEA Grapalat" w:hAnsi="GHEA Grapalat"/>
          <w:b/>
          <w:lang w:val="hy-AM"/>
        </w:rPr>
      </w:pPr>
    </w:p>
    <w:p w14:paraId="64BAB0C9" w14:textId="77777777" w:rsidR="00096865" w:rsidRPr="009044F1" w:rsidRDefault="008D5016" w:rsidP="00E67857">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E67857">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lastRenderedPageBreak/>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2"/>
        <w:t>15</w:t>
      </w:r>
      <w:r w:rsidRPr="009044F1">
        <w:rPr>
          <w:rFonts w:ascii="GHEA Grapalat" w:hAnsi="GHEA Grapalat"/>
        </w:rPr>
        <w:t>.</w:t>
      </w:r>
    </w:p>
    <w:p w14:paraId="30AECE13"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E67857">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E67857">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E67857">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E67857">
      <w:pPr>
        <w:widowControl w:val="0"/>
        <w:ind w:left="567" w:right="565"/>
        <w:jc w:val="center"/>
        <w:rPr>
          <w:rFonts w:ascii="GHEA Grapalat" w:hAnsi="GHEA Grapalat"/>
          <w:b/>
        </w:rPr>
      </w:pPr>
    </w:p>
    <w:p w14:paraId="786856DC" w14:textId="77777777" w:rsidR="00096865" w:rsidRPr="009044F1" w:rsidRDefault="008D5016" w:rsidP="00E67857">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E67857">
      <w:pPr>
        <w:widowControl w:val="0"/>
        <w:ind w:firstLine="567"/>
        <w:jc w:val="both"/>
        <w:rPr>
          <w:rFonts w:ascii="GHEA Grapalat" w:hAnsi="GHEA Grapalat"/>
        </w:rPr>
      </w:pPr>
    </w:p>
    <w:p w14:paraId="056664C3" w14:textId="77777777" w:rsidR="00023AFA" w:rsidRPr="00216702" w:rsidRDefault="00023AFA" w:rsidP="00E67857">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E67857">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E67857">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E67857">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E67857">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 xml:space="preserve">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w:t>
      </w:r>
      <w:r w:rsidRPr="000B56C9">
        <w:rPr>
          <w:rFonts w:ascii="GHEA Grapalat" w:hAnsi="GHEA Grapalat"/>
        </w:rPr>
        <w:lastRenderedPageBreak/>
        <w:t>составляет тридцать календарных дней.</w:t>
      </w:r>
    </w:p>
    <w:p w14:paraId="171962DB"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E67857">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E67857">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E67857">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E67857">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E67857">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E67857">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E67857">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E67857">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E67857">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E67857">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E67857">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E67857">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E67857">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E67857">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Pr="009044F1" w:rsidRDefault="00023AFA" w:rsidP="00E67857">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1DE27EC0" w14:textId="77777777" w:rsidR="00096865" w:rsidRPr="00374F4A" w:rsidRDefault="009B5628" w:rsidP="00E67857">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15253EEE" w14:textId="77777777" w:rsidR="008842CE" w:rsidRPr="00374F4A" w:rsidRDefault="008842CE" w:rsidP="00E67857">
      <w:pPr>
        <w:widowControl w:val="0"/>
        <w:jc w:val="center"/>
        <w:rPr>
          <w:rFonts w:ascii="GHEA Grapalat" w:hAnsi="GHEA Grapalat"/>
          <w:b/>
        </w:rPr>
      </w:pPr>
    </w:p>
    <w:p w14:paraId="50EBE642" w14:textId="20C86BBB" w:rsidR="00096865" w:rsidRPr="009044F1" w:rsidRDefault="00096865" w:rsidP="00E67857">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E36FF">
        <w:rPr>
          <w:rFonts w:ascii="GHEA Grapalat" w:hAnsi="GHEA Grapalat"/>
          <w:b/>
        </w:rPr>
        <w:t>ОТКРЫТЫЙ КОНКУРС</w:t>
      </w:r>
    </w:p>
    <w:p w14:paraId="04ED5BDB" w14:textId="77777777" w:rsidR="00096865" w:rsidRPr="009044F1" w:rsidRDefault="00096865" w:rsidP="00E67857">
      <w:pPr>
        <w:widowControl w:val="0"/>
        <w:jc w:val="center"/>
        <w:rPr>
          <w:rFonts w:ascii="GHEA Grapalat" w:hAnsi="GHEA Grapalat"/>
        </w:rPr>
      </w:pPr>
    </w:p>
    <w:p w14:paraId="20E986ED" w14:textId="77777777" w:rsidR="00096865" w:rsidRPr="009044F1" w:rsidRDefault="008D5016" w:rsidP="00E67857">
      <w:pPr>
        <w:widowControl w:val="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 xml:space="preserve">Целью настоящей Инструкции является содействие участникам при </w:t>
      </w:r>
      <w:r w:rsidRPr="009044F1">
        <w:rPr>
          <w:rFonts w:ascii="GHEA Grapalat" w:hAnsi="GHEA Grapalat"/>
        </w:rPr>
        <w:lastRenderedPageBreak/>
        <w:t>подготовке заявки.</w:t>
      </w:r>
    </w:p>
    <w:p w14:paraId="5D190A13"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E67857">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E67857">
      <w:pPr>
        <w:widowControl w:val="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E67857">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E67857">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E67857">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E67857">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E67857">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3"/>
        <w:t>16</w:t>
      </w:r>
    </w:p>
    <w:p w14:paraId="54B17278" w14:textId="77777777" w:rsidR="00110AD8" w:rsidRPr="00B138F3" w:rsidRDefault="00110AD8" w:rsidP="00E67857">
      <w:pPr>
        <w:widowControl w:val="0"/>
        <w:tabs>
          <w:tab w:val="left" w:pos="1134"/>
        </w:tabs>
        <w:ind w:firstLine="567"/>
        <w:jc w:val="both"/>
        <w:rPr>
          <w:rFonts w:ascii="GHEA Grapalat" w:hAnsi="GHEA Grapalat"/>
        </w:rPr>
      </w:pPr>
      <w:r w:rsidRPr="00B138F3">
        <w:rPr>
          <w:rFonts w:ascii="GHEA Grapalat" w:hAnsi="GHEA Grapalat"/>
        </w:rPr>
        <w:t>2.</w:t>
      </w:r>
      <w:r>
        <w:rPr>
          <w:rFonts w:ascii="GHEA Grapalat" w:hAnsi="GHEA Grapalat"/>
        </w:rPr>
        <w:t>4</w:t>
      </w:r>
      <w:r w:rsidRPr="00B138F3">
        <w:rPr>
          <w:rFonts w:ascii="GHEA Grapalat" w:hAnsi="GHEA Grapalat"/>
        </w:rPr>
        <w:t>.</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sidRPr="00D27BE8">
        <w:rPr>
          <w:rFonts w:ascii="GHEA Grapalat" w:hAnsi="GHEA Grapalat"/>
        </w:rPr>
        <w:t xml:space="preserve"> </w:t>
      </w:r>
      <w:r>
        <w:rPr>
          <w:rStyle w:val="FootnoteReference"/>
          <w:rFonts w:ascii="GHEA Grapalat" w:hAnsi="GHEA Grapalat"/>
        </w:rPr>
        <w:footnoteReference w:customMarkFollows="1" w:id="14"/>
        <w:t>17</w:t>
      </w:r>
    </w:p>
    <w:p w14:paraId="06C4FD22" w14:textId="77777777" w:rsidR="002C4DBF" w:rsidRPr="009044F1" w:rsidRDefault="002C4DBF" w:rsidP="00E67857">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093C7E4E" w:rsidR="00E67BA7" w:rsidRDefault="00096865" w:rsidP="00E67857">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7FCB64E0" w14:textId="77777777" w:rsidR="006B54CE" w:rsidRPr="007A200B" w:rsidRDefault="006B54CE" w:rsidP="00E67857">
      <w:pPr>
        <w:pStyle w:val="norm"/>
        <w:widowControl w:val="0"/>
        <w:tabs>
          <w:tab w:val="left" w:pos="1134"/>
        </w:tabs>
        <w:spacing w:line="240" w:lineRule="auto"/>
        <w:ind w:firstLine="567"/>
        <w:contextualSpacing/>
        <w:rPr>
          <w:rFonts w:ascii="GHEA Grapalat" w:hAnsi="GHEA Grapalat"/>
          <w:color w:val="FF0000"/>
          <w:sz w:val="24"/>
          <w:szCs w:val="24"/>
        </w:rPr>
      </w:pPr>
      <w:bookmarkStart w:id="11" w:name="_Hlk160089837"/>
      <w:r w:rsidRPr="007A200B">
        <w:rPr>
          <w:rFonts w:ascii="GHEA Grapalat" w:hAnsi="GHEA Grapalat"/>
          <w:color w:val="FF0000"/>
          <w:sz w:val="24"/>
          <w:szCs w:val="24"/>
        </w:rPr>
        <w:t>2.6 При закупке строительных работ:</w:t>
      </w:r>
    </w:p>
    <w:p w14:paraId="38E9D671" w14:textId="77777777" w:rsidR="006B54CE" w:rsidRPr="007A200B" w:rsidRDefault="006B54CE" w:rsidP="00E67857">
      <w:pPr>
        <w:pStyle w:val="HTMLPreformatted"/>
        <w:shd w:val="clear" w:color="auto" w:fill="F8F9FA"/>
        <w:contextualSpacing/>
        <w:jc w:val="both"/>
        <w:rPr>
          <w:rFonts w:ascii="GHEA Grapalat" w:hAnsi="GHEA Grapalat"/>
          <w:color w:val="FF0000"/>
          <w:sz w:val="24"/>
          <w:szCs w:val="24"/>
          <w:lang w:val="ru-RU"/>
        </w:rPr>
      </w:pPr>
      <w:r w:rsidRPr="007A200B">
        <w:rPr>
          <w:rFonts w:ascii="GHEA Grapalat" w:hAnsi="GHEA Grapalat"/>
          <w:color w:val="FF0000"/>
          <w:lang w:val="ru-RU"/>
        </w:rPr>
        <w:t>-</w:t>
      </w:r>
      <w:r w:rsidRPr="007A200B">
        <w:rPr>
          <w:rFonts w:ascii="GHEA Grapalat" w:hAnsi="GHEA Grapalat" w:cs="Times New Roman"/>
          <w:color w:val="FF0000"/>
          <w:sz w:val="24"/>
          <w:szCs w:val="24"/>
          <w:lang w:val="ru-RU" w:eastAsia="ru-RU" w:bidi="ru-RU"/>
        </w:rPr>
        <w:t xml:space="preserve">утвержденое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w:t>
      </w:r>
      <w:r w:rsidRPr="007A200B">
        <w:rPr>
          <w:rFonts w:ascii="GHEA Grapalat" w:hAnsi="GHEA Grapalat" w:cs="Times New Roman"/>
          <w:color w:val="FF0000"/>
          <w:sz w:val="24"/>
          <w:szCs w:val="24"/>
          <w:lang w:val="ru-RU" w:eastAsia="ru-RU" w:bidi="ru-RU"/>
        </w:rPr>
        <w:lastRenderedPageBreak/>
        <w:t>предусмотренное настоящим подпунктом, также утверждается отдельным приложением к заключаемому договору.</w:t>
      </w:r>
      <w:r w:rsidRPr="007A200B">
        <w:rPr>
          <w:rStyle w:val="FootnoteReference"/>
          <w:rFonts w:ascii="GHEA Grapalat" w:hAnsi="GHEA Grapalat"/>
          <w:color w:val="FF0000"/>
          <w:sz w:val="24"/>
          <w:szCs w:val="24"/>
          <w:lang w:val="ru-RU"/>
        </w:rPr>
        <w:footnoteReference w:customMarkFollows="1" w:id="15"/>
        <w:t>18</w:t>
      </w:r>
      <w:r w:rsidRPr="007A200B">
        <w:rPr>
          <w:rFonts w:ascii="GHEA Grapalat" w:hAnsi="GHEA Grapalat"/>
          <w:color w:val="FF0000"/>
          <w:sz w:val="24"/>
          <w:szCs w:val="24"/>
          <w:lang w:val="ru-RU"/>
        </w:rPr>
        <w:t xml:space="preserve"> </w:t>
      </w:r>
    </w:p>
    <w:bookmarkEnd w:id="11"/>
    <w:p w14:paraId="4B2C2D11" w14:textId="77777777" w:rsidR="00A67EAC" w:rsidRPr="00B64897" w:rsidRDefault="009F0AB3" w:rsidP="00E67857">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E67857">
      <w:pPr>
        <w:pStyle w:val="norm"/>
        <w:spacing w:line="240" w:lineRule="auto"/>
        <w:rPr>
          <w:rFonts w:ascii="GHEA Grapalat" w:hAnsi="GHEA Grapalat"/>
          <w:sz w:val="24"/>
          <w:szCs w:val="24"/>
        </w:rPr>
      </w:pPr>
    </w:p>
    <w:p w14:paraId="6E5E71DF" w14:textId="77777777" w:rsidR="00B90C52" w:rsidRPr="003C4278" w:rsidRDefault="009F0AB3" w:rsidP="00E67857">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E67857">
      <w:pPr>
        <w:widowControl w:val="0"/>
        <w:tabs>
          <w:tab w:val="left" w:pos="1134"/>
        </w:tabs>
        <w:ind w:firstLine="567"/>
        <w:jc w:val="both"/>
        <w:rPr>
          <w:rFonts w:ascii="GHEA Grapalat" w:hAnsi="GHEA Grapalat"/>
        </w:rPr>
      </w:pPr>
      <w:r>
        <w:rPr>
          <w:rFonts w:ascii="GHEA Grapalat" w:hAnsi="GHEA Grapalat"/>
        </w:rPr>
        <w:br w:type="page"/>
      </w:r>
    </w:p>
    <w:p w14:paraId="1002E0BF" w14:textId="77777777" w:rsidR="00B2572B" w:rsidRPr="00374F4A" w:rsidRDefault="00B2572B" w:rsidP="00E67857">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07135540" w:rsidR="00B2572B" w:rsidRPr="00374F4A" w:rsidRDefault="00B2572B" w:rsidP="00E67857">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6124E" w:rsidRPr="0096124E">
        <w:rPr>
          <w:rFonts w:ascii="GHEA Grapalat" w:hAnsi="GHEA Grapalat"/>
          <w:b/>
          <w:sz w:val="24"/>
          <w:szCs w:val="24"/>
        </w:rPr>
        <w:t>EQ-</w:t>
      </w:r>
      <w:r w:rsidR="004E36FF">
        <w:rPr>
          <w:rFonts w:ascii="GHEA Grapalat" w:hAnsi="GHEA Grapalat"/>
          <w:b/>
          <w:sz w:val="24"/>
          <w:szCs w:val="24"/>
        </w:rPr>
        <w:t>BMAShDzB-</w:t>
      </w:r>
      <w:r w:rsidR="00737615">
        <w:rPr>
          <w:rFonts w:ascii="GHEA Grapalat" w:hAnsi="GHEA Grapalat"/>
          <w:b/>
          <w:sz w:val="24"/>
          <w:szCs w:val="24"/>
        </w:rPr>
        <w:t>26/32</w:t>
      </w:r>
    </w:p>
    <w:p w14:paraId="6F1DE183" w14:textId="77777777" w:rsidR="00B2572B" w:rsidRPr="00374F4A" w:rsidRDefault="00B2572B" w:rsidP="00E67857">
      <w:pPr>
        <w:widowControl w:val="0"/>
        <w:jc w:val="center"/>
        <w:rPr>
          <w:rFonts w:ascii="GHEA Grapalat" w:hAnsi="GHEA Grapalat" w:cs="Sylfaen"/>
          <w:b/>
        </w:rPr>
      </w:pPr>
    </w:p>
    <w:p w14:paraId="686152BA" w14:textId="77777777" w:rsidR="00B2572B" w:rsidRPr="00374F4A" w:rsidRDefault="00B2572B" w:rsidP="00E67857">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53DA2704" w:rsidR="00B2572B" w:rsidRPr="00374F4A" w:rsidRDefault="00B2572B" w:rsidP="00E67857">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E36FF">
        <w:rPr>
          <w:rFonts w:ascii="GHEA Grapalat" w:hAnsi="GHEA Grapalat"/>
          <w:color w:val="auto"/>
          <w:sz w:val="24"/>
          <w:szCs w:val="24"/>
        </w:rPr>
        <w:t>открытый конкурс</w:t>
      </w:r>
      <w:r w:rsidR="00AA7117" w:rsidRPr="00374F4A">
        <w:rPr>
          <w:rFonts w:ascii="GHEA Grapalat" w:hAnsi="GHEA Grapalat"/>
          <w:color w:val="auto"/>
          <w:sz w:val="24"/>
          <w:szCs w:val="24"/>
        </w:rPr>
        <w:t xml:space="preserve"> </w:t>
      </w:r>
    </w:p>
    <w:p w14:paraId="0376009C" w14:textId="77777777" w:rsidR="00B2572B" w:rsidRPr="00374F4A" w:rsidRDefault="00B2572B" w:rsidP="00E67857">
      <w:pPr>
        <w:widowControl w:val="0"/>
        <w:jc w:val="center"/>
        <w:rPr>
          <w:rFonts w:ascii="GHEA Grapalat" w:hAnsi="GHEA Grapalat"/>
        </w:rPr>
      </w:pPr>
    </w:p>
    <w:p w14:paraId="610210D9" w14:textId="77777777" w:rsidR="00374F4A" w:rsidRPr="00C4157A" w:rsidRDefault="00374F4A" w:rsidP="00E67857">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E67857">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E67857">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E67857">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02BBB2C3" w:rsidR="00374F4A" w:rsidRPr="00BD0FD1" w:rsidRDefault="00374F4A" w:rsidP="00E67857">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01797">
        <w:rPr>
          <w:rFonts w:ascii="GHEA Grapalat" w:hAnsi="GHEA Grapalat"/>
        </w:rPr>
        <w:t>EQ-</w:t>
      </w:r>
      <w:r w:rsidR="004E36FF">
        <w:rPr>
          <w:rFonts w:ascii="GHEA Grapalat" w:hAnsi="GHEA Grapalat"/>
        </w:rPr>
        <w:t>BMAShDzB-</w:t>
      </w:r>
      <w:r w:rsidR="00737615">
        <w:rPr>
          <w:rFonts w:ascii="GHEA Grapalat" w:hAnsi="GHEA Grapalat"/>
        </w:rPr>
        <w:t>26/32</w:t>
      </w:r>
      <w:r w:rsidR="006132ED">
        <w:rPr>
          <w:rFonts w:ascii="GHEA Grapalat" w:hAnsi="GHEA Grapalat"/>
        </w:rPr>
        <w:t>"</w:t>
      </w:r>
    </w:p>
    <w:p w14:paraId="1955044E" w14:textId="77777777" w:rsidR="00374F4A" w:rsidRPr="00C4157A" w:rsidRDefault="00374F4A" w:rsidP="00E67857">
      <w:pPr>
        <w:ind w:left="1560"/>
        <w:jc w:val="both"/>
        <w:rPr>
          <w:rFonts w:ascii="GHEA Grapalat" w:hAnsi="GHEA Grapalat"/>
          <w:sz w:val="20"/>
        </w:rPr>
      </w:pPr>
      <w:r w:rsidRPr="000C1746">
        <w:rPr>
          <w:rFonts w:ascii="GHEA Grapalat" w:hAnsi="GHEA Grapalat"/>
          <w:sz w:val="16"/>
        </w:rPr>
        <w:t>наименование заказчика</w:t>
      </w:r>
    </w:p>
    <w:p w14:paraId="6D92D928" w14:textId="6B967B20" w:rsidR="00374F4A" w:rsidRPr="00DA5EA0" w:rsidRDefault="004E36FF" w:rsidP="00E67857">
      <w:pPr>
        <w:jc w:val="both"/>
        <w:rPr>
          <w:rFonts w:ascii="GHEA Grapalat" w:hAnsi="GHEA Grapalat"/>
        </w:rPr>
      </w:pPr>
      <w:r>
        <w:rPr>
          <w:rFonts w:ascii="GHEA Grapalat" w:hAnsi="GHEA Grapalat"/>
        </w:rPr>
        <w:t>открытый конкурс</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E67857">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E67857">
      <w:pPr>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E67857">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E67857">
      <w:pPr>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E67857">
      <w:pPr>
        <w:jc w:val="both"/>
        <w:rPr>
          <w:rFonts w:ascii="GHEA Grapalat" w:hAnsi="GHEA Grapalat"/>
        </w:rPr>
      </w:pPr>
    </w:p>
    <w:p w14:paraId="35089E57" w14:textId="77777777" w:rsidR="000612B9" w:rsidRDefault="004F0CAA" w:rsidP="00E67857">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E67857">
      <w:pPr>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E67857">
      <w:pPr>
        <w:jc w:val="both"/>
        <w:rPr>
          <w:rFonts w:ascii="GHEA Grapalat" w:hAnsi="GHEA Grapalat"/>
        </w:rPr>
      </w:pPr>
    </w:p>
    <w:p w14:paraId="565995CB" w14:textId="77777777" w:rsidR="00374F4A" w:rsidRPr="00B443ED" w:rsidRDefault="00374F4A" w:rsidP="00E67857">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E67857">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E67857">
      <w:pPr>
        <w:jc w:val="both"/>
        <w:rPr>
          <w:rFonts w:ascii="GHEA Grapalat" w:hAnsi="GHEA Grapalat"/>
        </w:rPr>
      </w:pPr>
    </w:p>
    <w:p w14:paraId="4B2B17B9" w14:textId="77777777" w:rsidR="00374F4A" w:rsidRPr="008E7F24" w:rsidRDefault="00B138F3" w:rsidP="00E67857">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E67857">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E67857">
      <w:pPr>
        <w:jc w:val="both"/>
        <w:rPr>
          <w:rFonts w:ascii="GHEA Grapalat" w:hAnsi="GHEA Grapalat"/>
        </w:rPr>
      </w:pPr>
    </w:p>
    <w:p w14:paraId="7C7E2090" w14:textId="77777777" w:rsidR="009E1181" w:rsidRDefault="00F96993" w:rsidP="00E67857">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E67857">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E67857">
      <w:pPr>
        <w:jc w:val="both"/>
        <w:rPr>
          <w:rFonts w:ascii="GHEA Grapalat" w:hAnsi="GHEA Grapalat"/>
          <w:sz w:val="18"/>
          <w:szCs w:val="18"/>
        </w:rPr>
      </w:pPr>
    </w:p>
    <w:p w14:paraId="21131C71" w14:textId="77777777" w:rsidR="00B16483" w:rsidRPr="00B16483" w:rsidRDefault="00B16483" w:rsidP="00E67857">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E67857">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E67857">
      <w:pPr>
        <w:tabs>
          <w:tab w:val="left" w:pos="7371"/>
        </w:tabs>
        <w:ind w:left="3544" w:firstLine="3"/>
        <w:jc w:val="both"/>
        <w:rPr>
          <w:rFonts w:ascii="GHEA Grapalat" w:hAnsi="GHEA Grapalat"/>
          <w:sz w:val="16"/>
        </w:rPr>
      </w:pPr>
    </w:p>
    <w:p w14:paraId="6838DB28" w14:textId="77777777" w:rsidR="006B3E56" w:rsidRDefault="006B3E56" w:rsidP="00E67857">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E67857">
      <w:pPr>
        <w:widowControl w:val="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E67857">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E67857">
      <w:pPr>
        <w:widowControl w:val="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E67857">
      <w:pPr>
        <w:rPr>
          <w:ins w:id="12" w:author="Vardan" w:date="2022-10-29T19:53:00Z"/>
          <w:rFonts w:ascii="GHEA Grapalat" w:hAnsi="GHEA Grapalat"/>
          <w:i/>
          <w:sz w:val="16"/>
          <w:highlight w:val="cyan"/>
          <w:vertAlign w:val="superscript"/>
          <w:lang w:val="es-ES"/>
        </w:rPr>
      </w:pPr>
    </w:p>
    <w:p w14:paraId="0781701B" w14:textId="353ED478" w:rsidR="00C65D59" w:rsidRPr="00800B26" w:rsidRDefault="00C65D59" w:rsidP="00E67857">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4E36FF">
        <w:rPr>
          <w:rFonts w:ascii="GHEA Grapalat" w:hAnsi="GHEA Grapalat"/>
        </w:rPr>
        <w:t>открытый конкурс</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96124E">
        <w:rPr>
          <w:rFonts w:ascii="GHEA Grapalat" w:hAnsi="GHEA Grapalat"/>
        </w:rPr>
        <w:t>EQ-</w:t>
      </w:r>
      <w:r w:rsidR="004E36FF">
        <w:rPr>
          <w:rFonts w:ascii="GHEA Grapalat" w:hAnsi="GHEA Grapalat"/>
        </w:rPr>
        <w:t>BMAShDzB-</w:t>
      </w:r>
      <w:r w:rsidR="00737615">
        <w:rPr>
          <w:rFonts w:ascii="GHEA Grapalat" w:hAnsi="GHEA Grapalat"/>
        </w:rPr>
        <w:t>26/32</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E67857">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E67857">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61C7F709" w:rsidR="006B3E56" w:rsidRPr="00AC309E" w:rsidRDefault="00AC309E" w:rsidP="00E67857">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4E36FF">
        <w:rPr>
          <w:rFonts w:ascii="GHEA Grapalat" w:hAnsi="GHEA Grapalat"/>
        </w:rPr>
        <w:t>открытый конкурс</w:t>
      </w:r>
      <w:r w:rsidR="00305944" w:rsidRPr="00AC309E">
        <w:rPr>
          <w:rFonts w:ascii="GHEA Grapalat" w:hAnsi="GHEA Grapalat"/>
        </w:rPr>
        <w:t xml:space="preserve"> </w:t>
      </w:r>
      <w:r w:rsidR="006B3E56" w:rsidRPr="00AC309E">
        <w:rPr>
          <w:rFonts w:ascii="GHEA Grapalat" w:hAnsi="GHEA Grapalat"/>
        </w:rPr>
        <w:t xml:space="preserve">под кодом </w:t>
      </w:r>
      <w:r w:rsidR="0096124E">
        <w:rPr>
          <w:rFonts w:ascii="GHEA Grapalat" w:hAnsi="GHEA Grapalat"/>
        </w:rPr>
        <w:t>EQ-</w:t>
      </w:r>
      <w:r w:rsidR="004E36FF">
        <w:rPr>
          <w:rFonts w:ascii="GHEA Grapalat" w:hAnsi="GHEA Grapalat"/>
        </w:rPr>
        <w:t>BMAShDzB-</w:t>
      </w:r>
      <w:r w:rsidR="00737615">
        <w:rPr>
          <w:rFonts w:ascii="GHEA Grapalat" w:hAnsi="GHEA Grapalat"/>
        </w:rPr>
        <w:t>26/32</w:t>
      </w:r>
      <w:r w:rsidR="006B3E56" w:rsidRPr="00AC309E">
        <w:rPr>
          <w:rFonts w:ascii="GHEA Grapalat" w:hAnsi="GHEA Grapalat"/>
        </w:rPr>
        <w:t>*</w:t>
      </w:r>
    </w:p>
    <w:p w14:paraId="744A8BA3" w14:textId="77777777" w:rsidR="006B3E56" w:rsidRPr="00AC309E" w:rsidRDefault="006B3E56" w:rsidP="00E67857">
      <w:pPr>
        <w:pStyle w:val="ListParagraph"/>
        <w:widowControl w:val="0"/>
        <w:numPr>
          <w:ilvl w:val="0"/>
          <w:numId w:val="36"/>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41B63F6E" w:rsidR="006B3E56" w:rsidRPr="00AC309E" w:rsidRDefault="006B3E56" w:rsidP="00E67857">
      <w:pPr>
        <w:pStyle w:val="ListParagraph"/>
        <w:widowControl w:val="0"/>
        <w:numPr>
          <w:ilvl w:val="0"/>
          <w:numId w:val="36"/>
        </w:numPr>
        <w:tabs>
          <w:tab w:val="left" w:pos="567"/>
        </w:tabs>
        <w:jc w:val="both"/>
        <w:rPr>
          <w:rFonts w:ascii="GHEA Grapalat" w:hAnsi="GHEA Grapalat"/>
          <w:spacing w:val="-6"/>
        </w:rPr>
      </w:pPr>
      <w:r w:rsidRPr="00AC309E">
        <w:rPr>
          <w:rFonts w:ascii="GHEA Grapalat" w:hAnsi="GHEA Grapalat"/>
          <w:spacing w:val="-6"/>
        </w:rPr>
        <w:lastRenderedPageBreak/>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4E36FF">
        <w:rPr>
          <w:rFonts w:ascii="GHEA Grapalat" w:hAnsi="GHEA Grapalat"/>
        </w:rPr>
        <w:t>открытый конкурс</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E67857">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E67857">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E67857">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E67857">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E67857">
      <w:pPr>
        <w:widowControl w:val="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E67857">
      <w:pPr>
        <w:widowControl w:val="0"/>
        <w:jc w:val="both"/>
        <w:rPr>
          <w:ins w:id="13"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E67857">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E67857">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E67857">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6"/>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E67857">
      <w:pPr>
        <w:jc w:val="both"/>
        <w:rPr>
          <w:rFonts w:ascii="GHEA Grapalat" w:hAnsi="GHEA Grapalat"/>
        </w:rPr>
      </w:pPr>
    </w:p>
    <w:p w14:paraId="3C3FD82F" w14:textId="77777777" w:rsidR="006B3E56" w:rsidRDefault="00990559" w:rsidP="00E67857">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7"/>
        <w:t>***</w:t>
      </w:r>
      <w:r w:rsidR="00DA5D3D" w:rsidRPr="000858EB">
        <w:rPr>
          <w:rFonts w:ascii="GHEA Grapalat" w:hAnsi="GHEA Grapalat"/>
        </w:rPr>
        <w:t xml:space="preserve"> </w:t>
      </w:r>
    </w:p>
    <w:p w14:paraId="7855496E" w14:textId="77777777" w:rsidR="00E333E5" w:rsidRPr="000858EB" w:rsidRDefault="00E333E5" w:rsidP="00E67857">
      <w:pPr>
        <w:ind w:firstLine="708"/>
        <w:jc w:val="both"/>
        <w:rPr>
          <w:rFonts w:ascii="GHEA Grapalat" w:hAnsi="GHEA Grapalat"/>
        </w:rPr>
      </w:pPr>
    </w:p>
    <w:p w14:paraId="7AEEF04D" w14:textId="77777777" w:rsidR="00F855BB" w:rsidRDefault="00F855BB" w:rsidP="00E67857">
      <w:pPr>
        <w:tabs>
          <w:tab w:val="left" w:pos="7371"/>
        </w:tabs>
        <w:ind w:left="3544" w:firstLine="3"/>
        <w:jc w:val="both"/>
        <w:rPr>
          <w:rFonts w:ascii="GHEA Grapalat" w:hAnsi="GHEA Grapalat"/>
          <w:sz w:val="16"/>
          <w:lang w:val="hy-AM"/>
        </w:rPr>
      </w:pPr>
    </w:p>
    <w:p w14:paraId="3B85B72E" w14:textId="77777777" w:rsidR="00F855BB" w:rsidRPr="000811C1" w:rsidRDefault="00F855BB" w:rsidP="00E67857">
      <w:pPr>
        <w:tabs>
          <w:tab w:val="left" w:pos="7371"/>
        </w:tabs>
        <w:ind w:left="3544" w:firstLine="3"/>
        <w:jc w:val="both"/>
        <w:rPr>
          <w:rFonts w:ascii="GHEA Grapalat" w:hAnsi="GHEA Grapalat"/>
          <w:sz w:val="16"/>
          <w:lang w:val="hy-AM"/>
        </w:rPr>
      </w:pPr>
    </w:p>
    <w:p w14:paraId="13D12745" w14:textId="77777777" w:rsidR="006B3E56" w:rsidRPr="00D3436F" w:rsidRDefault="006B3E56" w:rsidP="00E67857">
      <w:pPr>
        <w:tabs>
          <w:tab w:val="left" w:pos="7371"/>
        </w:tabs>
        <w:ind w:left="3544" w:firstLine="3"/>
        <w:jc w:val="both"/>
        <w:rPr>
          <w:rFonts w:ascii="GHEA Grapalat" w:hAnsi="GHEA Grapalat"/>
          <w:sz w:val="16"/>
        </w:rPr>
      </w:pPr>
    </w:p>
    <w:p w14:paraId="59DC4773" w14:textId="77777777" w:rsidR="006B3E56" w:rsidRPr="00770B03" w:rsidRDefault="006B3E56" w:rsidP="00E67857">
      <w:pPr>
        <w:tabs>
          <w:tab w:val="left" w:pos="7371"/>
        </w:tabs>
        <w:ind w:left="3544" w:firstLine="3"/>
        <w:jc w:val="both"/>
        <w:rPr>
          <w:rFonts w:ascii="GHEA Grapalat" w:hAnsi="GHEA Grapalat"/>
          <w:sz w:val="16"/>
        </w:rPr>
      </w:pPr>
    </w:p>
    <w:p w14:paraId="72ADE842" w14:textId="77777777" w:rsidR="00374F4A" w:rsidRPr="000C1746" w:rsidRDefault="00374F4A" w:rsidP="00E67857">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E67857">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E67857">
      <w:pPr>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E67857">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E67857">
      <w:pPr>
        <w:rPr>
          <w:rFonts w:ascii="GHEA Grapalat" w:hAnsi="GHEA Grapalat"/>
          <w:b/>
        </w:rPr>
      </w:pPr>
      <w:r>
        <w:rPr>
          <w:rFonts w:ascii="GHEA Grapalat" w:hAnsi="GHEA Grapalat"/>
          <w:b/>
        </w:rPr>
        <w:br w:type="page"/>
      </w:r>
    </w:p>
    <w:p w14:paraId="4B93AAEE" w14:textId="10C84BAF" w:rsidR="00D043C1" w:rsidRDefault="00D043C1" w:rsidP="00E67857">
      <w:pPr>
        <w:rPr>
          <w:rFonts w:ascii="GHEA Grapalat" w:hAnsi="GHEA Grapalat"/>
        </w:rPr>
      </w:pPr>
    </w:p>
    <w:p w14:paraId="7B1153DC" w14:textId="77777777" w:rsidR="00F33976" w:rsidRDefault="00F33976" w:rsidP="00E67857">
      <w:pPr>
        <w:jc w:val="right"/>
        <w:rPr>
          <w:rFonts w:ascii="GHEA Grapalat" w:hAnsi="GHEA Grapalat"/>
          <w:b/>
        </w:rPr>
      </w:pPr>
      <w:r>
        <w:rPr>
          <w:rFonts w:ascii="GHEA Grapalat" w:hAnsi="GHEA Grapalat"/>
          <w:b/>
        </w:rPr>
        <w:t xml:space="preserve">Приложение 1.3** </w:t>
      </w:r>
    </w:p>
    <w:p w14:paraId="62CB123C" w14:textId="7719EA7A" w:rsidR="00F33976" w:rsidRPr="00FA6464" w:rsidRDefault="00F33976" w:rsidP="00E67857">
      <w:pPr>
        <w:jc w:val="right"/>
        <w:rPr>
          <w:rFonts w:ascii="GHEA Grapalat" w:hAnsi="GHEA Grapalat"/>
          <w:b/>
        </w:rPr>
      </w:pPr>
      <w:r w:rsidRPr="001439BD">
        <w:rPr>
          <w:rFonts w:ascii="GHEA Grapalat" w:hAnsi="GHEA Grapalat"/>
          <w:b/>
        </w:rPr>
        <w:t xml:space="preserve">к Приглашению на </w:t>
      </w:r>
      <w:r w:rsidR="004E36FF">
        <w:rPr>
          <w:rFonts w:ascii="GHEA Grapalat" w:hAnsi="GHEA Grapalat"/>
          <w:b/>
        </w:rPr>
        <w:t>открытый конкурс</w:t>
      </w:r>
    </w:p>
    <w:p w14:paraId="2387769E" w14:textId="3C7AAA95" w:rsidR="00F33976" w:rsidRPr="00E97048" w:rsidRDefault="00F33976" w:rsidP="00E67857">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E97048" w:rsidRPr="00E97048">
        <w:rPr>
          <w:rFonts w:ascii="GHEA Grapalat" w:hAnsi="GHEA Grapalat"/>
          <w:b/>
          <w:i w:val="0"/>
          <w:sz w:val="24"/>
          <w:szCs w:val="24"/>
        </w:rPr>
        <w:t>EQ-</w:t>
      </w:r>
      <w:r w:rsidR="004E36FF">
        <w:rPr>
          <w:rFonts w:ascii="GHEA Grapalat" w:hAnsi="GHEA Grapalat"/>
          <w:b/>
          <w:i w:val="0"/>
          <w:sz w:val="24"/>
          <w:szCs w:val="24"/>
        </w:rPr>
        <w:t>BMAShDzB-</w:t>
      </w:r>
      <w:r w:rsidR="00737615">
        <w:rPr>
          <w:rFonts w:ascii="GHEA Grapalat" w:hAnsi="GHEA Grapalat"/>
          <w:b/>
          <w:i w:val="0"/>
          <w:sz w:val="24"/>
          <w:szCs w:val="24"/>
        </w:rPr>
        <w:t>26/32</w:t>
      </w:r>
    </w:p>
    <w:p w14:paraId="1EDE57AE" w14:textId="77777777" w:rsidR="00092E73" w:rsidRDefault="00092E73" w:rsidP="00E67857">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E67857">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E67857">
      <w:pPr>
        <w:ind w:left="360" w:hanging="360"/>
        <w:jc w:val="center"/>
        <w:rPr>
          <w:rFonts w:ascii="GHEA Grapalat" w:eastAsia="GHEA Grapalat" w:hAnsi="GHEA Grapalat" w:cs="GHEA Grapalat"/>
          <w:b/>
        </w:rPr>
      </w:pPr>
    </w:p>
    <w:p w14:paraId="27EF2918" w14:textId="77777777" w:rsidR="00092E73" w:rsidRPr="00FD1EE4" w:rsidRDefault="00092E73" w:rsidP="00E67857">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E67857">
            <w:pPr>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E67857">
            <w:pPr>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E67857">
            <w:pPr>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E67857">
            <w:pPr>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E67857">
            <w:pPr>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E67857">
            <w:pPr>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E67857">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E67857">
            <w:pPr>
              <w:ind w:left="993" w:hanging="851"/>
              <w:rPr>
                <w:rFonts w:ascii="GHEA Grapalat" w:eastAsia="GHEA Grapalat" w:hAnsi="GHEA Grapalat" w:cs="GHEA Grapalat"/>
              </w:rPr>
            </w:pPr>
          </w:p>
        </w:tc>
      </w:tr>
    </w:tbl>
    <w:p w14:paraId="54A2E1BE"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E67857">
            <w:pPr>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E67857">
            <w:pPr>
              <w:rPr>
                <w:rFonts w:ascii="GHEA Grapalat" w:eastAsia="GHEA Grapalat" w:hAnsi="GHEA Grapalat" w:cs="GHEA Grapalat"/>
              </w:rPr>
            </w:pPr>
          </w:p>
        </w:tc>
      </w:tr>
    </w:tbl>
    <w:p w14:paraId="499384CD"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E67857">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E67857">
            <w:pPr>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E67857">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E67857">
            <w:pPr>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E67857">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E67857">
            <w:pPr>
              <w:rPr>
                <w:rFonts w:ascii="GHEA Grapalat" w:eastAsia="GHEA Grapalat" w:hAnsi="GHEA Grapalat" w:cs="GHEA Grapalat"/>
              </w:rPr>
            </w:pPr>
          </w:p>
        </w:tc>
      </w:tr>
    </w:tbl>
    <w:p w14:paraId="1BD96D05" w14:textId="77777777" w:rsidR="00092E73" w:rsidRPr="00FD1EE4" w:rsidRDefault="00092E73" w:rsidP="00E67857">
      <w:pPr>
        <w:rPr>
          <w:rFonts w:ascii="GHEA Grapalat" w:eastAsia="GHEA Grapalat" w:hAnsi="GHEA Grapalat" w:cs="GHEA Grapalat"/>
        </w:rPr>
      </w:pPr>
    </w:p>
    <w:p w14:paraId="7F380C37" w14:textId="77777777" w:rsidR="00092E73" w:rsidRPr="00FD1EE4" w:rsidRDefault="00092E73" w:rsidP="00E67857">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rsidP="00E67857">
      <w:pPr>
        <w:numPr>
          <w:ilvl w:val="0"/>
          <w:numId w:val="28"/>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E67857">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E67857">
            <w:pPr>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E67857">
            <w:pPr>
              <w:rPr>
                <w:rFonts w:ascii="GHEA Grapalat" w:eastAsia="GHEA Grapalat" w:hAnsi="GHEA Grapalat" w:cs="GHEA Grapalat"/>
              </w:rPr>
            </w:pPr>
          </w:p>
        </w:tc>
      </w:tr>
    </w:tbl>
    <w:p w14:paraId="1BBC27A3"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E67857">
            <w:pPr>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E67857">
            <w:pPr>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E67857">
            <w:pPr>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E67857">
            <w:pPr>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E67857">
            <w:pPr>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E67857">
            <w:pPr>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E67857">
            <w:pPr>
              <w:rPr>
                <w:rFonts w:ascii="GHEA Grapalat" w:eastAsia="GHEA Grapalat" w:hAnsi="GHEA Grapalat" w:cs="GHEA Grapalat"/>
              </w:rPr>
            </w:pPr>
          </w:p>
        </w:tc>
      </w:tr>
    </w:tbl>
    <w:p w14:paraId="29D77B51" w14:textId="77777777" w:rsidR="00092E73" w:rsidRPr="00574FF7"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E67857">
            <w:pPr>
              <w:numPr>
                <w:ilvl w:val="2"/>
                <w:numId w:val="28"/>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E67857">
            <w:pPr>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E67857">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E67857">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rsidP="00E67857">
      <w:pPr>
        <w:numPr>
          <w:ilvl w:val="0"/>
          <w:numId w:val="28"/>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E67857">
            <w:pPr>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E67857">
            <w:pPr>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E67857">
            <w:pPr>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E67857">
            <w:pPr>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E67857">
            <w:pPr>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E67857">
            <w:pPr>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E67857">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rsidP="00E67857">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E67857">
            <w:pPr>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E67857">
            <w:pPr>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E67857">
            <w:pPr>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E67857">
            <w:pPr>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E67857">
            <w:pPr>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E67857">
            <w:pPr>
              <w:rPr>
                <w:rFonts w:ascii="GHEA Grapalat" w:eastAsia="GHEA Grapalat" w:hAnsi="GHEA Grapalat" w:cs="GHEA Grapalat"/>
              </w:rPr>
            </w:pPr>
          </w:p>
        </w:tc>
      </w:tr>
    </w:tbl>
    <w:p w14:paraId="10627ACB"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E67857">
            <w:pPr>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E67857">
            <w:pPr>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E67857">
            <w:pPr>
              <w:numPr>
                <w:ilvl w:val="2"/>
                <w:numId w:val="28"/>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E67857">
            <w:pPr>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E67857">
            <w:pPr>
              <w:numPr>
                <w:ilvl w:val="2"/>
                <w:numId w:val="28"/>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E67857">
            <w:pPr>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E67857">
            <w:pPr>
              <w:rPr>
                <w:rFonts w:ascii="GHEA Grapalat" w:eastAsia="GHEA Grapalat" w:hAnsi="GHEA Grapalat" w:cs="GHEA Grapalat"/>
              </w:rPr>
            </w:pPr>
          </w:p>
        </w:tc>
      </w:tr>
    </w:tbl>
    <w:p w14:paraId="0228122B"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E67857">
            <w:pPr>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E67857">
            <w:pPr>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E67857">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E67857">
            <w:pPr>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E67857">
            <w:pPr>
              <w:numPr>
                <w:ilvl w:val="2"/>
                <w:numId w:val="28"/>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E67857">
            <w:pPr>
              <w:rPr>
                <w:rFonts w:ascii="GHEA Grapalat" w:eastAsia="GHEA Grapalat" w:hAnsi="GHEA Grapalat" w:cs="GHEA Grapalat"/>
              </w:rPr>
            </w:pPr>
          </w:p>
        </w:tc>
      </w:tr>
    </w:tbl>
    <w:p w14:paraId="4F8E99A7"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E67857">
            <w:pPr>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E67857">
            <w:pPr>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E67857">
            <w:pPr>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E67857">
            <w:pPr>
              <w:rPr>
                <w:rFonts w:ascii="GHEA Grapalat" w:eastAsia="GHEA Grapalat" w:hAnsi="GHEA Grapalat" w:cs="GHEA Grapalat"/>
              </w:rPr>
            </w:pPr>
          </w:p>
        </w:tc>
      </w:tr>
    </w:tbl>
    <w:p w14:paraId="74D3C3BB" w14:textId="77777777" w:rsidR="00092E73" w:rsidRPr="008C665F"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E67857">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E67857">
            <w:pPr>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E67857">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E67857">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E67857">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E67857">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45FD7521" w14:textId="77777777" w:rsidR="00092E73" w:rsidRPr="00FD1EE4" w:rsidRDefault="00092E73" w:rsidP="00E67857">
            <w:pPr>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E67857">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E67857">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E67857">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E67857">
            <w:pPr>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E67857">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E67857">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E67857">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w:t>
            </w:r>
            <w:r w:rsidRPr="005D151C">
              <w:rPr>
                <w:rFonts w:ascii="GHEA Grapalat" w:eastAsia="GHEA Grapalat" w:hAnsi="GHEA Grapalat" w:cs="GHEA Grapalat"/>
                <w:color w:val="000000"/>
              </w:rPr>
              <w:lastRenderedPageBreak/>
              <w:t>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E67857">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E67857">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E67857">
            <w:pPr>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E67857">
            <w:pPr>
              <w:rPr>
                <w:rFonts w:ascii="GHEA Grapalat" w:eastAsia="GHEA Grapalat" w:hAnsi="GHEA Grapalat" w:cs="GHEA Grapalat"/>
              </w:rPr>
            </w:pPr>
          </w:p>
        </w:tc>
      </w:tr>
    </w:tbl>
    <w:p w14:paraId="5297D154" w14:textId="77777777" w:rsidR="00092E73" w:rsidRPr="00FD1EE4" w:rsidRDefault="00092E73" w:rsidP="00E6785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rsidP="00E67857">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E67857">
            <w:pPr>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E67857">
            <w:pPr>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E67857">
            <w:pPr>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E67857">
            <w:pPr>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E67857">
            <w:pPr>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E67857">
            <w:pPr>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E67857">
            <w:pPr>
              <w:rPr>
                <w:rFonts w:ascii="GHEA Grapalat" w:eastAsia="GHEA Grapalat" w:hAnsi="GHEA Grapalat" w:cs="GHEA Grapalat"/>
              </w:rPr>
            </w:pPr>
          </w:p>
        </w:tc>
      </w:tr>
    </w:tbl>
    <w:p w14:paraId="19628932"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E67857">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E67857">
            <w:pPr>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E67857">
            <w:pPr>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E67857">
            <w:pPr>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E67857">
            <w:pPr>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E67857">
            <w:pPr>
              <w:rPr>
                <w:rFonts w:ascii="GHEA Grapalat" w:eastAsia="GHEA Grapalat" w:hAnsi="GHEA Grapalat" w:cs="GHEA Grapalat"/>
              </w:rPr>
            </w:pPr>
          </w:p>
        </w:tc>
      </w:tr>
    </w:tbl>
    <w:p w14:paraId="2876BA9E" w14:textId="77777777" w:rsidR="00092E73" w:rsidRDefault="00092E73" w:rsidP="00E67857">
      <w:pPr>
        <w:numPr>
          <w:ilvl w:val="1"/>
          <w:numId w:val="28"/>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E67857">
            <w:pPr>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E67857">
            <w:pPr>
              <w:rPr>
                <w:rFonts w:ascii="GHEA Grapalat" w:eastAsia="GHEA Grapalat" w:hAnsi="GHEA Grapalat" w:cs="GHEA Grapalat"/>
              </w:rPr>
            </w:pPr>
          </w:p>
        </w:tc>
      </w:tr>
    </w:tbl>
    <w:p w14:paraId="72E515BC" w14:textId="77777777" w:rsidR="00092E73" w:rsidRPr="00FD1EE4" w:rsidRDefault="00092E73" w:rsidP="00E67857">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rsidP="00E67857">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E67857">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E67857">
            <w:pPr>
              <w:rPr>
                <w:rFonts w:ascii="GHEA Grapalat" w:eastAsia="GHEA Grapalat" w:hAnsi="GHEA Grapalat" w:cs="GHEA Grapalat"/>
                <w:b/>
                <w:color w:val="000000"/>
              </w:rPr>
            </w:pPr>
          </w:p>
        </w:tc>
      </w:tr>
    </w:tbl>
    <w:p w14:paraId="7365CCE5" w14:textId="77777777" w:rsidR="00092E73" w:rsidRPr="00FD1EE4" w:rsidRDefault="00092E73" w:rsidP="00E67857">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E67857">
      <w:pPr>
        <w:rPr>
          <w:rFonts w:ascii="GHEA Grapalat" w:hAnsi="GHEA Grapalat"/>
          <w:b/>
        </w:rPr>
      </w:pPr>
    </w:p>
    <w:p w14:paraId="7743345D" w14:textId="77777777" w:rsidR="00092E73" w:rsidRDefault="00092E73" w:rsidP="00E67857">
      <w:pPr>
        <w:rPr>
          <w:rFonts w:ascii="GHEA Grapalat" w:hAnsi="GHEA Grapalat"/>
          <w:b/>
        </w:rPr>
      </w:pPr>
      <w:r>
        <w:rPr>
          <w:rFonts w:ascii="GHEA Grapalat" w:hAnsi="GHEA Grapalat"/>
          <w:b/>
        </w:rPr>
        <w:br w:type="page"/>
      </w:r>
    </w:p>
    <w:p w14:paraId="683CD5B5" w14:textId="77777777" w:rsidR="00092E73" w:rsidRDefault="00092E73" w:rsidP="00E67857">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E67857">
      <w:pPr>
        <w:jc w:val="center"/>
        <w:rPr>
          <w:rFonts w:ascii="GHEA Grapalat" w:hAnsi="GHEA Grapalat"/>
          <w:b/>
          <w:sz w:val="28"/>
          <w:szCs w:val="28"/>
          <w:lang w:val="hy-AM"/>
        </w:rPr>
      </w:pPr>
    </w:p>
    <w:p w14:paraId="19350ABF" w14:textId="77777777" w:rsidR="00092E73" w:rsidRPr="00092E73" w:rsidRDefault="00092E73" w:rsidP="00E67857">
      <w:pPr>
        <w:pStyle w:val="ListParagraph"/>
        <w:numPr>
          <w:ilvl w:val="0"/>
          <w:numId w:val="29"/>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E67857">
      <w:pPr>
        <w:pStyle w:val="ListParagraph"/>
        <w:numPr>
          <w:ilvl w:val="0"/>
          <w:numId w:val="30"/>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E67857">
      <w:pPr>
        <w:pStyle w:val="ListParagraph"/>
        <w:numPr>
          <w:ilvl w:val="0"/>
          <w:numId w:val="30"/>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E67857">
      <w:pPr>
        <w:pStyle w:val="ListParagraph"/>
        <w:numPr>
          <w:ilvl w:val="0"/>
          <w:numId w:val="30"/>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E67857">
      <w:pPr>
        <w:pStyle w:val="ListParagraph"/>
        <w:numPr>
          <w:ilvl w:val="0"/>
          <w:numId w:val="29"/>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E67857">
      <w:pPr>
        <w:pStyle w:val="ListParagraph"/>
        <w:numPr>
          <w:ilvl w:val="0"/>
          <w:numId w:val="31"/>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E67857">
      <w:pPr>
        <w:pStyle w:val="ListParagraph"/>
        <w:numPr>
          <w:ilvl w:val="0"/>
          <w:numId w:val="31"/>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E67857">
      <w:pPr>
        <w:pStyle w:val="ListParagraph"/>
        <w:numPr>
          <w:ilvl w:val="0"/>
          <w:numId w:val="31"/>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w:t>
      </w:r>
      <w:r w:rsidRPr="00092E73">
        <w:rPr>
          <w:rFonts w:ascii="GHEA Grapalat" w:hAnsi="GHEA Grapalat"/>
        </w:rPr>
        <w:lastRenderedPageBreak/>
        <w:t>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E67857">
      <w:pPr>
        <w:pStyle w:val="ListParagraph"/>
        <w:numPr>
          <w:ilvl w:val="0"/>
          <w:numId w:val="29"/>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E67857">
      <w:pPr>
        <w:pStyle w:val="ListParagraph"/>
        <w:numPr>
          <w:ilvl w:val="0"/>
          <w:numId w:val="32"/>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E67857">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E67857">
      <w:pPr>
        <w:pStyle w:val="ListParagraph"/>
        <w:numPr>
          <w:ilvl w:val="0"/>
          <w:numId w:val="29"/>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E67857">
      <w:pPr>
        <w:pStyle w:val="ListParagraph"/>
        <w:numPr>
          <w:ilvl w:val="0"/>
          <w:numId w:val="33"/>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E67857">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E67857">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E67857">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E67857">
      <w:pPr>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E67857">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E67857">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E67857">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E67857">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w:t>
      </w:r>
      <w:r w:rsidRPr="00092E73">
        <w:rPr>
          <w:rFonts w:ascii="GHEA Grapalat" w:hAnsi="GHEA Grapalat"/>
          <w:lang w:val="hy-AM"/>
        </w:rPr>
        <w:lastRenderedPageBreak/>
        <w:t>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E67857">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E67857">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E67857">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E67857">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E67857">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E67857">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E67857">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E67857">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E67857">
      <w:pPr>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w:t>
      </w:r>
      <w:r w:rsidRPr="00092E73">
        <w:rPr>
          <w:rFonts w:ascii="GHEA Grapalat" w:hAnsi="GHEA Grapalat"/>
        </w:rPr>
        <w:lastRenderedPageBreak/>
        <w:t>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E67857">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E67857">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E67857">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E67857">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E67857">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E67857">
      <w:pPr>
        <w:contextualSpacing/>
        <w:jc w:val="both"/>
        <w:rPr>
          <w:rFonts w:ascii="GHEA Grapalat" w:hAnsi="GHEA Grapalat"/>
          <w:sz w:val="28"/>
          <w:szCs w:val="28"/>
        </w:rPr>
      </w:pPr>
    </w:p>
    <w:p w14:paraId="0E3828E2" w14:textId="77777777" w:rsidR="00092E73" w:rsidRDefault="00092E73" w:rsidP="00E67857">
      <w:pPr>
        <w:contextualSpacing/>
        <w:jc w:val="both"/>
        <w:rPr>
          <w:rFonts w:ascii="GHEA Grapalat" w:hAnsi="GHEA Grapalat"/>
          <w:sz w:val="28"/>
          <w:szCs w:val="28"/>
        </w:rPr>
      </w:pPr>
    </w:p>
    <w:p w14:paraId="1B8517C8" w14:textId="77777777" w:rsidR="00092E73" w:rsidRPr="009E5671" w:rsidRDefault="00092E73" w:rsidP="00E67857">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E67857">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E67857">
      <w:pPr>
        <w:rPr>
          <w:rFonts w:ascii="GHEA Grapalat" w:hAnsi="GHEA Grapalat"/>
          <w:b/>
        </w:rPr>
      </w:pPr>
    </w:p>
    <w:p w14:paraId="1196D6A1" w14:textId="77777777" w:rsidR="00092E73" w:rsidRDefault="00092E73" w:rsidP="00E67857">
      <w:pPr>
        <w:rPr>
          <w:rFonts w:ascii="GHEA Grapalat" w:hAnsi="GHEA Grapalat"/>
          <w:b/>
        </w:rPr>
      </w:pPr>
      <w:r>
        <w:rPr>
          <w:rFonts w:ascii="GHEA Grapalat" w:hAnsi="GHEA Grapalat"/>
          <w:b/>
        </w:rPr>
        <w:br w:type="page"/>
      </w:r>
    </w:p>
    <w:p w14:paraId="62B48BAB" w14:textId="77777777" w:rsidR="00B2572B" w:rsidRPr="00DC619D" w:rsidRDefault="00B2572B" w:rsidP="00E67857">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1344BA14" w:rsidR="00B2572B" w:rsidRPr="009044F1" w:rsidRDefault="00B2572B" w:rsidP="00E67857">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01797">
        <w:rPr>
          <w:rFonts w:ascii="GHEA Grapalat" w:hAnsi="GHEA Grapalat"/>
          <w:b/>
          <w:sz w:val="24"/>
          <w:szCs w:val="24"/>
        </w:rPr>
        <w:t>EQ-</w:t>
      </w:r>
      <w:r w:rsidR="004E36FF">
        <w:rPr>
          <w:rFonts w:ascii="GHEA Grapalat" w:hAnsi="GHEA Grapalat"/>
          <w:b/>
          <w:sz w:val="24"/>
          <w:szCs w:val="24"/>
        </w:rPr>
        <w:t>BMAShDzB-</w:t>
      </w:r>
      <w:r w:rsidR="00737615">
        <w:rPr>
          <w:rFonts w:ascii="GHEA Grapalat" w:hAnsi="GHEA Grapalat"/>
          <w:b/>
          <w:sz w:val="24"/>
          <w:szCs w:val="24"/>
        </w:rPr>
        <w:t>26/32</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8"/>
        <w:t>*</w:t>
      </w:r>
    </w:p>
    <w:p w14:paraId="308CC3FE" w14:textId="77777777" w:rsidR="00B2572B" w:rsidRPr="009044F1" w:rsidRDefault="00B2572B" w:rsidP="00E67857">
      <w:pPr>
        <w:widowControl w:val="0"/>
        <w:ind w:firstLine="567"/>
        <w:jc w:val="center"/>
        <w:rPr>
          <w:rFonts w:ascii="GHEA Grapalat" w:hAnsi="GHEA Grapalat"/>
        </w:rPr>
      </w:pPr>
    </w:p>
    <w:p w14:paraId="2347BC65" w14:textId="77777777" w:rsidR="00B2572B" w:rsidRPr="009044F1" w:rsidRDefault="00B2572B" w:rsidP="00E67857">
      <w:pPr>
        <w:widowControl w:val="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E67857">
      <w:pPr>
        <w:widowControl w:val="0"/>
        <w:ind w:firstLine="567"/>
        <w:jc w:val="center"/>
        <w:rPr>
          <w:rFonts w:ascii="GHEA Grapalat" w:hAnsi="GHEA Grapalat"/>
        </w:rPr>
      </w:pPr>
    </w:p>
    <w:p w14:paraId="050C8689" w14:textId="676BCBE2" w:rsidR="005744FC" w:rsidRPr="000F6C24" w:rsidRDefault="00B2572B" w:rsidP="00E67857">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4E36FF">
        <w:rPr>
          <w:rFonts w:ascii="GHEA Grapalat" w:hAnsi="GHEA Grapalat"/>
          <w:spacing w:val="-6"/>
        </w:rPr>
        <w:t>открытый конкурс</w:t>
      </w:r>
      <w:r w:rsidRPr="005744FC">
        <w:rPr>
          <w:rFonts w:ascii="GHEA Grapalat" w:hAnsi="GHEA Grapalat"/>
          <w:spacing w:val="-6"/>
        </w:rPr>
        <w:t xml:space="preserve"> под кодом </w:t>
      </w:r>
      <w:r w:rsidR="006132ED">
        <w:rPr>
          <w:rFonts w:ascii="GHEA Grapalat" w:hAnsi="GHEA Grapalat"/>
          <w:spacing w:val="-6"/>
        </w:rPr>
        <w:t>"</w:t>
      </w:r>
      <w:r w:rsidR="00601797">
        <w:rPr>
          <w:rFonts w:ascii="GHEA Grapalat" w:hAnsi="GHEA Grapalat"/>
          <w:spacing w:val="-6"/>
        </w:rPr>
        <w:t>EQ-</w:t>
      </w:r>
      <w:r w:rsidR="004E36FF">
        <w:rPr>
          <w:rFonts w:ascii="GHEA Grapalat" w:hAnsi="GHEA Grapalat"/>
          <w:spacing w:val="-6"/>
        </w:rPr>
        <w:t>BMAShDzB-</w:t>
      </w:r>
      <w:r w:rsidR="00737615">
        <w:rPr>
          <w:rFonts w:ascii="GHEA Grapalat" w:hAnsi="GHEA Grapalat"/>
          <w:spacing w:val="-6"/>
        </w:rPr>
        <w:t>26/32</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E67857">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E67857">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E67857">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E67857">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5744FC" w14:paraId="4A751DC8" w14:textId="77777777" w:rsidTr="00387F87">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E67857">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E67857">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E67857">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E67857">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E67857">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9"/>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E67857">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E67857">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E67857">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E67857">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E67857">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E67857">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E6785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710894" w:rsidRPr="005744FC" w14:paraId="6A0AB9A7" w14:textId="77777777"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91433C" w14:textId="436FF9B3" w:rsidR="00710894" w:rsidRPr="00521B73" w:rsidRDefault="00710894" w:rsidP="00E67857">
            <w:pPr>
              <w:widowControl w:val="0"/>
              <w:jc w:val="center"/>
              <w:rPr>
                <w:rFonts w:ascii="GHEA Grapalat" w:hAnsi="GHEA Grapalat"/>
                <w:b/>
                <w:sz w:val="20"/>
                <w:szCs w:val="20"/>
                <w:lang w:val="hy-AM"/>
              </w:rPr>
            </w:pPr>
            <w:r>
              <w:rPr>
                <w:rFonts w:ascii="GHEA Grapalat" w:hAnsi="GHEA Grapalat"/>
                <w:b/>
                <w:sz w:val="20"/>
                <w:szCs w:val="20"/>
                <w:lang w:val="hy-AM"/>
              </w:rPr>
              <w:t>1</w:t>
            </w:r>
          </w:p>
        </w:tc>
        <w:tc>
          <w:tcPr>
            <w:tcW w:w="1559" w:type="dxa"/>
            <w:tcBorders>
              <w:top w:val="single" w:sz="4" w:space="0" w:color="auto"/>
              <w:left w:val="single" w:sz="4" w:space="0" w:color="auto"/>
              <w:bottom w:val="single" w:sz="4" w:space="0" w:color="auto"/>
              <w:right w:val="single" w:sz="4" w:space="0" w:color="auto"/>
            </w:tcBorders>
            <w:vAlign w:val="center"/>
          </w:tcPr>
          <w:p w14:paraId="73CD26EA" w14:textId="4C008743" w:rsidR="00710894" w:rsidRPr="00633C14" w:rsidRDefault="002C4D9F" w:rsidP="00633C14">
            <w:pPr>
              <w:widowControl w:val="0"/>
              <w:jc w:val="center"/>
              <w:rPr>
                <w:rFonts w:ascii="GHEA Grapalat" w:hAnsi="GHEA Grapalat"/>
                <w:bCs/>
                <w:iCs/>
                <w:sz w:val="20"/>
                <w:szCs w:val="20"/>
              </w:rPr>
            </w:pPr>
            <w:r w:rsidRPr="007F1E01">
              <w:rPr>
                <w:rFonts w:ascii="GHEA Grapalat" w:hAnsi="GHEA Grapalat"/>
                <w:iCs/>
              </w:rPr>
              <w:t xml:space="preserve">приобретение </w:t>
            </w:r>
            <w:r w:rsidRPr="00CD78FE">
              <w:rPr>
                <w:rFonts w:ascii="GHEA Grapalat" w:hAnsi="GHEA Grapalat"/>
                <w:iCs/>
                <w:sz w:val="20"/>
                <w:szCs w:val="20"/>
              </w:rPr>
              <w:t>средн</w:t>
            </w:r>
            <w:r w:rsidRPr="00CD78FE">
              <w:rPr>
                <w:rFonts w:ascii="GHEA Grapalat" w:hAnsi="GHEA Grapalat"/>
                <w:i/>
                <w:iCs/>
                <w:sz w:val="20"/>
                <w:szCs w:val="20"/>
              </w:rPr>
              <w:t>его</w:t>
            </w:r>
            <w:r w:rsidRPr="00CD78FE">
              <w:rPr>
                <w:rFonts w:ascii="GHEA Grapalat" w:hAnsi="GHEA Grapalat"/>
                <w:iCs/>
                <w:sz w:val="20"/>
                <w:szCs w:val="20"/>
              </w:rPr>
              <w:t xml:space="preserve"> ремонт</w:t>
            </w:r>
            <w:r w:rsidRPr="00CD78FE">
              <w:rPr>
                <w:rFonts w:ascii="GHEA Grapalat" w:hAnsi="GHEA Grapalat"/>
                <w:i/>
                <w:iCs/>
                <w:sz w:val="20"/>
                <w:szCs w:val="20"/>
              </w:rPr>
              <w:t>а</w:t>
            </w:r>
            <w:r w:rsidRPr="00CD78FE">
              <w:rPr>
                <w:rFonts w:ascii="GHEA Grapalat" w:hAnsi="GHEA Grapalat"/>
                <w:iCs/>
                <w:sz w:val="20"/>
                <w:szCs w:val="20"/>
              </w:rPr>
              <w:t xml:space="preserve"> улицы Титоградян г. Еревана (ул. Айвазовского, 2 )-Титоградян ул. от перекрестка до ул. мирного Дона.- Титоградян ул. перекресток)</w:t>
            </w:r>
          </w:p>
        </w:tc>
        <w:tc>
          <w:tcPr>
            <w:tcW w:w="1843" w:type="dxa"/>
            <w:tcBorders>
              <w:top w:val="single" w:sz="4" w:space="0" w:color="auto"/>
              <w:left w:val="single" w:sz="4" w:space="0" w:color="auto"/>
              <w:bottom w:val="single" w:sz="4" w:space="0" w:color="auto"/>
              <w:right w:val="single" w:sz="4" w:space="0" w:color="auto"/>
            </w:tcBorders>
          </w:tcPr>
          <w:p w14:paraId="205AE236" w14:textId="77777777" w:rsidR="00710894" w:rsidRPr="005744FC" w:rsidRDefault="00710894" w:rsidP="00E67857">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59A4E731" w14:textId="77777777" w:rsidR="00710894" w:rsidRPr="005744FC" w:rsidRDefault="00710894" w:rsidP="00E67857">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264617C5" w14:textId="77777777" w:rsidR="00710894" w:rsidRPr="005744FC" w:rsidRDefault="00710894" w:rsidP="00E67857">
            <w:pPr>
              <w:widowControl w:val="0"/>
              <w:jc w:val="center"/>
              <w:rPr>
                <w:rFonts w:ascii="GHEA Grapalat" w:hAnsi="GHEA Grapalat"/>
                <w:sz w:val="20"/>
                <w:szCs w:val="20"/>
              </w:rPr>
            </w:pPr>
          </w:p>
        </w:tc>
      </w:tr>
    </w:tbl>
    <w:p w14:paraId="5BDBA797" w14:textId="77777777" w:rsidR="00374F4A" w:rsidRPr="00DD2B43" w:rsidRDefault="00374F4A" w:rsidP="00E67857">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E67857">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E67857">
      <w:pPr>
        <w:widowControl w:val="0"/>
        <w:jc w:val="both"/>
        <w:rPr>
          <w:rFonts w:ascii="GHEA Grapalat" w:hAnsi="GHEA Grapalat"/>
          <w:lang w:val="es-ES"/>
        </w:rPr>
      </w:pPr>
    </w:p>
    <w:p w14:paraId="49817F3E" w14:textId="77777777" w:rsidR="00B2572B" w:rsidRPr="000F6C24" w:rsidRDefault="00B2572B" w:rsidP="00E67857">
      <w:pPr>
        <w:widowControl w:val="0"/>
        <w:jc w:val="right"/>
        <w:rPr>
          <w:rFonts w:ascii="GHEA Grapalat" w:hAnsi="GHEA Grapalat"/>
        </w:rPr>
      </w:pPr>
      <w:r w:rsidRPr="009044F1">
        <w:rPr>
          <w:rFonts w:ascii="GHEA Grapalat" w:hAnsi="GHEA Grapalat"/>
        </w:rPr>
        <w:t>М. П.</w:t>
      </w:r>
    </w:p>
    <w:p w14:paraId="07FB3A67" w14:textId="77777777" w:rsidR="00B217BB" w:rsidRDefault="00B217BB" w:rsidP="00E67857">
      <w:pPr>
        <w:rPr>
          <w:rFonts w:ascii="GHEA Grapalat" w:hAnsi="GHEA Grapalat"/>
          <w:b/>
        </w:rPr>
      </w:pPr>
      <w:r>
        <w:rPr>
          <w:rFonts w:ascii="GHEA Grapalat" w:hAnsi="GHEA Grapalat"/>
          <w:b/>
        </w:rPr>
        <w:br w:type="page"/>
      </w:r>
    </w:p>
    <w:p w14:paraId="63E92CB4" w14:textId="5D383DFC" w:rsidR="00C715FB" w:rsidRDefault="00C715FB" w:rsidP="00E67857">
      <w:pPr>
        <w:widowControl w:val="0"/>
        <w:ind w:firstLine="567"/>
        <w:jc w:val="center"/>
        <w:rPr>
          <w:rFonts w:ascii="GHEA Grapalat" w:hAnsi="GHEA Grapalat" w:cs="Sylfaen"/>
          <w:b/>
          <w:bCs/>
          <w:sz w:val="28"/>
          <w:szCs w:val="18"/>
          <w:lang w:val="hy-AM"/>
        </w:rPr>
      </w:pPr>
    </w:p>
    <w:p w14:paraId="4BFC42D4" w14:textId="382E5114" w:rsidR="00B2572B" w:rsidRPr="00B138F3" w:rsidRDefault="00B2572B" w:rsidP="00E67857">
      <w:pPr>
        <w:widowControl w:val="0"/>
        <w:ind w:firstLine="567"/>
        <w:jc w:val="right"/>
        <w:rPr>
          <w:rFonts w:ascii="GHEA Grapalat" w:hAnsi="GHEA Grapalat" w:cs="Arial"/>
          <w:b/>
        </w:rPr>
      </w:pPr>
      <w:r w:rsidRPr="00B138F3">
        <w:rPr>
          <w:rFonts w:ascii="GHEA Grapalat" w:hAnsi="GHEA Grapalat"/>
          <w:b/>
        </w:rPr>
        <w:t xml:space="preserve">Приложение № </w:t>
      </w:r>
      <w:r w:rsidR="001F7821" w:rsidRPr="00B138F3">
        <w:rPr>
          <w:rFonts w:ascii="GHEA Grapalat" w:hAnsi="GHEA Grapalat"/>
          <w:b/>
        </w:rPr>
        <w:t>3</w:t>
      </w:r>
    </w:p>
    <w:p w14:paraId="279CAECF" w14:textId="2D440EA1" w:rsidR="00B2572B" w:rsidRPr="00B138F3" w:rsidRDefault="00B2572B" w:rsidP="00E67857">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01797">
        <w:rPr>
          <w:rFonts w:ascii="GHEA Grapalat" w:hAnsi="GHEA Grapalat"/>
          <w:b/>
          <w:sz w:val="24"/>
          <w:szCs w:val="24"/>
        </w:rPr>
        <w:t>EQ-</w:t>
      </w:r>
      <w:r w:rsidR="004E36FF">
        <w:rPr>
          <w:rFonts w:ascii="GHEA Grapalat" w:hAnsi="GHEA Grapalat"/>
          <w:b/>
          <w:sz w:val="24"/>
          <w:szCs w:val="24"/>
        </w:rPr>
        <w:t>BMAShDzB-</w:t>
      </w:r>
      <w:r w:rsidR="00737615">
        <w:rPr>
          <w:rFonts w:ascii="GHEA Grapalat" w:hAnsi="GHEA Grapalat"/>
          <w:b/>
          <w:sz w:val="24"/>
          <w:szCs w:val="24"/>
        </w:rPr>
        <w:t>26/32</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20"/>
        <w:t>*</w:t>
      </w:r>
    </w:p>
    <w:p w14:paraId="40EB1557" w14:textId="77777777" w:rsidR="00742F7B" w:rsidRPr="00B138F3" w:rsidRDefault="00742F7B" w:rsidP="00E67857">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E67857">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E67857">
      <w:pPr>
        <w:widowControl w:val="0"/>
        <w:ind w:left="567" w:right="565"/>
        <w:jc w:val="center"/>
        <w:rPr>
          <w:rFonts w:ascii="GHEA Grapalat" w:hAnsi="GHEA Grapalat"/>
          <w:b/>
        </w:rPr>
      </w:pPr>
    </w:p>
    <w:p w14:paraId="1FA3B59C" w14:textId="77777777" w:rsidR="00BF7253" w:rsidRPr="00B138F3" w:rsidRDefault="00BF7253" w:rsidP="00E67857">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E67857">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E67857">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E67857">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E67857">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47D1E5C"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7F0292EC"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p>
    <w:p w14:paraId="20CB7055"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3DAA3981" w:rsidR="00BF7253" w:rsidRPr="00D24CB5" w:rsidRDefault="00BF7253"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813760" w:rsidRPr="00813760">
        <w:rPr>
          <w:rFonts w:ascii="GHEA Grapalat" w:eastAsiaTheme="minorHAnsi" w:hAnsi="GHEA Grapalat" w:cstheme="minorBidi"/>
          <w:b/>
          <w:bCs/>
        </w:rPr>
        <w:t>сто двадцать</w:t>
      </w:r>
      <w:r w:rsidR="00813760" w:rsidRPr="00813760">
        <w:rPr>
          <w:rFonts w:ascii="GHEA Grapalat" w:hAnsi="GHEA Grapalat"/>
          <w:b/>
          <w:bCs/>
          <w:i/>
          <w:sz w:val="20"/>
          <w:szCs w:val="20"/>
        </w:rPr>
        <w:t xml:space="preserve"> </w:t>
      </w:r>
      <w:r w:rsidRPr="00813760">
        <w:rPr>
          <w:rFonts w:ascii="GHEA Grapalat" w:eastAsiaTheme="minorHAnsi" w:hAnsi="GHEA Grapalat" w:cstheme="minorBidi"/>
          <w:b/>
          <w:bCs/>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77777777" w:rsidR="00967680" w:rsidRPr="00000327" w:rsidRDefault="00967680"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w:t>
      </w:r>
      <w:r w:rsidRPr="00024B87">
        <w:rPr>
          <w:rFonts w:ascii="GHEA Grapalat" w:eastAsiaTheme="minorHAnsi" w:hAnsi="GHEA Grapalat" w:cstheme="minorBidi"/>
        </w:rPr>
        <w:lastRenderedPageBreak/>
        <w:t>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054D82E5" w14:textId="77777777" w:rsidR="00416905" w:rsidRPr="00BF06D5" w:rsidRDefault="00416905"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E67857">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E67857">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E67857">
      <w:pPr>
        <w:pStyle w:val="BodyTextIndent"/>
        <w:widowControl w:val="0"/>
        <w:spacing w:line="240" w:lineRule="auto"/>
        <w:rPr>
          <w:rFonts w:ascii="GHEA Grapalat" w:hAnsi="GHEA Grapalat" w:cs="Sylfaen"/>
          <w:i w:val="0"/>
          <w:sz w:val="24"/>
          <w:szCs w:val="24"/>
        </w:rPr>
      </w:pPr>
    </w:p>
    <w:p w14:paraId="788334BD" w14:textId="77777777" w:rsidR="00260163" w:rsidRPr="00B138F3" w:rsidRDefault="00260163" w:rsidP="00E67857">
      <w:pPr>
        <w:widowControl w:val="0"/>
        <w:ind w:left="567" w:right="565"/>
        <w:jc w:val="center"/>
        <w:rPr>
          <w:rFonts w:ascii="GHEA Grapalat" w:hAnsi="GHEA Grapalat"/>
          <w:b/>
        </w:rPr>
      </w:pPr>
    </w:p>
    <w:p w14:paraId="5C8B3031" w14:textId="77777777" w:rsidR="00CF2692" w:rsidRPr="00B138F3" w:rsidRDefault="00CF2692" w:rsidP="00E67857">
      <w:pPr>
        <w:widowControl w:val="0"/>
        <w:ind w:left="567" w:right="565"/>
        <w:jc w:val="center"/>
        <w:rPr>
          <w:rFonts w:ascii="GHEA Grapalat" w:hAnsi="GHEA Grapalat"/>
          <w:b/>
        </w:rPr>
      </w:pPr>
    </w:p>
    <w:p w14:paraId="62C4B99D" w14:textId="77777777" w:rsidR="00CF2692" w:rsidRPr="00B138F3" w:rsidRDefault="00CF2692" w:rsidP="00E67857">
      <w:pPr>
        <w:widowControl w:val="0"/>
        <w:ind w:left="567" w:right="565"/>
        <w:jc w:val="center"/>
        <w:rPr>
          <w:rFonts w:ascii="GHEA Grapalat" w:hAnsi="GHEA Grapalat"/>
          <w:b/>
        </w:rPr>
      </w:pPr>
    </w:p>
    <w:p w14:paraId="3011B8DE" w14:textId="77777777" w:rsidR="00CF2692" w:rsidRPr="00B138F3" w:rsidRDefault="00CF2692" w:rsidP="00E67857">
      <w:pPr>
        <w:widowControl w:val="0"/>
        <w:ind w:left="567" w:right="565"/>
        <w:jc w:val="center"/>
        <w:rPr>
          <w:rFonts w:ascii="GHEA Grapalat" w:hAnsi="GHEA Grapalat"/>
          <w:b/>
        </w:rPr>
      </w:pPr>
    </w:p>
    <w:p w14:paraId="5FE0619A" w14:textId="77777777" w:rsidR="001005B0" w:rsidRPr="00C715FB" w:rsidRDefault="007B3F5F" w:rsidP="00E67857">
      <w:pPr>
        <w:widowControl w:val="0"/>
        <w:ind w:firstLine="567"/>
        <w:jc w:val="right"/>
        <w:rPr>
          <w:rFonts w:ascii="GHEA Grapalat" w:hAnsi="GHEA Grapalat"/>
          <w:b/>
        </w:rPr>
      </w:pPr>
      <w:r w:rsidRPr="00C715FB">
        <w:rPr>
          <w:rFonts w:ascii="GHEA Grapalat" w:hAnsi="GHEA Grapalat"/>
          <w:b/>
        </w:rPr>
        <w:t>Приложение № 4</w:t>
      </w:r>
    </w:p>
    <w:p w14:paraId="3E0D4AB5" w14:textId="2F637873" w:rsidR="007B3F5F" w:rsidRPr="00C715FB" w:rsidRDefault="007B3F5F" w:rsidP="00E67857">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4E36FF">
        <w:rPr>
          <w:rFonts w:ascii="GHEA Grapalat" w:hAnsi="GHEA Grapalat"/>
          <w:b/>
        </w:rPr>
        <w:t>открытый конкурс</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4E36FF">
        <w:rPr>
          <w:rFonts w:ascii="GHEA Grapalat" w:hAnsi="GHEA Grapalat"/>
          <w:b/>
        </w:rPr>
        <w:t>BMAShDzB-</w:t>
      </w:r>
      <w:r w:rsidR="00737615">
        <w:rPr>
          <w:rFonts w:ascii="GHEA Grapalat" w:hAnsi="GHEA Grapalat"/>
          <w:b/>
        </w:rPr>
        <w:t>26/32</w:t>
      </w:r>
      <w:r w:rsidRPr="00C715FB">
        <w:rPr>
          <w:rFonts w:ascii="GHEA Grapalat" w:hAnsi="GHEA Grapalat"/>
          <w:b/>
        </w:rPr>
        <w:t>"</w:t>
      </w:r>
      <w:r w:rsidRPr="00C715FB">
        <w:rPr>
          <w:rStyle w:val="FootnoteReference"/>
          <w:rFonts w:ascii="GHEA Grapalat" w:hAnsi="GHEA Grapalat"/>
          <w:b/>
        </w:rPr>
        <w:footnoteReference w:customMarkFollows="1" w:id="21"/>
        <w:t>*</w:t>
      </w:r>
    </w:p>
    <w:p w14:paraId="1EF7D29B" w14:textId="77777777" w:rsidR="002A4554" w:rsidRPr="00C715FB" w:rsidRDefault="002A4554" w:rsidP="00E67857">
      <w:pPr>
        <w:pStyle w:val="BodyTextIndent3"/>
        <w:widowControl w:val="0"/>
        <w:spacing w:line="240" w:lineRule="auto"/>
        <w:jc w:val="center"/>
        <w:rPr>
          <w:rFonts w:ascii="GHEA Grapalat" w:hAnsi="GHEA Grapalat"/>
          <w:sz w:val="24"/>
          <w:szCs w:val="24"/>
        </w:rPr>
      </w:pPr>
    </w:p>
    <w:p w14:paraId="24573769" w14:textId="77777777" w:rsidR="0016001A" w:rsidRPr="00C715FB" w:rsidRDefault="0016001A" w:rsidP="00E67857">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E67857">
      <w:pPr>
        <w:widowControl w:val="0"/>
        <w:ind w:left="567" w:right="565"/>
        <w:jc w:val="center"/>
        <w:rPr>
          <w:rFonts w:ascii="GHEA Grapalat" w:hAnsi="GHEA Grapalat"/>
          <w:b/>
        </w:rPr>
      </w:pPr>
      <w:r w:rsidRPr="00C715FB">
        <w:rPr>
          <w:rFonts w:ascii="GHEA Grapalat" w:hAnsi="GHEA Grapalat"/>
          <w:b/>
        </w:rPr>
        <w:lastRenderedPageBreak/>
        <w:t>(обеспечение квалификации)</w:t>
      </w:r>
    </w:p>
    <w:p w14:paraId="2715AD3D" w14:textId="77777777" w:rsidR="007B3F5F" w:rsidRPr="00C715FB" w:rsidRDefault="007B3F5F" w:rsidP="00E67857">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E67857">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E67857">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E67857">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E67857">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E67857">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E67857">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77777777" w:rsidR="007B3F5F" w:rsidRPr="00C715FB" w:rsidRDefault="007B3F5F" w:rsidP="00E67857">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04C226D6"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2758A2CE" w14:textId="77777777" w:rsidR="007B3F5F" w:rsidRPr="00C715FB" w:rsidRDefault="007B3F5F"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180DE8B7" w14:textId="77777777" w:rsidR="005A6E91" w:rsidRPr="00C715FB" w:rsidRDefault="005A6E91" w:rsidP="00E67857">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E67857">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E67857">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 xml:space="preserve"> HYPERLINK "http://www.procurement.am" </w:instrText>
      </w:r>
      <w:r>
        <w:fldChar w:fldCharType="separate"/>
      </w:r>
      <w:r w:rsidR="00702A06" w:rsidRPr="00C715FB">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C715FB">
        <w:rPr>
          <w:rFonts w:ascii="GHEA Grapalat" w:eastAsiaTheme="minorHAnsi" w:hAnsi="GHEA Grapalat" w:cstheme="minorBidi"/>
        </w:rPr>
        <w:t xml:space="preserve"> .</w:t>
      </w:r>
    </w:p>
    <w:p w14:paraId="223B2F8F"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E67857">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E67857">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E67857">
      <w:pPr>
        <w:widowControl w:val="0"/>
        <w:ind w:left="567" w:right="565"/>
        <w:jc w:val="center"/>
        <w:rPr>
          <w:rFonts w:ascii="GHEA Grapalat" w:hAnsi="GHEA Grapalat"/>
          <w:b/>
        </w:rPr>
      </w:pPr>
    </w:p>
    <w:p w14:paraId="7AA9742F" w14:textId="77777777" w:rsidR="00CF2692" w:rsidRPr="00C715FB" w:rsidRDefault="00CF2692" w:rsidP="00E67857">
      <w:pPr>
        <w:widowControl w:val="0"/>
        <w:ind w:left="567" w:right="565"/>
        <w:jc w:val="center"/>
        <w:rPr>
          <w:rFonts w:ascii="GHEA Grapalat" w:hAnsi="GHEA Grapalat"/>
          <w:b/>
        </w:rPr>
      </w:pPr>
    </w:p>
    <w:p w14:paraId="51DB381E" w14:textId="77777777" w:rsidR="007B3F5F" w:rsidRPr="00C715FB" w:rsidRDefault="007B3F5F" w:rsidP="00E67857">
      <w:pPr>
        <w:widowControl w:val="0"/>
        <w:ind w:left="567" w:right="565"/>
        <w:jc w:val="center"/>
        <w:rPr>
          <w:rFonts w:ascii="GHEA Grapalat" w:hAnsi="GHEA Grapalat"/>
          <w:b/>
        </w:rPr>
      </w:pPr>
    </w:p>
    <w:p w14:paraId="6204B947" w14:textId="77777777" w:rsidR="00CF2692" w:rsidRPr="00C715FB" w:rsidRDefault="00CF2692" w:rsidP="00E67857">
      <w:pPr>
        <w:widowControl w:val="0"/>
        <w:ind w:left="567" w:right="565"/>
        <w:jc w:val="center"/>
        <w:rPr>
          <w:rFonts w:ascii="GHEA Grapalat" w:hAnsi="GHEA Grapalat"/>
          <w:b/>
        </w:rPr>
      </w:pPr>
    </w:p>
    <w:p w14:paraId="6883EB0D" w14:textId="51421C69" w:rsidR="00CB2230" w:rsidRPr="00C715FB" w:rsidRDefault="00CB2230" w:rsidP="00E67857">
      <w:pPr>
        <w:rPr>
          <w:rFonts w:ascii="GHEA Grapalat" w:hAnsi="GHEA Grapalat"/>
          <w:b/>
        </w:rPr>
      </w:pPr>
    </w:p>
    <w:p w14:paraId="27DD4018" w14:textId="77777777" w:rsidR="001F6F04" w:rsidRPr="00C715FB" w:rsidRDefault="001F6F04" w:rsidP="00E67857">
      <w:pPr>
        <w:widowControl w:val="0"/>
        <w:ind w:firstLine="567"/>
        <w:jc w:val="right"/>
        <w:rPr>
          <w:rFonts w:ascii="GHEA Grapalat" w:hAnsi="GHEA Grapalat"/>
          <w:b/>
        </w:rPr>
      </w:pPr>
      <w:r w:rsidRPr="00C715FB">
        <w:rPr>
          <w:rFonts w:ascii="GHEA Grapalat" w:hAnsi="GHEA Grapalat"/>
          <w:b/>
        </w:rPr>
        <w:t>Приложение № 4.1</w:t>
      </w:r>
    </w:p>
    <w:p w14:paraId="6DF0A18C" w14:textId="144C8CD7" w:rsidR="001F6F04" w:rsidRPr="00C715FB" w:rsidRDefault="001F6F04" w:rsidP="00E67857">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4E36FF">
        <w:rPr>
          <w:rFonts w:ascii="GHEA Grapalat" w:hAnsi="GHEA Grapalat"/>
          <w:b/>
        </w:rPr>
        <w:t>открытый конкурс</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4E36FF">
        <w:rPr>
          <w:rFonts w:ascii="GHEA Grapalat" w:hAnsi="GHEA Grapalat"/>
          <w:b/>
        </w:rPr>
        <w:t>BMAShDzB-</w:t>
      </w:r>
      <w:r w:rsidR="00737615">
        <w:rPr>
          <w:rFonts w:ascii="GHEA Grapalat" w:hAnsi="GHEA Grapalat"/>
          <w:b/>
        </w:rPr>
        <w:t>26/32</w:t>
      </w:r>
      <w:r w:rsidRPr="00C715FB">
        <w:rPr>
          <w:rFonts w:ascii="GHEA Grapalat" w:hAnsi="GHEA Grapalat"/>
          <w:b/>
        </w:rPr>
        <w:t>"</w:t>
      </w:r>
      <w:r w:rsidRPr="00C715FB">
        <w:rPr>
          <w:rStyle w:val="FootnoteReference"/>
          <w:rFonts w:ascii="GHEA Grapalat" w:hAnsi="GHEA Grapalat"/>
          <w:b/>
          <w:sz w:val="36"/>
          <w:szCs w:val="36"/>
        </w:rPr>
        <w:footnoteReference w:customMarkFollows="1" w:id="22"/>
        <w:t>*</w:t>
      </w:r>
    </w:p>
    <w:p w14:paraId="437266FA" w14:textId="77777777" w:rsidR="00520508" w:rsidRPr="00C715FB" w:rsidRDefault="00520508" w:rsidP="00E67857">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16E56D0C" w14:textId="77777777" w:rsidR="00520508" w:rsidRPr="00C715FB" w:rsidRDefault="00520508" w:rsidP="00E67857">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7A95323C" w14:textId="77777777" w:rsidR="00520508" w:rsidRPr="00C715FB" w:rsidRDefault="00520508" w:rsidP="00E67857">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w:t>
      </w:r>
      <w:r w:rsidRPr="00C715FB">
        <w:rPr>
          <w:rFonts w:ascii="GHEA Grapalat" w:eastAsiaTheme="minorHAnsi" w:hAnsi="GHEA Grapalat" w:cstheme="minorBidi"/>
        </w:rPr>
        <w:lastRenderedPageBreak/>
        <w:t xml:space="preserve">предусмотренных договором (далее-договор)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48B50F93" w14:textId="77777777" w:rsidR="00520508" w:rsidRPr="00C715FB" w:rsidRDefault="00520508" w:rsidP="00E67857">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w:t>
      </w:r>
      <w:r w:rsidR="00506873" w:rsidRPr="00C715FB">
        <w:rPr>
          <w:rStyle w:val="Strong"/>
          <w:rFonts w:ascii="GHEA Grapalat" w:hAnsi="GHEA Grapalat"/>
          <w:b w:val="0"/>
          <w:sz w:val="18"/>
          <w:szCs w:val="18"/>
        </w:rPr>
        <w:t xml:space="preserve">                                 </w:t>
      </w:r>
      <w:r w:rsidRPr="00C715FB">
        <w:rPr>
          <w:rStyle w:val="Strong"/>
          <w:rFonts w:ascii="GHEA Grapalat" w:hAnsi="GHEA Grapalat"/>
          <w:b w:val="0"/>
          <w:sz w:val="18"/>
          <w:szCs w:val="18"/>
        </w:rPr>
        <w:t>номер заключаемого договора</w:t>
      </w:r>
    </w:p>
    <w:p w14:paraId="652343E8" w14:textId="77777777" w:rsidR="00520508" w:rsidRPr="00C715FB" w:rsidRDefault="00520508" w:rsidP="00E67857">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4F0FC64" w14:textId="77777777" w:rsidR="00520508" w:rsidRPr="00C715FB" w:rsidRDefault="00520508" w:rsidP="00E67857">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7C0F4B63"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71CC049B" w14:textId="77777777" w:rsidR="00520508" w:rsidRPr="00C715FB" w:rsidRDefault="00520508" w:rsidP="00E67857">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3AD9A106" w14:textId="77777777" w:rsidR="00520508" w:rsidRPr="00C715FB" w:rsidRDefault="00520508" w:rsidP="00E67857">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4A03409D" w14:textId="77777777" w:rsidR="00520508" w:rsidRPr="00C715FB" w:rsidRDefault="00520508" w:rsidP="00E67857">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79D2B447"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235B018E"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5575E81"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4F6DE8"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банка</w:t>
      </w:r>
      <w:r w:rsidR="00697031" w:rsidRPr="00C715FB">
        <w:rPr>
          <w:rFonts w:ascii="GHEA Grapalat" w:eastAsiaTheme="minorHAnsi" w:hAnsi="GHEA Grapalat" w:cstheme="minorBidi"/>
          <w:sz w:val="18"/>
          <w:szCs w:val="18"/>
        </w:rPr>
        <w:t xml:space="preserve"> </w:t>
      </w:r>
    </w:p>
    <w:p w14:paraId="33D1645D"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rPr>
      </w:pPr>
    </w:p>
    <w:p w14:paraId="0304140A"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4E81655A"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5519FD7F"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232E72"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При выплате суммы гарантии учитываются вычеты из суммы гарантии на основании </w:t>
      </w:r>
      <w:r w:rsidR="005613D6" w:rsidRPr="00C715FB">
        <w:rPr>
          <w:rFonts w:ascii="GHEA Grapalat" w:eastAsiaTheme="minorHAnsi" w:hAnsi="GHEA Grapalat" w:cstheme="minorBidi"/>
          <w:lang w:val="hy-AM"/>
        </w:rPr>
        <w:t xml:space="preserve">двухсторонне утвержденного </w:t>
      </w:r>
      <w:r w:rsidR="00D27BE8" w:rsidRPr="00C715FB">
        <w:rPr>
          <w:rFonts w:ascii="GHEA Grapalat" w:eastAsiaTheme="minorHAnsi" w:hAnsi="GHEA Grapalat" w:cstheme="minorBidi"/>
        </w:rPr>
        <w:t>акта (актов) сдачи-приемки</w:t>
      </w:r>
      <w:r w:rsidRPr="00C715FB">
        <w:rPr>
          <w:rFonts w:ascii="GHEA Grapalat" w:eastAsiaTheme="minorHAnsi" w:hAnsi="GHEA Grapalat" w:cstheme="minorBidi"/>
        </w:rPr>
        <w:t xml:space="preserve"> между бенефициаром и принципалом </w:t>
      </w:r>
      <w:r w:rsidR="005613D6" w:rsidRPr="00C715FB">
        <w:rPr>
          <w:rFonts w:ascii="GHEA Grapalat" w:eastAsiaTheme="minorHAnsi" w:hAnsi="GHEA Grapalat" w:cstheme="minorBidi"/>
        </w:rPr>
        <w:t>в рамках исполнения договора</w:t>
      </w:r>
      <w:r w:rsidR="005613D6" w:rsidRPr="00C715FB">
        <w:rPr>
          <w:rFonts w:ascii="GHEA Grapalat" w:eastAsiaTheme="minorHAnsi" w:hAnsi="GHEA Grapalat" w:cstheme="minorBidi"/>
          <w:lang w:val="hy-AM"/>
        </w:rPr>
        <w:t xml:space="preserve"> и</w:t>
      </w:r>
      <w:r w:rsidR="005613D6" w:rsidRPr="00C715FB">
        <w:rPr>
          <w:rFonts w:ascii="GHEA Grapalat" w:eastAsiaTheme="minorHAnsi" w:hAnsi="GHEA Grapalat" w:cstheme="minorBidi"/>
        </w:rPr>
        <w:t xml:space="preserve"> представленн</w:t>
      </w:r>
      <w:r w:rsidR="005613D6" w:rsidRPr="00C715FB">
        <w:rPr>
          <w:rFonts w:ascii="GHEA Grapalat" w:eastAsiaTheme="minorHAnsi" w:hAnsi="GHEA Grapalat" w:cstheme="minorBidi"/>
          <w:lang w:val="hy-AM"/>
        </w:rPr>
        <w:t>ого принципалом</w:t>
      </w:r>
      <w:r w:rsidR="005613D6" w:rsidRPr="00C715FB">
        <w:rPr>
          <w:rFonts w:ascii="GHEA Grapalat" w:eastAsiaTheme="minorHAnsi" w:hAnsi="GHEA Grapalat" w:cstheme="minorBidi"/>
        </w:rPr>
        <w:t xml:space="preserve"> лицу</w:t>
      </w:r>
      <w:r w:rsidR="00A5482B" w:rsidRPr="00C715FB">
        <w:rPr>
          <w:rFonts w:ascii="GHEA Grapalat" w:eastAsiaTheme="minorHAnsi" w:hAnsi="GHEA Grapalat" w:cstheme="minorBidi"/>
        </w:rPr>
        <w:t xml:space="preserve"> </w:t>
      </w:r>
      <w:r w:rsidR="005613D6" w:rsidRPr="00C715FB">
        <w:rPr>
          <w:rFonts w:ascii="GHEA Grapalat" w:eastAsiaTheme="minorHAnsi" w:hAnsi="GHEA Grapalat" w:cstheme="minorBidi"/>
        </w:rPr>
        <w:t xml:space="preserve"> давшему гарантию</w:t>
      </w:r>
      <w:r w:rsidRPr="00C715FB">
        <w:rPr>
          <w:rFonts w:ascii="GHEA Grapalat" w:eastAsiaTheme="minorHAnsi" w:hAnsi="GHEA Grapalat" w:cstheme="minorBidi"/>
        </w:rPr>
        <w:t>.</w:t>
      </w:r>
    </w:p>
    <w:p w14:paraId="611ECCC6" w14:textId="77777777" w:rsidR="00520508" w:rsidRPr="00C715FB" w:rsidRDefault="00520508" w:rsidP="00E67857">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5A2A763"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7BFC6A89" w14:textId="77777777" w:rsidR="00520508" w:rsidRPr="00C715FB" w:rsidRDefault="00520508"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1D90076D" w14:textId="77777777" w:rsidR="00520508" w:rsidRPr="00C715FB" w:rsidRDefault="00520508"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979AB9A"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BB905F8" w14:textId="77777777" w:rsidR="00EB1A78" w:rsidRPr="00C715FB"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5426B876" w14:textId="77777777" w:rsidR="00EB1A78" w:rsidRPr="00C715FB"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6C7F57A3" w14:textId="77777777" w:rsidR="00EB1A78" w:rsidRPr="00C715FB"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6C520112" w14:textId="77777777" w:rsidR="00EB1A78" w:rsidRPr="00C715FB" w:rsidRDefault="00EB1A78" w:rsidP="00E67857">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21000F4B" w14:textId="77777777" w:rsidR="00EB1A78" w:rsidRPr="00C715FB" w:rsidRDefault="00EB1A78"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1A577E8C" w14:textId="77777777" w:rsidR="00EB1A78" w:rsidRPr="00C715FB" w:rsidRDefault="00EB1A78" w:rsidP="00E67857">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D47545"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крайн</w:t>
      </w:r>
      <w:r w:rsidR="00A265BE"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299E9395" w14:textId="77777777" w:rsidR="00183022" w:rsidRPr="00C715FB" w:rsidRDefault="00183022" w:rsidP="00E67857">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721A7B"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721A7B"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439082FC" w14:textId="77777777" w:rsidR="00520508" w:rsidRPr="00C715FB" w:rsidRDefault="00520508"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9FDDECE"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3B5955D6" w14:textId="77777777" w:rsidR="00520508" w:rsidRPr="00C715FB" w:rsidRDefault="0052050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D3EB3C7" w14:textId="77777777" w:rsidR="00520508" w:rsidRPr="00C715FB" w:rsidRDefault="00520508"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EA7FB2" w:rsidRPr="00C715FB">
        <w:rPr>
          <w:rFonts w:eastAsiaTheme="minorHAnsi" w:cstheme="minorBidi"/>
        </w:rPr>
        <w:t xml:space="preserve">        </w:t>
      </w:r>
      <w:r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1983CC9C"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lastRenderedPageBreak/>
        <w:t>копии внесенных  в него изменений, дополнительных соглашений,</w:t>
      </w:r>
    </w:p>
    <w:p w14:paraId="704D4520"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F61CF44"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 xml:space="preserve"> HYPERLINK "http://www.procurement.am" </w:instrText>
      </w:r>
      <w:r>
        <w:fldChar w:fldCharType="separate"/>
      </w:r>
      <w:r w:rsidRPr="00C715FB">
        <w:rPr>
          <w:rStyle w:val="Hyperlink"/>
          <w:rFonts w:ascii="GHEA Grapalat" w:hAnsi="GHEA Grapalat"/>
          <w:color w:val="auto"/>
          <w:sz w:val="20"/>
          <w:szCs w:val="20"/>
          <w:lang w:val="hy-AM"/>
        </w:rPr>
        <w:t>www.procurement.am</w:t>
      </w:r>
      <w:r>
        <w:rPr>
          <w:rStyle w:val="Hyperlink"/>
          <w:rFonts w:ascii="GHEA Grapalat" w:hAnsi="GHEA Grapalat"/>
          <w:color w:val="auto"/>
          <w:sz w:val="20"/>
          <w:szCs w:val="20"/>
          <w:lang w:val="hy-AM"/>
        </w:rPr>
        <w:fldChar w:fldCharType="end"/>
      </w:r>
      <w:r w:rsidRPr="00C715FB">
        <w:rPr>
          <w:rFonts w:ascii="GHEA Grapalat" w:eastAsiaTheme="minorHAnsi" w:hAnsi="GHEA Grapalat" w:cstheme="minorBidi"/>
        </w:rPr>
        <w:t xml:space="preserve"> .</w:t>
      </w:r>
    </w:p>
    <w:p w14:paraId="46593A3F"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81C54DB" w14:textId="77777777" w:rsidR="005613D6" w:rsidRPr="00C715FB" w:rsidRDefault="000C3BD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3) </w:t>
      </w:r>
      <w:r w:rsidR="005613D6" w:rsidRPr="00C715FB">
        <w:rPr>
          <w:rFonts w:ascii="GHEA Grapalat" w:eastAsiaTheme="minorHAnsi" w:hAnsi="GHEA Grapalat" w:cstheme="minorBidi"/>
          <w:lang w:val="hy-AM"/>
        </w:rPr>
        <w:t xml:space="preserve">двухсторонне </w:t>
      </w:r>
      <w:r w:rsidR="005613D6" w:rsidRPr="00C715F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5613D6" w:rsidRPr="00C715FB">
        <w:rPr>
          <w:rFonts w:ascii="GHEA Grapalat" w:eastAsiaTheme="minorHAnsi" w:hAnsi="GHEA Grapalat" w:cstheme="minorBidi"/>
          <w:lang w:val="hy-AM"/>
        </w:rPr>
        <w:t xml:space="preserve"> </w:t>
      </w:r>
      <w:r w:rsidR="005613D6" w:rsidRPr="00C715FB">
        <w:rPr>
          <w:rFonts w:ascii="GHEA Grapalat" w:eastAsiaTheme="minorHAnsi" w:hAnsi="GHEA Grapalat" w:cstheme="minorBidi"/>
        </w:rPr>
        <w:t>(</w:t>
      </w:r>
      <w:r w:rsidR="005613D6" w:rsidRPr="00C715FB">
        <w:rPr>
          <w:rFonts w:ascii="GHEA Grapalat" w:eastAsiaTheme="minorHAnsi" w:hAnsi="GHEA Grapalat" w:cstheme="minorBidi"/>
          <w:lang w:val="hy-AM"/>
        </w:rPr>
        <w:t>их</w:t>
      </w:r>
      <w:r w:rsidR="005613D6" w:rsidRPr="00C715FB">
        <w:rPr>
          <w:rFonts w:ascii="GHEA Grapalat" w:eastAsiaTheme="minorHAnsi" w:hAnsi="GHEA Grapalat" w:cstheme="minorBidi"/>
        </w:rPr>
        <w:t xml:space="preserve">) копии. </w:t>
      </w:r>
    </w:p>
    <w:p w14:paraId="21F04AD3" w14:textId="77777777" w:rsidR="000C3BD3" w:rsidRPr="00C715FB" w:rsidRDefault="000C3BD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733E65"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22D75F1"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51282CE"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2230F407"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B0E6631" w14:textId="77777777" w:rsidR="00520508" w:rsidRPr="00C715FB" w:rsidRDefault="00520508"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027341BE" w14:textId="77777777" w:rsidR="00520508" w:rsidRPr="00C715FB" w:rsidRDefault="00520508" w:rsidP="00E67857">
      <w:pPr>
        <w:pStyle w:val="NormalWeb"/>
        <w:shd w:val="clear" w:color="auto" w:fill="FFFFFF"/>
        <w:spacing w:before="0" w:beforeAutospacing="0" w:after="0" w:afterAutospacing="0"/>
        <w:ind w:firstLine="375"/>
        <w:rPr>
          <w:rFonts w:ascii="GHEA Grapalat" w:eastAsiaTheme="minorHAnsi" w:hAnsi="GHEA Grapalat" w:cstheme="minorBidi"/>
        </w:rPr>
      </w:pPr>
    </w:p>
    <w:p w14:paraId="1AADC4A2" w14:textId="77777777" w:rsidR="00520508" w:rsidRPr="00C715FB" w:rsidRDefault="00520508"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75D2D95" w14:textId="77777777" w:rsidR="00520508" w:rsidRPr="00C715FB" w:rsidRDefault="00520508"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CAA767B"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2904637"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E29DCC"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hAnsi="GHEA Grapalat"/>
          <w:sz w:val="20"/>
          <w:szCs w:val="20"/>
        </w:rPr>
      </w:pPr>
    </w:p>
    <w:p w14:paraId="37CC7194"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392E05C5"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5A02997"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C684338"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26E7B27B" w14:textId="77777777" w:rsidR="00520508" w:rsidRPr="00C715FB" w:rsidRDefault="00520508" w:rsidP="00E67857">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21B6EB2F"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C76CDB5" w14:textId="77777777" w:rsidR="000B740C" w:rsidRPr="00572A57" w:rsidRDefault="000B740C" w:rsidP="00E67857">
      <w:pPr>
        <w:widowControl w:val="0"/>
        <w:contextualSpacing/>
        <w:jc w:val="right"/>
        <w:rPr>
          <w:rFonts w:ascii="GHEA Grapalat" w:hAnsi="GHEA Grapalat" w:cs="GHEA Grapalat"/>
          <w:b/>
          <w:i/>
          <w:sz w:val="22"/>
          <w:szCs w:val="22"/>
        </w:rPr>
      </w:pPr>
      <w:r w:rsidRPr="00594D27">
        <w:rPr>
          <w:rFonts w:ascii="GHEA Grapalat" w:hAnsi="GHEA Grapalat"/>
          <w:b/>
          <w:i/>
          <w:sz w:val="22"/>
          <w:szCs w:val="22"/>
        </w:rPr>
        <w:t>Приложение № 4.</w:t>
      </w:r>
      <w:r w:rsidRPr="00572A57">
        <w:rPr>
          <w:rFonts w:ascii="GHEA Grapalat" w:hAnsi="GHEA Grapalat"/>
          <w:b/>
          <w:i/>
          <w:sz w:val="22"/>
          <w:szCs w:val="22"/>
        </w:rPr>
        <w:t>2</w:t>
      </w:r>
    </w:p>
    <w:p w14:paraId="74BE8EC3" w14:textId="0BBE3CF6" w:rsidR="000B740C" w:rsidRPr="00594D27" w:rsidRDefault="000B740C" w:rsidP="00E67857">
      <w:pPr>
        <w:widowControl w:val="0"/>
        <w:contextualSpacing/>
        <w:jc w:val="right"/>
        <w:rPr>
          <w:rFonts w:ascii="GHEA Grapalat" w:hAnsi="GHEA Grapalat" w:cs="GHEA Grapalat"/>
          <w:b/>
          <w:i/>
          <w:sz w:val="22"/>
          <w:szCs w:val="22"/>
        </w:rPr>
      </w:pPr>
      <w:r w:rsidRPr="00594D27">
        <w:rPr>
          <w:rFonts w:ascii="GHEA Grapalat" w:hAnsi="GHEA Grapalat"/>
          <w:b/>
          <w:i/>
          <w:sz w:val="22"/>
          <w:szCs w:val="22"/>
        </w:rPr>
        <w:t xml:space="preserve">к Приглашению на </w:t>
      </w:r>
      <w:r>
        <w:rPr>
          <w:rFonts w:ascii="GHEA Grapalat" w:hAnsi="GHEA Grapalat"/>
          <w:b/>
          <w:i/>
          <w:sz w:val="22"/>
          <w:szCs w:val="22"/>
        </w:rPr>
        <w:t>открытый конкурс</w:t>
      </w:r>
      <w:r w:rsidRPr="00594D27">
        <w:rPr>
          <w:rFonts w:ascii="GHEA Grapalat" w:hAnsi="GHEA Grapalat" w:cs="GHEA Grapalat"/>
          <w:b/>
          <w:i/>
          <w:sz w:val="22"/>
          <w:szCs w:val="22"/>
        </w:rPr>
        <w:br/>
      </w:r>
      <w:r w:rsidRPr="00594D27">
        <w:rPr>
          <w:rFonts w:ascii="GHEA Grapalat" w:hAnsi="GHEA Grapalat"/>
          <w:b/>
          <w:i/>
          <w:sz w:val="22"/>
          <w:szCs w:val="22"/>
        </w:rPr>
        <w:t>под кодом "</w:t>
      </w:r>
      <w:r>
        <w:rPr>
          <w:rFonts w:ascii="GHEA Grapalat" w:hAnsi="GHEA Grapalat"/>
          <w:b/>
          <w:i/>
          <w:sz w:val="22"/>
          <w:szCs w:val="22"/>
        </w:rPr>
        <w:t>EQ-BMAShDzB-</w:t>
      </w:r>
      <w:r w:rsidR="00737615">
        <w:rPr>
          <w:rFonts w:ascii="GHEA Grapalat" w:hAnsi="GHEA Grapalat"/>
          <w:b/>
          <w:i/>
          <w:sz w:val="22"/>
          <w:szCs w:val="22"/>
        </w:rPr>
        <w:t>26/32</w:t>
      </w:r>
      <w:r w:rsidRPr="00594D27">
        <w:rPr>
          <w:rFonts w:ascii="GHEA Grapalat" w:hAnsi="GHEA Grapalat"/>
          <w:b/>
          <w:i/>
          <w:sz w:val="22"/>
          <w:szCs w:val="22"/>
        </w:rPr>
        <w:t>"</w:t>
      </w:r>
      <w:r w:rsidRPr="00594D27">
        <w:rPr>
          <w:rStyle w:val="FootnoteReference"/>
          <w:rFonts w:ascii="GHEA Grapalat" w:hAnsi="GHEA Grapalat"/>
          <w:b/>
          <w:i/>
          <w:sz w:val="22"/>
          <w:szCs w:val="22"/>
        </w:rPr>
        <w:footnoteReference w:customMarkFollows="1" w:id="23"/>
        <w:t>*</w:t>
      </w:r>
    </w:p>
    <w:p w14:paraId="4D77D257" w14:textId="77777777" w:rsidR="000B740C" w:rsidRPr="00B138F3" w:rsidRDefault="000B740C" w:rsidP="00E67857">
      <w:pPr>
        <w:widowControl w:val="0"/>
        <w:jc w:val="center"/>
        <w:rPr>
          <w:rFonts w:ascii="GHEA Grapalat" w:hAnsi="GHEA Grapalat"/>
          <w:b/>
          <w:sz w:val="22"/>
          <w:szCs w:val="22"/>
        </w:rPr>
      </w:pPr>
    </w:p>
    <w:p w14:paraId="08CD250E" w14:textId="77777777" w:rsidR="000B740C" w:rsidRPr="00B138F3" w:rsidRDefault="000B740C" w:rsidP="00E67857">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41134E92" w14:textId="77777777" w:rsidR="000B740C" w:rsidRPr="00B138F3" w:rsidRDefault="000B740C" w:rsidP="00E67857">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B740C" w:rsidRPr="00B138F3" w14:paraId="0E010D72" w14:textId="77777777" w:rsidTr="00CD796B">
        <w:tc>
          <w:tcPr>
            <w:tcW w:w="4786" w:type="dxa"/>
          </w:tcPr>
          <w:p w14:paraId="1CBA11A1" w14:textId="77777777" w:rsidR="000B740C" w:rsidRPr="00B138F3" w:rsidRDefault="000B740C" w:rsidP="00E67857">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2943181E" w14:textId="77777777" w:rsidR="000B740C" w:rsidRPr="00B138F3" w:rsidRDefault="000B740C" w:rsidP="00E67857">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4"/>
              <w:t>**</w:t>
            </w:r>
          </w:p>
        </w:tc>
      </w:tr>
    </w:tbl>
    <w:p w14:paraId="596D7A05" w14:textId="77777777" w:rsidR="000B740C" w:rsidRPr="00B138F3" w:rsidRDefault="000B740C" w:rsidP="00E67857">
      <w:pPr>
        <w:widowControl w:val="0"/>
        <w:rPr>
          <w:rFonts w:ascii="GHEA Grapalat" w:hAnsi="GHEA Grapalat" w:cs="GHEA Grapalat"/>
          <w:b/>
          <w:sz w:val="22"/>
          <w:szCs w:val="22"/>
        </w:rPr>
      </w:pPr>
    </w:p>
    <w:p w14:paraId="57EF0714" w14:textId="77777777" w:rsidR="000B740C" w:rsidRPr="00B138F3" w:rsidRDefault="000B740C" w:rsidP="00E67857">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07EF6E60" w14:textId="77777777" w:rsidR="000B740C" w:rsidRPr="00B138F3" w:rsidRDefault="000B740C" w:rsidP="00E67857">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0769FFC4" w14:textId="77777777" w:rsidR="000B740C" w:rsidRPr="00B138F3" w:rsidRDefault="000B740C" w:rsidP="00E67857">
      <w:pPr>
        <w:widowControl w:val="0"/>
        <w:jc w:val="both"/>
        <w:rPr>
          <w:rFonts w:ascii="GHEA Grapalat" w:hAnsi="GHEA Grapalat"/>
          <w:sz w:val="22"/>
          <w:szCs w:val="22"/>
          <w:lang w:val="en-US"/>
        </w:rPr>
      </w:pPr>
      <w:r w:rsidRPr="00B138F3">
        <w:rPr>
          <w:rFonts w:ascii="GHEA Grapalat" w:hAnsi="GHEA Grapalat"/>
          <w:sz w:val="22"/>
          <w:szCs w:val="22"/>
          <w:lang w:val="en-US"/>
        </w:rPr>
        <w:lastRenderedPageBreak/>
        <w:t>_________________________________________________________________________</w:t>
      </w:r>
    </w:p>
    <w:p w14:paraId="0885C019" w14:textId="77777777" w:rsidR="000B740C" w:rsidRPr="00B138F3" w:rsidRDefault="000B740C" w:rsidP="00E67857">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E2733E9" w14:textId="77777777" w:rsidR="000B740C" w:rsidRPr="00B138F3" w:rsidRDefault="000B740C" w:rsidP="00E67857">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0FF274C" w14:textId="77777777" w:rsidR="000B740C" w:rsidRPr="00B138F3" w:rsidRDefault="000B740C" w:rsidP="00E67857">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2793442F" w14:textId="77777777" w:rsidR="000B740C" w:rsidRPr="00B138F3" w:rsidRDefault="000B740C" w:rsidP="00E67857">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57AB940B" w14:textId="77777777" w:rsidR="000B740C" w:rsidRPr="00B138F3" w:rsidRDefault="000B740C" w:rsidP="00E67857">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6C5B4315" w14:textId="77777777" w:rsidR="000B740C" w:rsidRPr="00B138F3" w:rsidRDefault="000B740C" w:rsidP="00E67857">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04297BB6" w14:textId="77777777" w:rsidR="000B740C" w:rsidRPr="00B138F3" w:rsidRDefault="000B740C" w:rsidP="00E67857">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67BAAFE" w14:textId="77777777" w:rsidR="000B740C" w:rsidRPr="00B138F3" w:rsidRDefault="000B740C" w:rsidP="00E6785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15B9CC1"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029960B9"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1204D0F"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F39069A"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9BF1DBC"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3E47C55"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F8283DA"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D08F3CD"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7B7DBC63"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1B115A8"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w:t>
      </w:r>
      <w:r w:rsidRPr="00B138F3">
        <w:rPr>
          <w:rFonts w:ascii="GHEA Grapalat" w:hAnsi="GHEA Grapalat"/>
          <w:sz w:val="22"/>
          <w:szCs w:val="22"/>
        </w:rPr>
        <w:lastRenderedPageBreak/>
        <w:t>плательщик в течение 2 (двух) рабочих дней после получения платежного требования должен в письменной форме уведомить Заказчика.</w:t>
      </w:r>
    </w:p>
    <w:p w14:paraId="219892E4"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5480BE4" w14:textId="77777777" w:rsidR="000B740C" w:rsidRPr="00185BB2" w:rsidRDefault="000B740C" w:rsidP="00E67857">
      <w:pPr>
        <w:widowControl w:val="0"/>
        <w:jc w:val="center"/>
        <w:rPr>
          <w:rFonts w:ascii="GHEA Grapalat" w:hAnsi="GHEA Grapalat"/>
          <w:b/>
          <w:sz w:val="22"/>
          <w:szCs w:val="22"/>
        </w:rPr>
      </w:pPr>
      <w:r w:rsidRPr="00B138F3">
        <w:rPr>
          <w:rFonts w:ascii="GHEA Grapalat" w:hAnsi="GHEA Grapalat"/>
          <w:b/>
          <w:sz w:val="22"/>
          <w:szCs w:val="22"/>
        </w:rPr>
        <w:t>2. Иные условия</w:t>
      </w:r>
    </w:p>
    <w:p w14:paraId="67FD2C93" w14:textId="77777777" w:rsidR="000B740C" w:rsidRPr="00B138F3" w:rsidRDefault="000B740C" w:rsidP="00E67857">
      <w:pPr>
        <w:widowControl w:val="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76A40241"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0CF76550"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09F65E8B" w14:textId="77777777" w:rsidR="000B740C" w:rsidRPr="00B138F3" w:rsidDel="00A13215"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B95C1FA" w14:textId="77777777" w:rsidR="000B740C" w:rsidRPr="00EC1F84" w:rsidRDefault="000B740C" w:rsidP="00E6785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B3F7899" w14:textId="77777777" w:rsidR="000B740C" w:rsidRPr="00B138F3" w:rsidRDefault="000B740C" w:rsidP="00E67857">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5D026B2F" w14:textId="77777777" w:rsidR="000B740C" w:rsidRPr="00CC28E2" w:rsidRDefault="000B740C" w:rsidP="00E67857">
      <w:pPr>
        <w:widowControl w:val="0"/>
        <w:jc w:val="both"/>
        <w:rPr>
          <w:rFonts w:ascii="GHEA Grapalat" w:hAnsi="GHEA Grapalat"/>
          <w:sz w:val="22"/>
          <w:szCs w:val="22"/>
        </w:rPr>
      </w:pPr>
      <w:r w:rsidRPr="00CC28E2">
        <w:rPr>
          <w:rFonts w:ascii="GHEA Grapalat" w:hAnsi="GHEA Grapalat"/>
          <w:sz w:val="22"/>
          <w:szCs w:val="22"/>
        </w:rPr>
        <w:t>_____________________________________</w:t>
      </w:r>
    </w:p>
    <w:p w14:paraId="40D6CF9A" w14:textId="77777777" w:rsidR="000B740C" w:rsidRPr="00CC28E2" w:rsidRDefault="000B740C" w:rsidP="00E67857">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компании</w:t>
      </w:r>
    </w:p>
    <w:p w14:paraId="0BE72582" w14:textId="77777777" w:rsidR="000B740C" w:rsidRPr="00CC28E2" w:rsidRDefault="000B740C" w:rsidP="00E67857">
      <w:pPr>
        <w:widowControl w:val="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3D96A88B" w14:textId="77777777" w:rsidR="000B740C" w:rsidRPr="00CC28E2" w:rsidRDefault="000B740C" w:rsidP="00E67857">
      <w:pPr>
        <w:widowControl w:val="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57CCBECD" w14:textId="77777777" w:rsidR="000B740C" w:rsidRPr="00CC28E2" w:rsidRDefault="000B740C" w:rsidP="00E67857">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64C0A44C" w14:textId="77777777" w:rsidR="000B740C" w:rsidRPr="00CC28E2" w:rsidRDefault="000B740C" w:rsidP="00E67857">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14:paraId="4D6BF20B" w14:textId="77777777" w:rsidR="000B740C" w:rsidRPr="00D847AB" w:rsidRDefault="000B740C" w:rsidP="00E67857">
      <w:pPr>
        <w:widowControl w:val="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41316231" w14:textId="77777777" w:rsidR="000B740C" w:rsidRPr="00B138F3" w:rsidRDefault="000B740C" w:rsidP="00E67857">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1E90D59C" w14:textId="77777777" w:rsidR="000B740C" w:rsidRDefault="000B740C" w:rsidP="00E67857">
      <w:pPr>
        <w:widowControl w:val="0"/>
        <w:ind w:right="4250"/>
        <w:rPr>
          <w:rFonts w:ascii="GHEA Grapalat" w:hAnsi="GHEA Grapalat"/>
          <w:sz w:val="22"/>
          <w:szCs w:val="22"/>
        </w:rPr>
      </w:pPr>
      <w:r w:rsidRPr="007D0452">
        <w:rPr>
          <w:rFonts w:ascii="GHEA Grapalat" w:hAnsi="GHEA Grapalat"/>
          <w:sz w:val="22"/>
          <w:szCs w:val="22"/>
          <w:vertAlign w:val="superscript"/>
        </w:rPr>
        <w:t xml:space="preserve">                        </w:t>
      </w:r>
      <w:r>
        <w:rPr>
          <w:rFonts w:ascii="GHEA Grapalat" w:hAnsi="GHEA Grapalat"/>
          <w:sz w:val="22"/>
          <w:szCs w:val="22"/>
          <w:vertAlign w:val="superscript"/>
        </w:rPr>
        <w:t>учетный номер налогоплательщика</w:t>
      </w:r>
      <w:r w:rsidRPr="007D0452">
        <w:rPr>
          <w:rFonts w:ascii="GHEA Grapalat" w:hAnsi="GHEA Grapalat"/>
          <w:sz w:val="22"/>
          <w:szCs w:val="22"/>
          <w:vertAlign w:val="superscript"/>
        </w:rPr>
        <w:t xml:space="preserve"> </w:t>
      </w:r>
      <w:r>
        <w:rPr>
          <w:rFonts w:ascii="GHEA Grapalat" w:hAnsi="GHEA Grapalat"/>
          <w:sz w:val="22"/>
          <w:szCs w:val="22"/>
          <w:vertAlign w:val="superscript"/>
        </w:rPr>
        <w:t xml:space="preserve">компании </w:t>
      </w:r>
      <w:r w:rsidRPr="00B138F3">
        <w:rPr>
          <w:rFonts w:ascii="GHEA Grapalat" w:hAnsi="GHEA Grapalat"/>
          <w:sz w:val="22"/>
          <w:szCs w:val="22"/>
        </w:rPr>
        <w:t>________________________________</w:t>
      </w:r>
    </w:p>
    <w:p w14:paraId="355F730D" w14:textId="77777777" w:rsidR="000B740C" w:rsidRPr="00B138F3" w:rsidRDefault="000B740C" w:rsidP="00E67857">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29CD8819" w14:textId="77777777" w:rsidR="000B740C" w:rsidRDefault="000B740C" w:rsidP="00E67857">
      <w:pPr>
        <w:widowControl w:val="0"/>
        <w:ind w:right="4250"/>
        <w:rPr>
          <w:rFonts w:ascii="GHEA Grapalat" w:hAnsi="GHEA Grapalat"/>
          <w:sz w:val="22"/>
          <w:szCs w:val="22"/>
        </w:rPr>
      </w:pPr>
    </w:p>
    <w:p w14:paraId="4CEB00C5" w14:textId="77777777" w:rsidR="000B740C" w:rsidRPr="00B138F3" w:rsidRDefault="000B740C" w:rsidP="00E67857">
      <w:pPr>
        <w:widowControl w:val="0"/>
        <w:ind w:right="4250"/>
        <w:rPr>
          <w:rFonts w:ascii="GHEA Grapalat" w:hAnsi="GHEA Grapalat"/>
          <w:sz w:val="22"/>
          <w:szCs w:val="22"/>
        </w:rPr>
      </w:pPr>
    </w:p>
    <w:p w14:paraId="6E896FAA" w14:textId="77777777" w:rsidR="000B740C" w:rsidRPr="004D5A00" w:rsidRDefault="000B740C" w:rsidP="00E67857">
      <w:pPr>
        <w:widowControl w:val="0"/>
        <w:rPr>
          <w:rFonts w:ascii="GHEA Grapalat" w:hAnsi="GHEA Grapalat"/>
          <w:b/>
          <w:sz w:val="20"/>
          <w:szCs w:val="20"/>
        </w:rPr>
      </w:pPr>
      <w:r w:rsidRPr="004D5A00">
        <w:rPr>
          <w:rFonts w:ascii="GHEA Grapalat" w:hAnsi="GHEA Grapalat"/>
          <w:sz w:val="20"/>
          <w:szCs w:val="20"/>
        </w:rPr>
        <w:t xml:space="preserve">М. П.  </w:t>
      </w:r>
      <w:r w:rsidRPr="005F1CC0">
        <w:rPr>
          <w:rFonts w:ascii="GHEA Grapalat" w:hAnsi="GHEA Grapalat"/>
          <w:sz w:val="20"/>
          <w:szCs w:val="20"/>
        </w:rPr>
        <w:t xml:space="preserve">           </w:t>
      </w:r>
      <w:r w:rsidRPr="004D5A00">
        <w:rPr>
          <w:rFonts w:ascii="GHEA Grapalat" w:hAnsi="GHEA Grapalat"/>
          <w:sz w:val="20"/>
          <w:szCs w:val="20"/>
        </w:rPr>
        <w:t>День/месяц/год</w:t>
      </w:r>
    </w:p>
    <w:p w14:paraId="298DAE64" w14:textId="77777777" w:rsidR="000B740C" w:rsidRPr="004D5A00" w:rsidRDefault="000B740C" w:rsidP="00E67857">
      <w:pPr>
        <w:widowControl w:val="0"/>
        <w:tabs>
          <w:tab w:val="left" w:pos="1134"/>
        </w:tabs>
        <w:ind w:firstLine="567"/>
        <w:jc w:val="both"/>
        <w:rPr>
          <w:rFonts w:ascii="GHEA Grapalat" w:hAnsi="GHEA Grapalat"/>
          <w:sz w:val="22"/>
          <w:szCs w:val="22"/>
        </w:rPr>
      </w:pPr>
    </w:p>
    <w:p w14:paraId="3B67FFE1" w14:textId="77777777" w:rsidR="000B740C" w:rsidRPr="004D5A00" w:rsidRDefault="000B740C" w:rsidP="00E67857">
      <w:pPr>
        <w:widowControl w:val="0"/>
        <w:tabs>
          <w:tab w:val="left" w:pos="1134"/>
        </w:tabs>
        <w:ind w:firstLine="567"/>
        <w:jc w:val="both"/>
        <w:rPr>
          <w:rFonts w:ascii="GHEA Grapalat" w:hAnsi="GHEA Grapalat"/>
          <w:sz w:val="22"/>
          <w:szCs w:val="22"/>
        </w:rPr>
      </w:pPr>
    </w:p>
    <w:p w14:paraId="1FD03481" w14:textId="77777777" w:rsidR="000B740C" w:rsidRPr="004D5A00" w:rsidRDefault="000B740C" w:rsidP="00E67857">
      <w:pPr>
        <w:widowControl w:val="0"/>
        <w:tabs>
          <w:tab w:val="left" w:pos="1134"/>
        </w:tabs>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0B740C" w:rsidRPr="00B138F3" w14:paraId="3744AF30"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7B0392" w14:textId="77777777" w:rsidR="000B740C" w:rsidRPr="004D5A00" w:rsidRDefault="000B740C" w:rsidP="00E67857">
            <w:pPr>
              <w:widowControl w:val="0"/>
              <w:tabs>
                <w:tab w:val="left" w:pos="3402"/>
              </w:tabs>
              <w:ind w:left="360"/>
              <w:rPr>
                <w:rFonts w:ascii="GHEA Grapalat" w:hAnsi="GHEA Grapalat" w:cs="Sylfaen"/>
                <w:b/>
                <w:bCs/>
              </w:rPr>
            </w:pPr>
            <w:r w:rsidRPr="004D5A00">
              <w:rPr>
                <w:rFonts w:ascii="GHEA Grapalat" w:hAnsi="GHEA Grapalat"/>
              </w:rPr>
              <w:lastRenderedPageBreak/>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0B740C" w:rsidRPr="00B138F3" w14:paraId="1455F029"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019249" w14:textId="77777777" w:rsidR="000B740C" w:rsidRPr="00B138F3" w:rsidRDefault="000B740C" w:rsidP="00E67857">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0B740C" w:rsidRPr="00B138F3" w14:paraId="37AFAA8C" w14:textId="77777777" w:rsidTr="00CD796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EB0F1D" w14:textId="77777777" w:rsidR="000B740C" w:rsidRPr="00B138F3" w:rsidRDefault="000B740C" w:rsidP="00E67857">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0B740C" w:rsidRPr="00B138F3" w14:paraId="376FCFB5" w14:textId="77777777" w:rsidTr="00CD796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2E7C9F"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0B740C" w:rsidRPr="00B138F3" w14:paraId="679DFE88"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801477"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0B740C" w:rsidRPr="00B138F3" w14:paraId="69CFF947"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A976D"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0B740C" w:rsidRPr="00B138F3" w14:paraId="5674B5D9"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9AF9F9"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0B740C" w:rsidRPr="00B138F3" w14:paraId="4F7F3CA2"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71315A"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B740C" w:rsidRPr="00B138F3" w14:paraId="1C3F29D1"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6051E"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0B740C" w:rsidRPr="00B138F3" w14:paraId="68864528"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33E934"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B740C" w:rsidRPr="00B138F3" w14:paraId="6E71445D" w14:textId="77777777" w:rsidTr="00CD796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180480"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0B740C" w:rsidRPr="00B138F3" w14:paraId="062D82DD"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58A7E4"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0B740C" w:rsidRPr="00B138F3" w14:paraId="397E5E85"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021222"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0B740C" w:rsidRPr="00B138F3" w14:paraId="64776FA4"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FCE8B0"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0B740C" w:rsidRPr="00B138F3" w14:paraId="6A624394"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02E043"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0B740C" w:rsidRPr="00B138F3" w14:paraId="3B70BBDE"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C76B6B"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0B740C" w:rsidRPr="00B138F3" w14:paraId="3BB5BF4D"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E3FEE0"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0B740C" w:rsidRPr="00B138F3" w14:paraId="2213EF60" w14:textId="77777777" w:rsidTr="00CD796B">
        <w:trPr>
          <w:trHeight w:val="424"/>
        </w:trPr>
        <w:tc>
          <w:tcPr>
            <w:tcW w:w="10980" w:type="dxa"/>
            <w:gridSpan w:val="2"/>
            <w:tcBorders>
              <w:top w:val="single" w:sz="4" w:space="0" w:color="auto"/>
              <w:left w:val="single" w:sz="4" w:space="0" w:color="auto"/>
              <w:right w:val="single" w:sz="4" w:space="0" w:color="000000"/>
            </w:tcBorders>
            <w:noWrap/>
            <w:vAlign w:val="bottom"/>
          </w:tcPr>
          <w:p w14:paraId="4678C46A"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B740C" w:rsidRPr="00B138F3" w14:paraId="45C1972D"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D2F9AF"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0B740C" w:rsidRPr="00B138F3" w14:paraId="31C46690"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D162B4" w14:textId="77777777" w:rsidR="000B740C" w:rsidRPr="00B138F3" w:rsidRDefault="000B740C" w:rsidP="00E67857">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0B740C" w:rsidRPr="00B138F3" w14:paraId="453A138F" w14:textId="77777777" w:rsidTr="00CD796B">
        <w:trPr>
          <w:trHeight w:val="3234"/>
        </w:trPr>
        <w:tc>
          <w:tcPr>
            <w:tcW w:w="5616" w:type="dxa"/>
            <w:tcBorders>
              <w:top w:val="nil"/>
              <w:left w:val="single" w:sz="4" w:space="0" w:color="auto"/>
              <w:bottom w:val="single" w:sz="4" w:space="0" w:color="auto"/>
              <w:right w:val="single" w:sz="4" w:space="0" w:color="auto"/>
            </w:tcBorders>
            <w:noWrap/>
            <w:vAlign w:val="bottom"/>
          </w:tcPr>
          <w:p w14:paraId="569F6D9D" w14:textId="77777777" w:rsidR="000B740C" w:rsidRPr="00B138F3" w:rsidRDefault="000B740C" w:rsidP="00E67857">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D3D0EEE" w14:textId="77777777" w:rsidR="000B740C" w:rsidRPr="00B138F3" w:rsidRDefault="000B740C" w:rsidP="00E67857">
            <w:pPr>
              <w:widowControl w:val="0"/>
              <w:rPr>
                <w:rFonts w:ascii="GHEA Grapalat" w:hAnsi="GHEA Grapalat" w:cs="Sylfaen"/>
              </w:rPr>
            </w:pPr>
          </w:p>
          <w:p w14:paraId="6A7293B4" w14:textId="77777777" w:rsidR="000B740C" w:rsidRPr="00B138F3" w:rsidRDefault="000B740C" w:rsidP="00E67857">
            <w:pPr>
              <w:widowControl w:val="0"/>
              <w:jc w:val="right"/>
              <w:rPr>
                <w:rFonts w:ascii="GHEA Grapalat" w:hAnsi="GHEA Grapalat" w:cs="Tahoma"/>
              </w:rPr>
            </w:pPr>
            <w:r w:rsidRPr="00B138F3">
              <w:rPr>
                <w:rFonts w:ascii="GHEA Grapalat" w:hAnsi="GHEA Grapalat"/>
              </w:rPr>
              <w:t>/____________________/</w:t>
            </w:r>
          </w:p>
          <w:p w14:paraId="48995906" w14:textId="77777777" w:rsidR="000B740C" w:rsidRPr="00B138F3" w:rsidRDefault="000B740C" w:rsidP="00E67857">
            <w:pPr>
              <w:widowControl w:val="0"/>
              <w:rPr>
                <w:rFonts w:ascii="GHEA Grapalat" w:hAnsi="GHEA Grapalat" w:cs="Sylfaen"/>
              </w:rPr>
            </w:pPr>
          </w:p>
          <w:p w14:paraId="3DF925F4" w14:textId="77777777" w:rsidR="000B740C" w:rsidRPr="00B138F3" w:rsidRDefault="000B740C" w:rsidP="00E67857">
            <w:pPr>
              <w:widowControl w:val="0"/>
              <w:jc w:val="right"/>
              <w:rPr>
                <w:rFonts w:ascii="GHEA Grapalat" w:hAnsi="GHEA Grapalat" w:cs="Sylfaen"/>
              </w:rPr>
            </w:pPr>
            <w:r w:rsidRPr="00B138F3">
              <w:rPr>
                <w:rFonts w:ascii="GHEA Grapalat" w:hAnsi="GHEA Grapalat"/>
              </w:rPr>
              <w:t>/____________________/</w:t>
            </w:r>
          </w:p>
          <w:p w14:paraId="1A31D543" w14:textId="77777777" w:rsidR="000B740C" w:rsidRPr="00B138F3" w:rsidRDefault="000B740C" w:rsidP="00E67857">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04CF3A18" w14:textId="77777777" w:rsidR="000B740C" w:rsidRPr="00B138F3" w:rsidRDefault="000B740C" w:rsidP="00E67857">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1CF45A87" w14:textId="77777777" w:rsidR="000B740C" w:rsidRPr="00B138F3" w:rsidRDefault="000B740C" w:rsidP="00E67857">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5419C2C" w14:textId="77777777" w:rsidR="000B740C" w:rsidRPr="00B138F3" w:rsidRDefault="000B740C" w:rsidP="00E67857">
            <w:pPr>
              <w:widowControl w:val="0"/>
              <w:rPr>
                <w:rFonts w:ascii="GHEA Grapalat" w:hAnsi="GHEA Grapalat" w:cs="Sylfaen"/>
              </w:rPr>
            </w:pPr>
          </w:p>
          <w:p w14:paraId="2111277E" w14:textId="77777777" w:rsidR="000B740C" w:rsidRPr="00B138F3" w:rsidRDefault="000B740C" w:rsidP="00E67857">
            <w:pPr>
              <w:widowControl w:val="0"/>
              <w:jc w:val="right"/>
              <w:rPr>
                <w:rFonts w:ascii="GHEA Grapalat" w:hAnsi="GHEA Grapalat" w:cs="Sylfaen"/>
              </w:rPr>
            </w:pPr>
            <w:r w:rsidRPr="00B138F3">
              <w:rPr>
                <w:rFonts w:ascii="GHEA Grapalat" w:hAnsi="GHEA Grapalat"/>
              </w:rPr>
              <w:t>/____________________/</w:t>
            </w:r>
          </w:p>
          <w:p w14:paraId="2A24C8A5" w14:textId="77777777" w:rsidR="000B740C" w:rsidRPr="00B138F3" w:rsidRDefault="000B740C" w:rsidP="00E67857">
            <w:pPr>
              <w:widowControl w:val="0"/>
              <w:jc w:val="right"/>
              <w:rPr>
                <w:rFonts w:ascii="GHEA Grapalat" w:hAnsi="GHEA Grapalat" w:cs="Tahoma"/>
              </w:rPr>
            </w:pPr>
          </w:p>
          <w:p w14:paraId="60321A70" w14:textId="77777777" w:rsidR="000B740C" w:rsidRPr="00B138F3" w:rsidRDefault="000B740C" w:rsidP="00E67857">
            <w:pPr>
              <w:widowControl w:val="0"/>
              <w:jc w:val="right"/>
              <w:rPr>
                <w:rFonts w:ascii="GHEA Grapalat" w:hAnsi="GHEA Grapalat" w:cs="Sylfaen"/>
              </w:rPr>
            </w:pPr>
            <w:r w:rsidRPr="00B138F3">
              <w:rPr>
                <w:rFonts w:ascii="GHEA Grapalat" w:hAnsi="GHEA Grapalat"/>
              </w:rPr>
              <w:t>/____________________/</w:t>
            </w:r>
          </w:p>
          <w:p w14:paraId="7D2D12E0" w14:textId="77777777" w:rsidR="000B740C" w:rsidRPr="00B138F3" w:rsidRDefault="000B740C" w:rsidP="00E67857">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0B740C" w:rsidRPr="00B138F3" w14:paraId="718A0773" w14:textId="77777777" w:rsidTr="00CD796B">
        <w:trPr>
          <w:trHeight w:val="2194"/>
        </w:trPr>
        <w:tc>
          <w:tcPr>
            <w:tcW w:w="5616" w:type="dxa"/>
            <w:tcBorders>
              <w:top w:val="single" w:sz="4" w:space="0" w:color="auto"/>
              <w:left w:val="single" w:sz="4" w:space="0" w:color="auto"/>
              <w:right w:val="single" w:sz="4" w:space="0" w:color="auto"/>
            </w:tcBorders>
            <w:noWrap/>
            <w:vAlign w:val="bottom"/>
          </w:tcPr>
          <w:p w14:paraId="600D3C46" w14:textId="77777777" w:rsidR="000B740C" w:rsidRPr="00B138F3" w:rsidRDefault="000B740C" w:rsidP="00E67857">
            <w:pPr>
              <w:widowControl w:val="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76CE35C6" w14:textId="77777777" w:rsidR="000B740C" w:rsidRPr="00B138F3" w:rsidRDefault="000B740C" w:rsidP="00E67857">
            <w:pPr>
              <w:widowControl w:val="0"/>
              <w:rPr>
                <w:rFonts w:ascii="GHEA Grapalat" w:hAnsi="GHEA Grapalat"/>
              </w:rPr>
            </w:pPr>
          </w:p>
          <w:p w14:paraId="5FF1DFCB" w14:textId="77777777" w:rsidR="000B740C" w:rsidRPr="00B138F3" w:rsidRDefault="000B740C" w:rsidP="00E67857">
            <w:pPr>
              <w:widowControl w:val="0"/>
              <w:jc w:val="right"/>
              <w:rPr>
                <w:rFonts w:ascii="GHEA Grapalat" w:hAnsi="GHEA Grapalat" w:cs="Tahoma"/>
              </w:rPr>
            </w:pPr>
            <w:r w:rsidRPr="00B138F3">
              <w:rPr>
                <w:rFonts w:ascii="GHEA Grapalat" w:hAnsi="GHEA Grapalat"/>
              </w:rPr>
              <w:t>/____________________/</w:t>
            </w:r>
          </w:p>
          <w:p w14:paraId="5D235A1E" w14:textId="77777777" w:rsidR="000B740C" w:rsidRPr="00B138F3" w:rsidRDefault="000B740C" w:rsidP="00E67857">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04515E7" w14:textId="77777777" w:rsidR="000B740C" w:rsidRPr="00B138F3" w:rsidRDefault="000B740C" w:rsidP="00E67857">
            <w:pPr>
              <w:widowControl w:val="0"/>
              <w:rPr>
                <w:rFonts w:ascii="GHEA Grapalat" w:hAnsi="GHEA Grapalat" w:cs="Tahoma"/>
              </w:rPr>
            </w:pPr>
          </w:p>
          <w:p w14:paraId="6566130F" w14:textId="77777777" w:rsidR="000B740C" w:rsidRPr="00B138F3" w:rsidRDefault="000B740C" w:rsidP="00E67857">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17F625FB" w14:textId="77777777" w:rsidR="000B740C" w:rsidRPr="00B138F3" w:rsidRDefault="000B740C" w:rsidP="00E67857">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91BC781" w14:textId="77777777" w:rsidR="000B740C" w:rsidRPr="00B138F3" w:rsidRDefault="000B740C" w:rsidP="00E67857">
            <w:pPr>
              <w:widowControl w:val="0"/>
              <w:rPr>
                <w:rFonts w:ascii="GHEA Grapalat" w:hAnsi="GHEA Grapalat" w:cs="Tahoma"/>
              </w:rPr>
            </w:pPr>
          </w:p>
          <w:p w14:paraId="19C177FB" w14:textId="77777777" w:rsidR="000B740C" w:rsidRPr="00B138F3" w:rsidRDefault="000B740C" w:rsidP="00E67857">
            <w:pPr>
              <w:widowControl w:val="0"/>
              <w:jc w:val="right"/>
              <w:rPr>
                <w:rFonts w:ascii="GHEA Grapalat" w:hAnsi="GHEA Grapalat" w:cs="Tahoma"/>
              </w:rPr>
            </w:pPr>
            <w:r w:rsidRPr="00B138F3">
              <w:rPr>
                <w:rFonts w:ascii="GHEA Grapalat" w:hAnsi="GHEA Grapalat"/>
              </w:rPr>
              <w:t>/____________________/</w:t>
            </w:r>
          </w:p>
          <w:p w14:paraId="2E24A30A" w14:textId="77777777" w:rsidR="000B740C" w:rsidRPr="00B138F3" w:rsidRDefault="000B740C" w:rsidP="00E67857">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4E8F7BB7" w14:textId="77777777" w:rsidR="000B740C" w:rsidRPr="00B138F3" w:rsidRDefault="000B740C" w:rsidP="00E67857">
            <w:pPr>
              <w:widowControl w:val="0"/>
              <w:rPr>
                <w:rFonts w:ascii="GHEA Grapalat" w:hAnsi="GHEA Grapalat" w:cs="Arial"/>
              </w:rPr>
            </w:pPr>
          </w:p>
        </w:tc>
      </w:tr>
      <w:tr w:rsidR="000B740C" w:rsidRPr="00B138F3" w14:paraId="6B0D7C69" w14:textId="77777777" w:rsidTr="00CD796B">
        <w:trPr>
          <w:trHeight w:val="2194"/>
        </w:trPr>
        <w:tc>
          <w:tcPr>
            <w:tcW w:w="5616" w:type="dxa"/>
            <w:tcBorders>
              <w:top w:val="nil"/>
              <w:left w:val="single" w:sz="4" w:space="0" w:color="auto"/>
              <w:bottom w:val="single" w:sz="4" w:space="0" w:color="auto"/>
              <w:right w:val="single" w:sz="4" w:space="0" w:color="auto"/>
            </w:tcBorders>
            <w:noWrap/>
            <w:vAlign w:val="bottom"/>
          </w:tcPr>
          <w:p w14:paraId="574CBD2A" w14:textId="77777777" w:rsidR="000B740C" w:rsidRPr="00B138F3" w:rsidRDefault="000B740C" w:rsidP="00E67857">
            <w:pPr>
              <w:widowControl w:val="0"/>
              <w:tabs>
                <w:tab w:val="left" w:pos="4678"/>
              </w:tabs>
              <w:rPr>
                <w:rFonts w:ascii="GHEA Grapalat" w:hAnsi="GHEA Grapalat" w:cs="Sylfaen"/>
              </w:rPr>
            </w:pPr>
            <w:r w:rsidRPr="00B138F3">
              <w:rPr>
                <w:rFonts w:ascii="GHEA Grapalat" w:hAnsi="GHEA Grapalat"/>
              </w:rPr>
              <w:t>24.б.</w:t>
            </w:r>
            <w:r w:rsidRPr="00B138F3">
              <w:rPr>
                <w:rFonts w:ascii="GHEA Grapalat" w:hAnsi="GHEA Grapalat"/>
              </w:rPr>
              <w:tab/>
              <w:t>М. П.</w:t>
            </w:r>
          </w:p>
          <w:p w14:paraId="3601CDCC" w14:textId="77777777" w:rsidR="000B740C" w:rsidRPr="00B138F3" w:rsidRDefault="000B740C" w:rsidP="00E67857">
            <w:pPr>
              <w:widowControl w:val="0"/>
              <w:rPr>
                <w:rFonts w:ascii="GHEA Grapalat" w:hAnsi="GHEA Grapalat" w:cs="Sylfaen"/>
              </w:rPr>
            </w:pPr>
          </w:p>
          <w:p w14:paraId="7E40E745" w14:textId="77777777" w:rsidR="000B740C" w:rsidRPr="00B138F3" w:rsidRDefault="000B740C" w:rsidP="00E67857">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AF52BF1" w14:textId="77777777" w:rsidR="000B740C" w:rsidRPr="00B138F3" w:rsidRDefault="000B740C" w:rsidP="00E67857">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4AA3895A" w14:textId="77777777" w:rsidR="000B740C" w:rsidRPr="00B138F3" w:rsidRDefault="000B740C" w:rsidP="00E67857">
            <w:pPr>
              <w:widowControl w:val="0"/>
              <w:rPr>
                <w:rFonts w:ascii="GHEA Grapalat" w:hAnsi="GHEA Grapalat"/>
              </w:rPr>
            </w:pPr>
          </w:p>
          <w:p w14:paraId="7ED92280" w14:textId="77777777" w:rsidR="000B740C" w:rsidRPr="00B138F3" w:rsidRDefault="000B740C" w:rsidP="00E67857">
            <w:pPr>
              <w:widowControl w:val="0"/>
              <w:jc w:val="right"/>
              <w:rPr>
                <w:rFonts w:ascii="GHEA Grapalat" w:hAnsi="GHEA Grapalat" w:cs="Sylfaen"/>
              </w:rPr>
            </w:pPr>
            <w:r w:rsidRPr="00B138F3">
              <w:rPr>
                <w:rFonts w:ascii="GHEA Grapalat" w:hAnsi="GHEA Grapalat"/>
              </w:rPr>
              <w:t>23.в Дата исполнения: "___" ___ 20___г.</w:t>
            </w:r>
          </w:p>
        </w:tc>
      </w:tr>
    </w:tbl>
    <w:p w14:paraId="7F6AC858" w14:textId="77777777" w:rsidR="000B740C" w:rsidRPr="00EC1F84" w:rsidRDefault="000B740C" w:rsidP="00E67857">
      <w:pPr>
        <w:widowControl w:val="0"/>
        <w:tabs>
          <w:tab w:val="left" w:pos="1134"/>
        </w:tabs>
        <w:ind w:firstLine="567"/>
        <w:jc w:val="both"/>
        <w:rPr>
          <w:rFonts w:ascii="GHEA Grapalat" w:hAnsi="GHEA Grapalat"/>
          <w:sz w:val="22"/>
          <w:szCs w:val="22"/>
        </w:rPr>
      </w:pPr>
    </w:p>
    <w:p w14:paraId="3E94D014" w14:textId="77777777" w:rsidR="000B740C" w:rsidRPr="00B138F3" w:rsidRDefault="000B740C" w:rsidP="00E67857">
      <w:pPr>
        <w:widowControl w:val="0"/>
        <w:jc w:val="center"/>
        <w:rPr>
          <w:rFonts w:ascii="GHEA Grapalat" w:hAnsi="GHEA Grapalat" w:cs="Sylfaen"/>
        </w:rPr>
      </w:pPr>
    </w:p>
    <w:p w14:paraId="6DFF6FB2" w14:textId="77777777" w:rsidR="000B740C" w:rsidRPr="00B138F3" w:rsidRDefault="000B740C" w:rsidP="00E67857">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B6CF719" w14:textId="77777777" w:rsidR="000B740C" w:rsidRPr="00B138F3" w:rsidRDefault="000B740C" w:rsidP="00E67857">
      <w:pPr>
        <w:rPr>
          <w:rFonts w:ascii="GHEA Grapalat" w:hAnsi="GHEA Grapalat" w:cs="Sylfaen"/>
        </w:rPr>
      </w:pPr>
      <w:r w:rsidRPr="00B138F3">
        <w:rPr>
          <w:rFonts w:ascii="GHEA Grapalat" w:hAnsi="GHEA Grapalat" w:cs="Sylfaen"/>
        </w:rPr>
        <w:br w:type="page"/>
      </w:r>
    </w:p>
    <w:p w14:paraId="1E50689B" w14:textId="77777777" w:rsidR="000B740C" w:rsidRPr="00B138F3" w:rsidRDefault="000B740C" w:rsidP="00E67857">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B740C" w:rsidRPr="00B138F3" w14:paraId="4945D74F"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C9B2C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DDCB6DE"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7602110"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DE1486A"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6A3F008"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A3C67E8"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A6AF2A4"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Сторона,</w:t>
            </w:r>
          </w:p>
          <w:p w14:paraId="03EB62BC"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8378203"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483A461"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0B740C" w:rsidRPr="00B138F3" w14:paraId="1F6E27DC"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61C2C6"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C79EDF0"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CA9D905"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AF75D92"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ECD9231"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5</w:t>
            </w:r>
          </w:p>
        </w:tc>
      </w:tr>
      <w:tr w:rsidR="000B740C" w:rsidRPr="00B138F3" w14:paraId="0CD9F2A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FBF66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028418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365D04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F3E22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E389C8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0B740C" w:rsidRPr="00B138F3" w14:paraId="2D7127C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3E19F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9775F98" w14:textId="77777777" w:rsidR="000B740C" w:rsidRPr="00B138F3" w:rsidRDefault="000B740C" w:rsidP="00E67857">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39B008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70A26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813DF79"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0B740C" w:rsidRPr="00B138F3" w14:paraId="5D7E056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10033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65738FB" w14:textId="77777777" w:rsidR="000B740C" w:rsidRPr="00B138F3" w:rsidRDefault="000B740C" w:rsidP="00E67857">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B31C84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DD367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24804C6D" w14:textId="77777777" w:rsidR="000B740C" w:rsidRPr="00B138F3" w:rsidRDefault="000B740C" w:rsidP="00E67857">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900C47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0B740C" w:rsidRPr="00B138F3" w14:paraId="1361BAAB"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A17FF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CB791EE" w14:textId="77777777" w:rsidR="000B740C" w:rsidRPr="00B138F3" w:rsidRDefault="000B740C" w:rsidP="00E67857">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96637D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783D6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4CD817D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9169BB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3B84D9F4"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42E22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BEAB63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65CC009"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3FD64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F0B9CA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5B97D50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AA3D1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7F6277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955F71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F54A4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7A2E8716"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6015146"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16CCB83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D53FC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1FC3F9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51F267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12A08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0A649D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66AB5C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0B03DE0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C3C17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EE0CD0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125D86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ED0D3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81FD5C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85A4B3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7C613A96"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69D87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DA0FA0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w:t>
            </w:r>
            <w:r w:rsidRPr="00B138F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3A3F6D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441875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30F1403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23A29C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0B740C" w:rsidRPr="00B138F3" w14:paraId="5400485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18C6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143DAE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332A6F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3B344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F527C7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A7E8D5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0B740C" w:rsidRPr="00B138F3" w14:paraId="7E75677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E36136"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3150BE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976EBC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40B82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7E51E6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BCC7A1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34BD8A34"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0E9A7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048B27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FF2E34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06248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AB389E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1E605B91"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6BC45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F57C9B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5E3683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212EC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040BDE9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665E71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65EC4DC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A5923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7E6CE7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C8CD6D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1B0E4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12FFDD1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CD080D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0B740C" w:rsidRPr="00B138F3" w14:paraId="2BFBA2BC"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711E8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FAC898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924657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548DB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ACEAF3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62531F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0B740C" w:rsidRPr="00B138F3" w14:paraId="7780A05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9EC86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97A396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0F8401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BF83E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331A3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52C9BEFC"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9421F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9E6E999"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A9C84A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98B34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A22C41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23572D1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B0A37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37BBE8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D48567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2B14B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4EC75EE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1902E9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0B740C" w:rsidRPr="00B138F3" w14:paraId="4C173AF8"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68CE73" w14:textId="77777777" w:rsidR="000B740C" w:rsidRPr="00B138F3" w:rsidDel="0010680B" w:rsidRDefault="000B740C" w:rsidP="00E67857">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9C4F37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3BDB07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8A072" w14:textId="77777777" w:rsidR="000B740C" w:rsidRPr="00B138F3" w:rsidRDefault="000B740C" w:rsidP="00E67857">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4A02AFA" w14:textId="77777777" w:rsidR="000B740C" w:rsidRPr="00B138F3" w:rsidRDefault="000B740C" w:rsidP="00E67857">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w:t>
            </w:r>
            <w:r w:rsidRPr="00B138F3">
              <w:rPr>
                <w:rFonts w:ascii="GHEA Grapalat" w:hAnsi="GHEA Grapalat"/>
                <w:sz w:val="18"/>
                <w:szCs w:val="18"/>
              </w:rPr>
              <w:lastRenderedPageBreak/>
              <w:t xml:space="preserve">платеж", </w:t>
            </w:r>
          </w:p>
          <w:p w14:paraId="7F9D926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B078F7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0B740C" w:rsidRPr="00B138F3" w14:paraId="4FE2082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3E102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1FEED7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BE85EF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F41A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ED6987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9A4875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E8FA9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0B740C" w:rsidRPr="00B138F3" w14:paraId="3FEBD75B"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5EF0A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E43B4A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677218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4EC36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0FAA8A6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C8C584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F24555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0B740C" w:rsidRPr="00B138F3" w14:paraId="5DF37C9F"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1A09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A6A953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5EB99C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773A9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B10724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0FCCE16" w14:textId="77777777" w:rsidR="000B740C" w:rsidRPr="00B138F3" w:rsidRDefault="000B740C" w:rsidP="00E67857">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D7ACF9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B7BF85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0B740C" w:rsidRPr="00B138F3" w14:paraId="0168938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00B73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3811EC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B85BC4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95253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38C0BF7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57EED7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0B740C" w:rsidRPr="00B138F3" w14:paraId="362F38D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F126D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56CF7A6"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065A15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A61F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BBDFE5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2D39B9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B03A71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0B740C" w:rsidRPr="00B138F3" w14:paraId="5729099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A53FA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A8749B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325160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CBDFB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1851638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5638D1B" w14:textId="77777777" w:rsidR="000B740C" w:rsidRPr="00B138F3" w:rsidRDefault="000B740C" w:rsidP="00E67857">
            <w:pPr>
              <w:widowControl w:val="0"/>
              <w:jc w:val="center"/>
              <w:rPr>
                <w:rFonts w:ascii="GHEA Grapalat" w:hAnsi="GHEA Grapalat"/>
                <w:sz w:val="18"/>
                <w:szCs w:val="18"/>
              </w:rPr>
            </w:pPr>
          </w:p>
        </w:tc>
      </w:tr>
      <w:tr w:rsidR="000B740C" w:rsidRPr="00B138F3" w14:paraId="35901BA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61DC5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14DEFE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5FA7BD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6EB789"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4383CBF9"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234FB0E" w14:textId="77777777" w:rsidR="000B740C" w:rsidRPr="00B138F3" w:rsidRDefault="000B740C" w:rsidP="00E67857">
            <w:pPr>
              <w:widowControl w:val="0"/>
              <w:jc w:val="center"/>
              <w:rPr>
                <w:rFonts w:ascii="GHEA Grapalat" w:hAnsi="GHEA Grapalat"/>
                <w:sz w:val="18"/>
                <w:szCs w:val="18"/>
              </w:rPr>
            </w:pPr>
          </w:p>
        </w:tc>
      </w:tr>
      <w:tr w:rsidR="000B740C" w:rsidRPr="00B138F3" w14:paraId="0A3732A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80DDA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EC36A2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w:t>
            </w:r>
            <w:r w:rsidRPr="00B138F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9CBBC4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802911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3583DF2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F152B9F" w14:textId="77777777" w:rsidR="000B740C" w:rsidRPr="00B138F3" w:rsidRDefault="000B740C" w:rsidP="00E67857">
            <w:pPr>
              <w:widowControl w:val="0"/>
              <w:jc w:val="center"/>
              <w:rPr>
                <w:rFonts w:ascii="GHEA Grapalat" w:hAnsi="GHEA Grapalat"/>
                <w:sz w:val="18"/>
                <w:szCs w:val="18"/>
              </w:rPr>
            </w:pPr>
          </w:p>
        </w:tc>
      </w:tr>
      <w:tr w:rsidR="000B740C" w:rsidRPr="00B138F3" w14:paraId="397172E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9FEE5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C88459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2E3A47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28CFC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2B7023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1DDEA48" w14:textId="77777777" w:rsidR="000B740C" w:rsidRPr="00B138F3" w:rsidRDefault="000B740C" w:rsidP="00E67857">
            <w:pPr>
              <w:widowControl w:val="0"/>
              <w:jc w:val="center"/>
              <w:rPr>
                <w:rFonts w:ascii="GHEA Grapalat" w:hAnsi="GHEA Grapalat"/>
                <w:sz w:val="18"/>
                <w:szCs w:val="18"/>
              </w:rPr>
            </w:pPr>
          </w:p>
        </w:tc>
      </w:tr>
      <w:tr w:rsidR="000B740C" w:rsidRPr="00B138F3" w14:paraId="53DEEAE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1918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44822A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667F9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39A7A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7E1D62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E0CB2B" w14:textId="77777777" w:rsidR="000B740C" w:rsidRPr="00B138F3" w:rsidRDefault="000B740C" w:rsidP="00E67857">
            <w:pPr>
              <w:widowControl w:val="0"/>
              <w:jc w:val="center"/>
              <w:rPr>
                <w:rFonts w:ascii="GHEA Grapalat" w:hAnsi="GHEA Grapalat"/>
                <w:sz w:val="18"/>
                <w:szCs w:val="18"/>
              </w:rPr>
            </w:pPr>
          </w:p>
        </w:tc>
      </w:tr>
      <w:tr w:rsidR="000B740C" w:rsidRPr="00B138F3" w14:paraId="1C3BE63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E6F8F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CEABD8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476BA8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DF24B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08F44C9"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34EAC7C" w14:textId="77777777" w:rsidR="000B740C" w:rsidRPr="00B138F3" w:rsidRDefault="000B740C" w:rsidP="00E67857">
            <w:pPr>
              <w:widowControl w:val="0"/>
              <w:jc w:val="center"/>
              <w:rPr>
                <w:rFonts w:ascii="GHEA Grapalat" w:hAnsi="GHEA Grapalat"/>
                <w:sz w:val="18"/>
                <w:szCs w:val="18"/>
              </w:rPr>
            </w:pPr>
          </w:p>
        </w:tc>
      </w:tr>
    </w:tbl>
    <w:p w14:paraId="20807E37" w14:textId="7C6D8533" w:rsidR="000B740C" w:rsidRDefault="000B740C" w:rsidP="00E67857">
      <w:pPr>
        <w:widowControl w:val="0"/>
        <w:ind w:firstLine="567"/>
        <w:jc w:val="right"/>
        <w:rPr>
          <w:rFonts w:ascii="GHEA Grapalat" w:hAnsi="GHEA Grapalat"/>
          <w:b/>
        </w:rPr>
      </w:pPr>
    </w:p>
    <w:p w14:paraId="109BDF8E" w14:textId="46DBFEF6" w:rsidR="000B740C" w:rsidRDefault="000B740C" w:rsidP="00E67857">
      <w:pPr>
        <w:widowControl w:val="0"/>
        <w:ind w:firstLine="567"/>
        <w:jc w:val="right"/>
        <w:rPr>
          <w:rFonts w:ascii="GHEA Grapalat" w:hAnsi="GHEA Grapalat"/>
          <w:b/>
        </w:rPr>
      </w:pPr>
    </w:p>
    <w:p w14:paraId="00D0FBF0" w14:textId="6C5DCE1F" w:rsidR="000B740C" w:rsidRDefault="000B740C" w:rsidP="00E67857">
      <w:pPr>
        <w:widowControl w:val="0"/>
        <w:ind w:firstLine="567"/>
        <w:jc w:val="right"/>
        <w:rPr>
          <w:rFonts w:ascii="GHEA Grapalat" w:hAnsi="GHEA Grapalat"/>
          <w:b/>
        </w:rPr>
      </w:pPr>
    </w:p>
    <w:p w14:paraId="65B97458" w14:textId="16B14DBB" w:rsidR="000B740C" w:rsidRDefault="000B740C" w:rsidP="00E67857">
      <w:pPr>
        <w:widowControl w:val="0"/>
        <w:ind w:firstLine="567"/>
        <w:jc w:val="right"/>
        <w:rPr>
          <w:rFonts w:ascii="GHEA Grapalat" w:hAnsi="GHEA Grapalat"/>
          <w:b/>
        </w:rPr>
      </w:pPr>
    </w:p>
    <w:p w14:paraId="2AFFB8C8" w14:textId="2F608CD3" w:rsidR="000B740C" w:rsidRDefault="000B740C" w:rsidP="00E67857">
      <w:pPr>
        <w:widowControl w:val="0"/>
        <w:ind w:firstLine="567"/>
        <w:jc w:val="right"/>
        <w:rPr>
          <w:rFonts w:ascii="GHEA Grapalat" w:hAnsi="GHEA Grapalat"/>
          <w:b/>
        </w:rPr>
      </w:pPr>
    </w:p>
    <w:p w14:paraId="26074F06" w14:textId="016F60E4" w:rsidR="000B740C" w:rsidRDefault="000B740C" w:rsidP="00E67857">
      <w:pPr>
        <w:widowControl w:val="0"/>
        <w:ind w:firstLine="567"/>
        <w:jc w:val="right"/>
        <w:rPr>
          <w:rFonts w:ascii="GHEA Grapalat" w:hAnsi="GHEA Grapalat"/>
          <w:b/>
        </w:rPr>
      </w:pPr>
    </w:p>
    <w:p w14:paraId="28E4B7C9" w14:textId="696B7342" w:rsidR="000B740C" w:rsidRDefault="000B740C" w:rsidP="00E67857">
      <w:pPr>
        <w:widowControl w:val="0"/>
        <w:ind w:firstLine="567"/>
        <w:jc w:val="right"/>
        <w:rPr>
          <w:rFonts w:ascii="GHEA Grapalat" w:hAnsi="GHEA Grapalat"/>
          <w:b/>
        </w:rPr>
      </w:pPr>
    </w:p>
    <w:p w14:paraId="5A319D21" w14:textId="3C65DD98" w:rsidR="000B740C" w:rsidRDefault="000B740C" w:rsidP="00E67857">
      <w:pPr>
        <w:widowControl w:val="0"/>
        <w:ind w:firstLine="567"/>
        <w:jc w:val="right"/>
        <w:rPr>
          <w:rFonts w:ascii="GHEA Grapalat" w:hAnsi="GHEA Grapalat"/>
          <w:b/>
        </w:rPr>
      </w:pPr>
    </w:p>
    <w:p w14:paraId="2AF2EB8F" w14:textId="44439089" w:rsidR="000B740C" w:rsidRDefault="000B740C" w:rsidP="00E67857">
      <w:pPr>
        <w:widowControl w:val="0"/>
        <w:ind w:firstLine="567"/>
        <w:jc w:val="right"/>
        <w:rPr>
          <w:rFonts w:ascii="GHEA Grapalat" w:hAnsi="GHEA Grapalat"/>
          <w:b/>
        </w:rPr>
      </w:pPr>
    </w:p>
    <w:p w14:paraId="6F0CAB76" w14:textId="541AC9F3" w:rsidR="000B740C" w:rsidRDefault="000B740C" w:rsidP="00E67857">
      <w:pPr>
        <w:widowControl w:val="0"/>
        <w:ind w:firstLine="567"/>
        <w:jc w:val="right"/>
        <w:rPr>
          <w:rFonts w:ascii="GHEA Grapalat" w:hAnsi="GHEA Grapalat"/>
          <w:b/>
        </w:rPr>
      </w:pPr>
    </w:p>
    <w:p w14:paraId="22C24153" w14:textId="1150E306" w:rsidR="000B740C" w:rsidRDefault="000B740C" w:rsidP="00E67857">
      <w:pPr>
        <w:widowControl w:val="0"/>
        <w:ind w:firstLine="567"/>
        <w:jc w:val="right"/>
        <w:rPr>
          <w:rFonts w:ascii="GHEA Grapalat" w:hAnsi="GHEA Grapalat"/>
          <w:b/>
        </w:rPr>
      </w:pPr>
    </w:p>
    <w:p w14:paraId="672216CC" w14:textId="21D1841A" w:rsidR="000B740C" w:rsidRDefault="000B740C" w:rsidP="00E67857">
      <w:pPr>
        <w:widowControl w:val="0"/>
        <w:ind w:firstLine="567"/>
        <w:jc w:val="right"/>
        <w:rPr>
          <w:rFonts w:ascii="GHEA Grapalat" w:hAnsi="GHEA Grapalat"/>
          <w:b/>
        </w:rPr>
      </w:pPr>
    </w:p>
    <w:p w14:paraId="7DC593D0" w14:textId="1FC47F83" w:rsidR="000B740C" w:rsidRDefault="000B740C" w:rsidP="00E67857">
      <w:pPr>
        <w:widowControl w:val="0"/>
        <w:ind w:firstLine="567"/>
        <w:jc w:val="right"/>
        <w:rPr>
          <w:rFonts w:ascii="GHEA Grapalat" w:hAnsi="GHEA Grapalat"/>
          <w:b/>
        </w:rPr>
      </w:pPr>
    </w:p>
    <w:p w14:paraId="505C7C43" w14:textId="0717EE9C" w:rsidR="000B740C" w:rsidRDefault="000B740C" w:rsidP="00E67857">
      <w:pPr>
        <w:widowControl w:val="0"/>
        <w:ind w:firstLine="567"/>
        <w:jc w:val="right"/>
        <w:rPr>
          <w:rFonts w:ascii="GHEA Grapalat" w:hAnsi="GHEA Grapalat"/>
          <w:b/>
        </w:rPr>
      </w:pPr>
    </w:p>
    <w:p w14:paraId="3C298919" w14:textId="207D674A" w:rsidR="000B740C" w:rsidRDefault="000B740C" w:rsidP="00E67857">
      <w:pPr>
        <w:widowControl w:val="0"/>
        <w:ind w:firstLine="567"/>
        <w:jc w:val="right"/>
        <w:rPr>
          <w:rFonts w:ascii="GHEA Grapalat" w:hAnsi="GHEA Grapalat"/>
          <w:b/>
        </w:rPr>
      </w:pPr>
    </w:p>
    <w:p w14:paraId="05F0483F" w14:textId="6E103B80" w:rsidR="000B740C" w:rsidRDefault="000B740C" w:rsidP="00E67857">
      <w:pPr>
        <w:widowControl w:val="0"/>
        <w:ind w:firstLine="567"/>
        <w:jc w:val="right"/>
        <w:rPr>
          <w:rFonts w:ascii="GHEA Grapalat" w:hAnsi="GHEA Grapalat"/>
          <w:b/>
        </w:rPr>
      </w:pPr>
    </w:p>
    <w:p w14:paraId="7FC79A8D" w14:textId="77777777" w:rsidR="000B740C" w:rsidRDefault="000B740C" w:rsidP="00E67857">
      <w:pPr>
        <w:widowControl w:val="0"/>
        <w:ind w:firstLine="567"/>
        <w:jc w:val="right"/>
        <w:rPr>
          <w:rFonts w:ascii="GHEA Grapalat" w:hAnsi="GHEA Grapalat"/>
          <w:b/>
        </w:rPr>
      </w:pPr>
    </w:p>
    <w:p w14:paraId="787D01AA" w14:textId="15956CED" w:rsidR="00235549" w:rsidRPr="00B138F3" w:rsidRDefault="00235549" w:rsidP="00E67857">
      <w:pPr>
        <w:widowControl w:val="0"/>
        <w:ind w:firstLine="567"/>
        <w:jc w:val="right"/>
        <w:rPr>
          <w:rFonts w:ascii="GHEA Grapalat" w:hAnsi="GHEA Grapalat" w:cs="Arial"/>
          <w:b/>
        </w:rPr>
      </w:pPr>
      <w:r w:rsidRPr="00B138F3">
        <w:rPr>
          <w:rFonts w:ascii="GHEA Grapalat" w:hAnsi="GHEA Grapalat"/>
          <w:b/>
        </w:rPr>
        <w:t>Приложение № 5</w:t>
      </w:r>
    </w:p>
    <w:p w14:paraId="6EB5C6EC" w14:textId="46B61673" w:rsidR="00235549" w:rsidRPr="00B138F3" w:rsidRDefault="00235549" w:rsidP="00E67857">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601797">
        <w:rPr>
          <w:rFonts w:ascii="GHEA Grapalat" w:hAnsi="GHEA Grapalat"/>
          <w:b/>
          <w:sz w:val="24"/>
          <w:szCs w:val="24"/>
        </w:rPr>
        <w:t>EQ-</w:t>
      </w:r>
      <w:r w:rsidR="004E36FF">
        <w:rPr>
          <w:rFonts w:ascii="GHEA Grapalat" w:hAnsi="GHEA Grapalat"/>
          <w:b/>
          <w:sz w:val="24"/>
          <w:szCs w:val="24"/>
        </w:rPr>
        <w:t>BMAShDzB-</w:t>
      </w:r>
      <w:r w:rsidR="00737615">
        <w:rPr>
          <w:rFonts w:ascii="GHEA Grapalat" w:hAnsi="GHEA Grapalat"/>
          <w:b/>
          <w:sz w:val="24"/>
          <w:szCs w:val="24"/>
        </w:rPr>
        <w:t>26/32</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5"/>
        <w:t>*</w:t>
      </w:r>
    </w:p>
    <w:p w14:paraId="4E9D48CA" w14:textId="77777777" w:rsidR="001005B0" w:rsidRPr="00B138F3" w:rsidRDefault="001005B0" w:rsidP="00E67857">
      <w:pPr>
        <w:widowControl w:val="0"/>
        <w:ind w:left="567" w:right="565"/>
        <w:jc w:val="center"/>
        <w:rPr>
          <w:rFonts w:ascii="GHEA Grapalat" w:hAnsi="GHEA Grapalat"/>
          <w:b/>
        </w:rPr>
      </w:pPr>
    </w:p>
    <w:p w14:paraId="02FE4D5F" w14:textId="77777777" w:rsidR="0075061D" w:rsidRPr="00B138F3" w:rsidRDefault="0075061D" w:rsidP="00E67857">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E67857">
      <w:pPr>
        <w:widowControl w:val="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E67857">
      <w:pPr>
        <w:widowControl w:val="0"/>
        <w:ind w:left="567" w:right="565"/>
        <w:jc w:val="center"/>
        <w:rPr>
          <w:rFonts w:ascii="GHEA Grapalat" w:hAnsi="GHEA Grapalat"/>
          <w:b/>
        </w:rPr>
      </w:pPr>
    </w:p>
    <w:p w14:paraId="7B35EF57" w14:textId="77777777" w:rsidR="005B3A59" w:rsidRPr="00B138F3" w:rsidRDefault="005B3A59" w:rsidP="00E67857">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E67857">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E67857">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E67857">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E67857">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E67857">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E67857">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77777777" w:rsidR="005B3A59" w:rsidRPr="00B138F3" w:rsidRDefault="002D4EEB"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32523B11" w14:textId="77777777" w:rsidR="005B3A59"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7B0C176" w14:textId="77777777" w:rsidR="005B3A59" w:rsidRPr="00B138F3" w:rsidRDefault="005B3A59"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08172D54" w14:textId="77777777" w:rsidR="00EB1A78" w:rsidRPr="00F00F71" w:rsidRDefault="00EB1A78" w:rsidP="00E67857">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E67857">
      <w:pPr>
        <w:pStyle w:val="NormalWeb"/>
        <w:shd w:val="clear" w:color="auto" w:fill="FFFFFF"/>
        <w:spacing w:before="0" w:beforeAutospacing="0" w:after="0" w:afterAutospacing="0"/>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E67857">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w:t>
      </w:r>
      <w:r w:rsidRPr="00F00F71">
        <w:rPr>
          <w:rFonts w:ascii="GHEA Grapalat" w:eastAsiaTheme="minorHAnsi" w:hAnsi="GHEA Grapalat" w:cstheme="minorBidi"/>
        </w:rPr>
        <w:lastRenderedPageBreak/>
        <w:t xml:space="preserve">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4D69769D" w14:textId="77777777" w:rsidR="005B3A59" w:rsidRPr="00F00F71" w:rsidRDefault="005B3A59" w:rsidP="00E67857">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1F8550D"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8DA26C3"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E67857">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E67857">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E67857">
      <w:pPr>
        <w:widowControl w:val="0"/>
        <w:jc w:val="right"/>
        <w:rPr>
          <w:rFonts w:ascii="GHEA Grapalat" w:hAnsi="GHEA Grapalat"/>
          <w:i/>
        </w:rPr>
      </w:pPr>
    </w:p>
    <w:p w14:paraId="4F06D088" w14:textId="77777777" w:rsidR="00F331AD" w:rsidRPr="002A4554" w:rsidRDefault="00F331AD" w:rsidP="00E67857">
      <w:pPr>
        <w:widowControl w:val="0"/>
        <w:jc w:val="right"/>
        <w:rPr>
          <w:rFonts w:ascii="GHEA Grapalat" w:hAnsi="GHEA Grapalat"/>
          <w:i/>
        </w:rPr>
      </w:pPr>
    </w:p>
    <w:p w14:paraId="537ADB47" w14:textId="77777777" w:rsidR="00F331AD" w:rsidRPr="002A4554" w:rsidRDefault="00F331AD" w:rsidP="00E67857">
      <w:pPr>
        <w:widowControl w:val="0"/>
        <w:jc w:val="right"/>
        <w:rPr>
          <w:rFonts w:ascii="GHEA Grapalat" w:hAnsi="GHEA Grapalat"/>
          <w:i/>
        </w:rPr>
      </w:pPr>
    </w:p>
    <w:p w14:paraId="53CA6C92" w14:textId="77777777" w:rsidR="00E93F76" w:rsidRPr="00B138F3" w:rsidRDefault="00E93F76" w:rsidP="00E67857">
      <w:pPr>
        <w:widowControl w:val="0"/>
        <w:jc w:val="right"/>
        <w:rPr>
          <w:rFonts w:ascii="GHEA Grapalat" w:hAnsi="GHEA Grapalat" w:cs="GHEA Grapalat"/>
          <w:i/>
        </w:rPr>
      </w:pPr>
      <w:r w:rsidRPr="00B138F3">
        <w:rPr>
          <w:rFonts w:ascii="GHEA Grapalat" w:hAnsi="GHEA Grapalat"/>
          <w:i/>
        </w:rPr>
        <w:t>Приложение № 5.1</w:t>
      </w:r>
    </w:p>
    <w:p w14:paraId="17B3F89B" w14:textId="4AE694BE" w:rsidR="00E93F76" w:rsidRPr="00B138F3" w:rsidRDefault="00E93F76" w:rsidP="00E67857">
      <w:pPr>
        <w:widowControl w:val="0"/>
        <w:jc w:val="right"/>
        <w:rPr>
          <w:rFonts w:ascii="GHEA Grapalat" w:hAnsi="GHEA Grapalat" w:cs="GHEA Grapalat"/>
          <w:i/>
        </w:rPr>
      </w:pPr>
      <w:r w:rsidRPr="00B138F3">
        <w:rPr>
          <w:rFonts w:ascii="GHEA Grapalat" w:hAnsi="GHEA Grapalat"/>
          <w:i/>
        </w:rPr>
        <w:t xml:space="preserve">к Приглашению на </w:t>
      </w:r>
      <w:r>
        <w:rPr>
          <w:rFonts w:ascii="GHEA Grapalat" w:hAnsi="GHEA Grapalat"/>
          <w:i/>
        </w:rPr>
        <w:t>открытый конкурс</w:t>
      </w:r>
      <w:r w:rsidRPr="00B138F3">
        <w:rPr>
          <w:rFonts w:ascii="GHEA Grapalat" w:hAnsi="GHEA Grapalat"/>
          <w:i/>
        </w:rPr>
        <w:br/>
      </w:r>
      <w:r w:rsidRPr="00B138F3">
        <w:rPr>
          <w:rFonts w:ascii="GHEA Grapalat" w:hAnsi="GHEA Grapalat"/>
          <w:i/>
        </w:rPr>
        <w:lastRenderedPageBreak/>
        <w:t>под кодом "</w:t>
      </w:r>
      <w:r>
        <w:rPr>
          <w:rFonts w:ascii="GHEA Grapalat" w:hAnsi="GHEA Grapalat"/>
          <w:i/>
        </w:rPr>
        <w:t>EQ-BMAShDzB-</w:t>
      </w:r>
      <w:r w:rsidR="00737615">
        <w:rPr>
          <w:rFonts w:ascii="GHEA Grapalat" w:hAnsi="GHEA Grapalat"/>
          <w:i/>
        </w:rPr>
        <w:t>26/32</w:t>
      </w:r>
      <w:r w:rsidRPr="00B138F3">
        <w:rPr>
          <w:rFonts w:ascii="GHEA Grapalat" w:hAnsi="GHEA Grapalat"/>
          <w:i/>
        </w:rPr>
        <w:t>"</w:t>
      </w:r>
      <w:r w:rsidRPr="00B138F3">
        <w:rPr>
          <w:rStyle w:val="FootnoteReference"/>
          <w:rFonts w:ascii="GHEA Grapalat" w:hAnsi="GHEA Grapalat"/>
          <w:i/>
        </w:rPr>
        <w:footnoteReference w:customMarkFollows="1" w:id="26"/>
        <w:t>*</w:t>
      </w:r>
    </w:p>
    <w:p w14:paraId="6E55046F" w14:textId="77777777" w:rsidR="00E93F76" w:rsidRPr="002A4554" w:rsidRDefault="00E93F76" w:rsidP="00E67857">
      <w:pPr>
        <w:widowControl w:val="0"/>
        <w:jc w:val="center"/>
        <w:rPr>
          <w:rFonts w:ascii="GHEA Grapalat" w:hAnsi="GHEA Grapalat"/>
          <w:b/>
        </w:rPr>
      </w:pPr>
    </w:p>
    <w:p w14:paraId="4E980405" w14:textId="77777777" w:rsidR="00E93F76" w:rsidRPr="00B138F3" w:rsidRDefault="00E93F76" w:rsidP="00E67857">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38DF0AA9" w14:textId="77777777" w:rsidR="00E93F76" w:rsidRPr="00B138F3" w:rsidRDefault="00E93F76" w:rsidP="00E67857">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93F76" w:rsidRPr="00B138F3" w14:paraId="52BF37C5" w14:textId="77777777" w:rsidTr="00CD796B">
        <w:tc>
          <w:tcPr>
            <w:tcW w:w="4786" w:type="dxa"/>
          </w:tcPr>
          <w:p w14:paraId="5FA8BCE0" w14:textId="77777777" w:rsidR="00E93F76" w:rsidRPr="00B138F3" w:rsidRDefault="00E93F76" w:rsidP="00E67857">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6762C227" w14:textId="77777777" w:rsidR="00E93F76" w:rsidRPr="00B138F3" w:rsidRDefault="00E93F76" w:rsidP="00E67857">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7"/>
              <w:t>**</w:t>
            </w:r>
          </w:p>
        </w:tc>
      </w:tr>
    </w:tbl>
    <w:p w14:paraId="0CCB6619" w14:textId="77777777" w:rsidR="00E93F76" w:rsidRPr="00B138F3" w:rsidRDefault="00E93F76" w:rsidP="00E67857">
      <w:pPr>
        <w:widowControl w:val="0"/>
        <w:rPr>
          <w:rFonts w:ascii="GHEA Grapalat" w:hAnsi="GHEA Grapalat" w:cs="GHEA Grapalat"/>
          <w:b/>
        </w:rPr>
      </w:pPr>
    </w:p>
    <w:p w14:paraId="72188547" w14:textId="77777777" w:rsidR="00E93F76" w:rsidRPr="00B138F3" w:rsidRDefault="00E93F76" w:rsidP="00E67857">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31BDD77A" w14:textId="77777777" w:rsidR="00E93F76" w:rsidRPr="00B138F3" w:rsidRDefault="00E93F76" w:rsidP="00E67857">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5B001F56" w14:textId="77777777" w:rsidR="00E93F76" w:rsidRPr="00B138F3" w:rsidRDefault="00E93F76" w:rsidP="00E67857">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2EBF130A" w14:textId="77777777" w:rsidR="00E93F76" w:rsidRPr="00B138F3" w:rsidRDefault="00E93F76" w:rsidP="00E67857">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734A3694" w14:textId="77777777" w:rsidR="00E93F76" w:rsidRPr="00B138F3" w:rsidRDefault="00E93F76" w:rsidP="00E67857">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11CC4B4" w14:textId="77777777" w:rsidR="00E93F76" w:rsidRPr="00572A57" w:rsidRDefault="00E93F76" w:rsidP="00E67857">
      <w:pPr>
        <w:widowControl w:val="0"/>
        <w:jc w:val="center"/>
        <w:rPr>
          <w:rFonts w:ascii="GHEA Grapalat" w:hAnsi="GHEA Grapalat"/>
          <w:b/>
        </w:rPr>
      </w:pPr>
    </w:p>
    <w:p w14:paraId="47B2E776" w14:textId="77777777" w:rsidR="00E93F76" w:rsidRPr="00B138F3" w:rsidRDefault="00E93F76" w:rsidP="00E67857">
      <w:pPr>
        <w:widowControl w:val="0"/>
        <w:jc w:val="center"/>
        <w:rPr>
          <w:rFonts w:ascii="GHEA Grapalat" w:hAnsi="GHEA Grapalat" w:cs="GHEA Grapalat"/>
          <w:b/>
          <w:bCs/>
        </w:rPr>
      </w:pPr>
      <w:r w:rsidRPr="00B138F3">
        <w:rPr>
          <w:rFonts w:ascii="GHEA Grapalat" w:hAnsi="GHEA Grapalat"/>
          <w:b/>
        </w:rPr>
        <w:t>1. Предмет соглашения</w:t>
      </w:r>
    </w:p>
    <w:p w14:paraId="35666AF1" w14:textId="77777777" w:rsidR="00E93F76" w:rsidRPr="00B138F3" w:rsidRDefault="00E93F76" w:rsidP="00E67857">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5217306" w14:textId="77777777" w:rsidR="00E93F76" w:rsidRPr="00B138F3" w:rsidRDefault="00E93F76" w:rsidP="00E67857">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5F466DFE" w14:textId="77777777" w:rsidR="00E93F76" w:rsidRPr="00B138F3" w:rsidRDefault="00E93F76" w:rsidP="00E67857">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2BF687AF" w14:textId="77777777" w:rsidR="00E93F76" w:rsidRPr="00B138F3" w:rsidRDefault="00E93F76" w:rsidP="00E67857">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2BC01952"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39822FA"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E828F88"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1C955E1"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3F09425"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F702F93"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1DDDF5F8"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w:t>
      </w:r>
      <w:r w:rsidRPr="00B138F3">
        <w:rPr>
          <w:rFonts w:ascii="GHEA Grapalat" w:hAnsi="GHEA Grapalat"/>
        </w:rPr>
        <w:lastRenderedPageBreak/>
        <w:t xml:space="preserve">и осуществляемые Банком-плательщиком действия для обеспечения исполнения Требования. </w:t>
      </w:r>
    </w:p>
    <w:p w14:paraId="6731DD38"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F009B09"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5548A579"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5F0100E0"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48B7D1F"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364BEFBF" w14:textId="77777777" w:rsidR="00E93F76" w:rsidRPr="00572A57" w:rsidRDefault="00E93F76" w:rsidP="00E67857">
      <w:pPr>
        <w:widowControl w:val="0"/>
        <w:jc w:val="center"/>
        <w:rPr>
          <w:rFonts w:ascii="GHEA Grapalat" w:hAnsi="GHEA Grapalat"/>
          <w:b/>
        </w:rPr>
      </w:pPr>
    </w:p>
    <w:p w14:paraId="1A3931EE" w14:textId="77777777" w:rsidR="00E93F76" w:rsidRPr="00572A57" w:rsidRDefault="00E93F76" w:rsidP="00E67857">
      <w:pPr>
        <w:widowControl w:val="0"/>
        <w:jc w:val="center"/>
        <w:rPr>
          <w:rFonts w:ascii="GHEA Grapalat" w:hAnsi="GHEA Grapalat"/>
          <w:b/>
        </w:rPr>
      </w:pPr>
    </w:p>
    <w:p w14:paraId="1F3D2C23" w14:textId="77777777" w:rsidR="00E93F76" w:rsidRPr="00572A57" w:rsidRDefault="00E93F76" w:rsidP="00E67857">
      <w:pPr>
        <w:widowControl w:val="0"/>
        <w:jc w:val="center"/>
        <w:rPr>
          <w:rFonts w:ascii="GHEA Grapalat" w:hAnsi="GHEA Grapalat"/>
          <w:b/>
        </w:rPr>
      </w:pPr>
      <w:r w:rsidRPr="00B138F3">
        <w:rPr>
          <w:rFonts w:ascii="GHEA Grapalat" w:hAnsi="GHEA Grapalat"/>
          <w:b/>
        </w:rPr>
        <w:t>2. Иные условия</w:t>
      </w:r>
    </w:p>
    <w:p w14:paraId="08D308CB" w14:textId="77777777" w:rsidR="00E93F76" w:rsidRPr="00572A57" w:rsidRDefault="00E93F76" w:rsidP="00E67857">
      <w:pPr>
        <w:widowControl w:val="0"/>
        <w:jc w:val="center"/>
        <w:rPr>
          <w:rFonts w:ascii="GHEA Grapalat" w:hAnsi="GHEA Grapalat" w:cs="GHEA Grapalat"/>
          <w:b/>
          <w:bCs/>
        </w:rPr>
      </w:pPr>
    </w:p>
    <w:p w14:paraId="23051190" w14:textId="77777777" w:rsidR="00E93F76" w:rsidRPr="00B138F3" w:rsidRDefault="00E93F76" w:rsidP="00E67857">
      <w:pPr>
        <w:widowControl w:val="0"/>
        <w:tabs>
          <w:tab w:val="left" w:pos="1134"/>
        </w:tabs>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w:t>
      </w:r>
      <w:r w:rsidRPr="00CA2227">
        <w:rPr>
          <w:rFonts w:ascii="GHEA Grapalat" w:hAnsi="GHEA Grapalat"/>
        </w:rPr>
        <w:t>полного выполнения</w:t>
      </w:r>
      <w:r w:rsidRPr="00DC49CB">
        <w:rPr>
          <w:rFonts w:ascii="GHEA Grapalat" w:hAnsi="GHEA Grapalat"/>
        </w:rPr>
        <w:t xml:space="preserve"> взятых </w:t>
      </w:r>
      <w:r w:rsidRPr="00CA2227">
        <w:rPr>
          <w:rFonts w:ascii="GHEA Grapalat" w:hAnsi="GHEA Grapalat"/>
        </w:rPr>
        <w:t>К</w:t>
      </w:r>
      <w:r w:rsidRPr="00DC49CB">
        <w:rPr>
          <w:rFonts w:ascii="GHEA Grapalat" w:hAnsi="GHEA Grapalat"/>
        </w:rPr>
        <w:t>омпанией по заключаемому договору обязательств, включительно.</w:t>
      </w:r>
    </w:p>
    <w:p w14:paraId="147F9589" w14:textId="77777777" w:rsidR="00E93F76" w:rsidRPr="002A4554" w:rsidRDefault="00E93F76" w:rsidP="00E67857">
      <w:pPr>
        <w:widowControl w:val="0"/>
        <w:tabs>
          <w:tab w:val="left" w:pos="1134"/>
        </w:tabs>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7D986289"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5A0923B2" w14:textId="77777777" w:rsidR="00E93F76" w:rsidRPr="00B138F3" w:rsidDel="00A13215"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BAB3C4E" w14:textId="77777777" w:rsidR="00E93F76" w:rsidRPr="00B138F3" w:rsidRDefault="00E93F76" w:rsidP="00E67857">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335519A" w14:textId="77777777" w:rsidR="00E93F76" w:rsidRPr="00B138F3" w:rsidRDefault="00E93F76" w:rsidP="00E67857">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0F8875E9" w14:textId="77777777" w:rsidR="00E93F76" w:rsidRPr="00B138F3" w:rsidRDefault="00E93F76" w:rsidP="00E67857">
      <w:pPr>
        <w:widowControl w:val="0"/>
        <w:jc w:val="both"/>
        <w:rPr>
          <w:rFonts w:ascii="GHEA Grapalat" w:hAnsi="GHEA Grapalat"/>
        </w:rPr>
      </w:pPr>
      <w:r w:rsidRPr="00B138F3">
        <w:rPr>
          <w:rFonts w:ascii="GHEA Grapalat" w:hAnsi="GHEA Grapalat"/>
        </w:rPr>
        <w:t>_______________________________________</w:t>
      </w:r>
    </w:p>
    <w:p w14:paraId="012033E1" w14:textId="77777777" w:rsidR="00E93F76" w:rsidRPr="00B138F3" w:rsidRDefault="00E93F76" w:rsidP="00E67857">
      <w:pPr>
        <w:widowControl w:val="0"/>
        <w:ind w:right="4250"/>
        <w:jc w:val="center"/>
        <w:rPr>
          <w:rFonts w:ascii="GHEA Grapalat" w:hAnsi="GHEA Grapalat"/>
          <w:vertAlign w:val="superscript"/>
        </w:rPr>
      </w:pPr>
      <w:r w:rsidRPr="00B138F3">
        <w:rPr>
          <w:rFonts w:ascii="GHEA Grapalat" w:hAnsi="GHEA Grapalat"/>
          <w:vertAlign w:val="superscript"/>
        </w:rPr>
        <w:lastRenderedPageBreak/>
        <w:t>наименование компании</w:t>
      </w:r>
    </w:p>
    <w:p w14:paraId="4B72F61C" w14:textId="77777777" w:rsidR="00E93F76" w:rsidRPr="00B138F3" w:rsidRDefault="00E93F76" w:rsidP="00E67857">
      <w:pPr>
        <w:widowControl w:val="0"/>
        <w:jc w:val="both"/>
        <w:rPr>
          <w:rFonts w:ascii="GHEA Grapalat" w:hAnsi="GHEA Grapalat"/>
        </w:rPr>
      </w:pPr>
      <w:r w:rsidRPr="00B138F3">
        <w:rPr>
          <w:rFonts w:ascii="GHEA Grapalat" w:hAnsi="GHEA Grapalat"/>
        </w:rPr>
        <w:t>_______________________________________</w:t>
      </w:r>
    </w:p>
    <w:p w14:paraId="145872EE" w14:textId="77777777" w:rsidR="00E93F76" w:rsidRPr="00B138F3" w:rsidRDefault="00E93F76" w:rsidP="00E67857">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203DE2D7" w14:textId="77777777" w:rsidR="00E93F76" w:rsidRPr="00B138F3" w:rsidRDefault="00E93F76" w:rsidP="00E67857">
      <w:pPr>
        <w:widowControl w:val="0"/>
        <w:jc w:val="both"/>
        <w:rPr>
          <w:rFonts w:ascii="GHEA Grapalat" w:hAnsi="GHEA Grapalat"/>
        </w:rPr>
      </w:pPr>
      <w:r w:rsidRPr="00B138F3">
        <w:rPr>
          <w:rFonts w:ascii="GHEA Grapalat" w:hAnsi="GHEA Grapalat"/>
        </w:rPr>
        <w:t>_______________________________________</w:t>
      </w:r>
    </w:p>
    <w:p w14:paraId="0134056F" w14:textId="77777777" w:rsidR="00E93F76" w:rsidRPr="00B138F3" w:rsidRDefault="00E93F76" w:rsidP="00E67857">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43C1370F" w14:textId="77777777" w:rsidR="00E93F76" w:rsidRPr="00B138F3" w:rsidRDefault="00E93F76" w:rsidP="00E67857">
      <w:pPr>
        <w:widowControl w:val="0"/>
        <w:jc w:val="both"/>
        <w:rPr>
          <w:rFonts w:ascii="GHEA Grapalat" w:hAnsi="GHEA Grapalat"/>
        </w:rPr>
      </w:pPr>
      <w:r w:rsidRPr="00B138F3">
        <w:rPr>
          <w:rFonts w:ascii="GHEA Grapalat" w:hAnsi="GHEA Grapalat"/>
        </w:rPr>
        <w:t>_______________________________________</w:t>
      </w:r>
    </w:p>
    <w:p w14:paraId="666A1C14" w14:textId="77777777" w:rsidR="00E93F76" w:rsidRPr="00B138F3" w:rsidRDefault="00E93F76" w:rsidP="00E67857">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0FC42A92" w14:textId="77777777" w:rsidR="00E93F76" w:rsidRPr="00B138F3" w:rsidRDefault="00E93F76" w:rsidP="00E67857">
      <w:pPr>
        <w:widowControl w:val="0"/>
        <w:jc w:val="both"/>
        <w:rPr>
          <w:rFonts w:ascii="GHEA Grapalat" w:hAnsi="GHEA Grapalat"/>
        </w:rPr>
      </w:pPr>
      <w:r w:rsidRPr="00B138F3">
        <w:rPr>
          <w:rFonts w:ascii="GHEA Grapalat" w:hAnsi="GHEA Grapalat"/>
        </w:rPr>
        <w:t>_______________________________________</w:t>
      </w:r>
    </w:p>
    <w:p w14:paraId="73A1EDD1" w14:textId="77777777" w:rsidR="00E93F76" w:rsidRPr="00B138F3" w:rsidRDefault="00E93F76" w:rsidP="00E67857">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262D4F68" w14:textId="77777777" w:rsidR="00E93F76" w:rsidRPr="00B138F3" w:rsidRDefault="00E93F76" w:rsidP="00E67857">
      <w:pPr>
        <w:widowControl w:val="0"/>
        <w:jc w:val="both"/>
        <w:rPr>
          <w:rFonts w:ascii="GHEA Grapalat" w:hAnsi="GHEA Grapalat"/>
        </w:rPr>
      </w:pPr>
      <w:r w:rsidRPr="00B138F3">
        <w:rPr>
          <w:rFonts w:ascii="GHEA Grapalat" w:hAnsi="GHEA Grapalat"/>
        </w:rPr>
        <w:t>_______________________________________</w:t>
      </w:r>
    </w:p>
    <w:p w14:paraId="334C1296" w14:textId="77777777" w:rsidR="00E93F76" w:rsidRPr="00B138F3" w:rsidRDefault="00E93F76" w:rsidP="00E67857">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0871DB1D" w14:textId="77777777" w:rsidR="00E93F76" w:rsidRPr="00B138F3" w:rsidRDefault="00E93F76" w:rsidP="00E67857">
      <w:pPr>
        <w:widowControl w:val="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E93F76" w:rsidRPr="00B138F3" w14:paraId="0CF81551"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EF9A1D" w14:textId="77777777" w:rsidR="00E93F76" w:rsidRPr="00B138F3" w:rsidRDefault="00E93F76" w:rsidP="00E67857">
            <w:pPr>
              <w:widowControl w:val="0"/>
              <w:tabs>
                <w:tab w:val="left" w:pos="3402"/>
              </w:tabs>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93F76" w:rsidRPr="00B138F3" w14:paraId="25DAD83A"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56828B" w14:textId="77777777" w:rsidR="00E93F76" w:rsidRPr="00B138F3" w:rsidRDefault="00E93F76" w:rsidP="00E67857">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93F76" w:rsidRPr="00B138F3" w14:paraId="154387E8" w14:textId="77777777" w:rsidTr="00CD796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A5F8B8" w14:textId="77777777" w:rsidR="00E93F76" w:rsidRPr="00B138F3" w:rsidRDefault="00E93F76" w:rsidP="00E67857">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93F76" w:rsidRPr="00B138F3" w14:paraId="5031B693" w14:textId="77777777" w:rsidTr="00CD796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C199AF"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lastRenderedPageBreak/>
              <w:t>4.</w:t>
            </w:r>
            <w:r w:rsidRPr="00B138F3">
              <w:rPr>
                <w:rFonts w:ascii="GHEA Grapalat" w:hAnsi="GHEA Grapalat"/>
              </w:rPr>
              <w:tab/>
              <w:t>Наименование, или имя, фамилия плательщика (Компания:</w:t>
            </w:r>
          </w:p>
        </w:tc>
      </w:tr>
      <w:tr w:rsidR="00E93F76" w:rsidRPr="00B138F3" w14:paraId="193A3770"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3603BD"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93F76" w:rsidRPr="00B138F3" w14:paraId="2AA073FB"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6D8BFE"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93F76" w:rsidRPr="00B138F3" w14:paraId="2EE677CA"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8E1C74"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93F76" w:rsidRPr="00B138F3" w14:paraId="22CEC6E1"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8E5E91"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93F76" w:rsidRPr="00B138F3" w14:paraId="19B6B27A"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B07649"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93F76" w:rsidRPr="00B138F3" w14:paraId="70564016"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E9B1CA"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93F76" w:rsidRPr="00B138F3" w14:paraId="7B1AF919" w14:textId="77777777" w:rsidTr="00CD796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E5848D"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93F76" w:rsidRPr="00B138F3" w14:paraId="46447DC9"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D33927"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93F76" w:rsidRPr="00B138F3" w14:paraId="59B1A634"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9A6215"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93F76" w:rsidRPr="00B138F3" w14:paraId="73DDF581"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420C49"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93F76" w:rsidRPr="00B138F3" w14:paraId="60E0E68B"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03D6B"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93F76" w:rsidRPr="00B138F3" w14:paraId="2E88F301"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956F0"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93F76" w:rsidRPr="00B138F3" w14:paraId="4DE3D143"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F4195"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E93F76" w:rsidRPr="00B138F3" w14:paraId="20AAC069" w14:textId="77777777" w:rsidTr="00CD796B">
        <w:trPr>
          <w:trHeight w:val="424"/>
        </w:trPr>
        <w:tc>
          <w:tcPr>
            <w:tcW w:w="10980" w:type="dxa"/>
            <w:gridSpan w:val="2"/>
            <w:tcBorders>
              <w:top w:val="single" w:sz="4" w:space="0" w:color="auto"/>
              <w:left w:val="single" w:sz="4" w:space="0" w:color="auto"/>
              <w:right w:val="single" w:sz="4" w:space="0" w:color="000000"/>
            </w:tcBorders>
            <w:noWrap/>
            <w:vAlign w:val="bottom"/>
          </w:tcPr>
          <w:p w14:paraId="37DFD2E7"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93F76" w:rsidRPr="00B138F3" w14:paraId="25BD762A"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A4437A"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93F76" w:rsidRPr="00B138F3" w14:paraId="51A26770"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6AF0BD" w14:textId="77777777" w:rsidR="00E93F76" w:rsidRPr="00B138F3" w:rsidRDefault="00E93F76" w:rsidP="00E67857">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93F76" w:rsidRPr="00B138F3" w14:paraId="289C3D57" w14:textId="77777777" w:rsidTr="00CD796B">
        <w:trPr>
          <w:trHeight w:val="2194"/>
        </w:trPr>
        <w:tc>
          <w:tcPr>
            <w:tcW w:w="5616" w:type="dxa"/>
            <w:tcBorders>
              <w:top w:val="nil"/>
              <w:left w:val="single" w:sz="4" w:space="0" w:color="auto"/>
              <w:bottom w:val="single" w:sz="4" w:space="0" w:color="auto"/>
              <w:right w:val="single" w:sz="4" w:space="0" w:color="auto"/>
            </w:tcBorders>
            <w:noWrap/>
            <w:vAlign w:val="bottom"/>
          </w:tcPr>
          <w:p w14:paraId="5E67195D" w14:textId="77777777" w:rsidR="00E93F76" w:rsidRPr="00B138F3" w:rsidRDefault="00E93F76" w:rsidP="00E67857">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444F148" w14:textId="77777777" w:rsidR="00E93F76" w:rsidRPr="00B138F3" w:rsidRDefault="00E93F76" w:rsidP="00E67857">
            <w:pPr>
              <w:widowControl w:val="0"/>
              <w:rPr>
                <w:rFonts w:ascii="GHEA Grapalat" w:hAnsi="GHEA Grapalat" w:cs="Sylfaen"/>
              </w:rPr>
            </w:pPr>
          </w:p>
          <w:p w14:paraId="53E93198" w14:textId="77777777" w:rsidR="00E93F76" w:rsidRPr="00B138F3" w:rsidRDefault="00E93F76" w:rsidP="00E67857">
            <w:pPr>
              <w:widowControl w:val="0"/>
              <w:jc w:val="right"/>
              <w:rPr>
                <w:rFonts w:ascii="GHEA Grapalat" w:hAnsi="GHEA Grapalat" w:cs="Tahoma"/>
              </w:rPr>
            </w:pPr>
            <w:r w:rsidRPr="00B138F3">
              <w:rPr>
                <w:rFonts w:ascii="GHEA Grapalat" w:hAnsi="GHEA Grapalat"/>
              </w:rPr>
              <w:t>/____________________/</w:t>
            </w:r>
          </w:p>
          <w:p w14:paraId="34207746" w14:textId="77777777" w:rsidR="00E93F76" w:rsidRPr="00B138F3" w:rsidRDefault="00E93F76" w:rsidP="00E67857">
            <w:pPr>
              <w:widowControl w:val="0"/>
              <w:rPr>
                <w:rFonts w:ascii="GHEA Grapalat" w:hAnsi="GHEA Grapalat" w:cs="Sylfaen"/>
              </w:rPr>
            </w:pPr>
          </w:p>
          <w:p w14:paraId="5C8C9736" w14:textId="77777777" w:rsidR="00E93F76" w:rsidRPr="00B138F3" w:rsidRDefault="00E93F76" w:rsidP="00E67857">
            <w:pPr>
              <w:widowControl w:val="0"/>
              <w:jc w:val="right"/>
              <w:rPr>
                <w:rFonts w:ascii="GHEA Grapalat" w:hAnsi="GHEA Grapalat" w:cs="Sylfaen"/>
              </w:rPr>
            </w:pPr>
            <w:r w:rsidRPr="00B138F3">
              <w:rPr>
                <w:rFonts w:ascii="GHEA Grapalat" w:hAnsi="GHEA Grapalat"/>
              </w:rPr>
              <w:t>/____________________/</w:t>
            </w:r>
          </w:p>
          <w:p w14:paraId="1891EA35" w14:textId="77777777" w:rsidR="00E93F76" w:rsidRPr="00B138F3" w:rsidRDefault="00E93F76" w:rsidP="00E67857">
            <w:pPr>
              <w:widowControl w:val="0"/>
              <w:rPr>
                <w:rFonts w:ascii="GHEA Grapalat" w:hAnsi="GHEA Grapalat" w:cs="Sylfaen"/>
              </w:rPr>
            </w:pPr>
          </w:p>
          <w:p w14:paraId="30D2A2D6" w14:textId="77777777" w:rsidR="00E93F76" w:rsidRPr="00B138F3" w:rsidRDefault="00E93F76" w:rsidP="00E67857">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1BBDAC55" w14:textId="77777777" w:rsidR="00E93F76" w:rsidRPr="00B138F3" w:rsidRDefault="00E93F76" w:rsidP="00E67857">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56890262" w14:textId="77777777" w:rsidR="00E93F76" w:rsidRPr="00B138F3" w:rsidRDefault="00E93F76" w:rsidP="00E67857">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12D4AB5" w14:textId="77777777" w:rsidR="00E93F76" w:rsidRPr="00B138F3" w:rsidRDefault="00E93F76" w:rsidP="00E67857">
            <w:pPr>
              <w:widowControl w:val="0"/>
              <w:rPr>
                <w:rFonts w:ascii="GHEA Grapalat" w:hAnsi="GHEA Grapalat" w:cs="Sylfaen"/>
              </w:rPr>
            </w:pPr>
          </w:p>
          <w:p w14:paraId="2197EB2E" w14:textId="77777777" w:rsidR="00E93F76" w:rsidRPr="00B138F3" w:rsidRDefault="00E93F76" w:rsidP="00E67857">
            <w:pPr>
              <w:widowControl w:val="0"/>
              <w:jc w:val="right"/>
              <w:rPr>
                <w:rFonts w:ascii="GHEA Grapalat" w:hAnsi="GHEA Grapalat" w:cs="Sylfaen"/>
              </w:rPr>
            </w:pPr>
            <w:r w:rsidRPr="00B138F3">
              <w:rPr>
                <w:rFonts w:ascii="GHEA Grapalat" w:hAnsi="GHEA Grapalat"/>
              </w:rPr>
              <w:t>/____________________/</w:t>
            </w:r>
          </w:p>
          <w:p w14:paraId="5C260CFD" w14:textId="77777777" w:rsidR="00E93F76" w:rsidRPr="00B138F3" w:rsidRDefault="00E93F76" w:rsidP="00E67857">
            <w:pPr>
              <w:widowControl w:val="0"/>
              <w:jc w:val="right"/>
              <w:rPr>
                <w:rFonts w:ascii="GHEA Grapalat" w:hAnsi="GHEA Grapalat" w:cs="Tahoma"/>
              </w:rPr>
            </w:pPr>
          </w:p>
          <w:p w14:paraId="3ACD387A" w14:textId="77777777" w:rsidR="00E93F76" w:rsidRPr="00B138F3" w:rsidRDefault="00E93F76" w:rsidP="00E67857">
            <w:pPr>
              <w:widowControl w:val="0"/>
              <w:jc w:val="right"/>
              <w:rPr>
                <w:rFonts w:ascii="GHEA Grapalat" w:hAnsi="GHEA Grapalat" w:cs="Sylfaen"/>
              </w:rPr>
            </w:pPr>
            <w:r w:rsidRPr="00B138F3">
              <w:rPr>
                <w:rFonts w:ascii="GHEA Grapalat" w:hAnsi="GHEA Grapalat"/>
              </w:rPr>
              <w:t>/____________________/</w:t>
            </w:r>
          </w:p>
          <w:p w14:paraId="6DFC6FBE" w14:textId="77777777" w:rsidR="00E93F76" w:rsidRPr="00B138F3" w:rsidRDefault="00E93F76" w:rsidP="00E67857">
            <w:pPr>
              <w:widowControl w:val="0"/>
              <w:rPr>
                <w:rFonts w:ascii="GHEA Grapalat" w:hAnsi="GHEA Grapalat" w:cs="Sylfaen"/>
              </w:rPr>
            </w:pPr>
          </w:p>
          <w:p w14:paraId="0857BA8C" w14:textId="77777777" w:rsidR="00E93F76" w:rsidRPr="00B138F3" w:rsidRDefault="00E93F76" w:rsidP="00E67857">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93F76" w:rsidRPr="00B138F3" w14:paraId="17122601" w14:textId="77777777" w:rsidTr="00CD796B">
        <w:trPr>
          <w:trHeight w:val="2194"/>
        </w:trPr>
        <w:tc>
          <w:tcPr>
            <w:tcW w:w="5616" w:type="dxa"/>
            <w:tcBorders>
              <w:top w:val="single" w:sz="4" w:space="0" w:color="auto"/>
              <w:left w:val="single" w:sz="4" w:space="0" w:color="auto"/>
              <w:right w:val="single" w:sz="4" w:space="0" w:color="auto"/>
            </w:tcBorders>
            <w:noWrap/>
            <w:vAlign w:val="bottom"/>
          </w:tcPr>
          <w:p w14:paraId="0CE9FA17" w14:textId="77777777" w:rsidR="00E93F76" w:rsidRPr="00B138F3" w:rsidRDefault="00E93F76" w:rsidP="00E67857">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072C02C6" w14:textId="77777777" w:rsidR="00E93F76" w:rsidRPr="00B138F3" w:rsidRDefault="00E93F76" w:rsidP="00E67857">
            <w:pPr>
              <w:widowControl w:val="0"/>
              <w:rPr>
                <w:rFonts w:ascii="GHEA Grapalat" w:hAnsi="GHEA Grapalat"/>
              </w:rPr>
            </w:pPr>
          </w:p>
          <w:p w14:paraId="3E73252B" w14:textId="77777777" w:rsidR="00E93F76" w:rsidRPr="00B138F3" w:rsidRDefault="00E93F76" w:rsidP="00E67857">
            <w:pPr>
              <w:widowControl w:val="0"/>
              <w:jc w:val="right"/>
              <w:rPr>
                <w:rFonts w:ascii="GHEA Grapalat" w:hAnsi="GHEA Grapalat" w:cs="Tahoma"/>
              </w:rPr>
            </w:pPr>
            <w:r w:rsidRPr="00B138F3">
              <w:rPr>
                <w:rFonts w:ascii="GHEA Grapalat" w:hAnsi="GHEA Grapalat"/>
              </w:rPr>
              <w:t>/____________________/</w:t>
            </w:r>
          </w:p>
          <w:p w14:paraId="6265C826" w14:textId="77777777" w:rsidR="00E93F76" w:rsidRPr="00B138F3" w:rsidRDefault="00E93F76" w:rsidP="00E67857">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5BC385C" w14:textId="77777777" w:rsidR="00E93F76" w:rsidRPr="00B138F3" w:rsidRDefault="00E93F76" w:rsidP="00E67857">
            <w:pPr>
              <w:widowControl w:val="0"/>
              <w:rPr>
                <w:rFonts w:ascii="GHEA Grapalat" w:hAnsi="GHEA Grapalat" w:cs="Tahoma"/>
              </w:rPr>
            </w:pPr>
          </w:p>
          <w:p w14:paraId="50CB2A77" w14:textId="77777777" w:rsidR="00E93F76" w:rsidRPr="00B138F3" w:rsidRDefault="00E93F76" w:rsidP="00E67857">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1D28F99D" w14:textId="77777777" w:rsidR="00E93F76" w:rsidRPr="00B138F3" w:rsidRDefault="00E93F76" w:rsidP="00E67857">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7FCC278" w14:textId="77777777" w:rsidR="00E93F76" w:rsidRPr="00B138F3" w:rsidRDefault="00E93F76" w:rsidP="00E67857">
            <w:pPr>
              <w:widowControl w:val="0"/>
              <w:rPr>
                <w:rFonts w:ascii="GHEA Grapalat" w:hAnsi="GHEA Grapalat" w:cs="Tahoma"/>
              </w:rPr>
            </w:pPr>
          </w:p>
          <w:p w14:paraId="46BD458B" w14:textId="77777777" w:rsidR="00E93F76" w:rsidRPr="00B138F3" w:rsidRDefault="00E93F76" w:rsidP="00E67857">
            <w:pPr>
              <w:widowControl w:val="0"/>
              <w:jc w:val="right"/>
              <w:rPr>
                <w:rFonts w:ascii="GHEA Grapalat" w:hAnsi="GHEA Grapalat" w:cs="Tahoma"/>
              </w:rPr>
            </w:pPr>
            <w:r w:rsidRPr="00B138F3">
              <w:rPr>
                <w:rFonts w:ascii="GHEA Grapalat" w:hAnsi="GHEA Grapalat"/>
              </w:rPr>
              <w:t>/____________________/</w:t>
            </w:r>
          </w:p>
          <w:p w14:paraId="6621B811" w14:textId="77777777" w:rsidR="00E93F76" w:rsidRPr="00B138F3" w:rsidRDefault="00E93F76" w:rsidP="00E67857">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369F4476" w14:textId="77777777" w:rsidR="00E93F76" w:rsidRPr="00B138F3" w:rsidRDefault="00E93F76" w:rsidP="00E67857">
            <w:pPr>
              <w:widowControl w:val="0"/>
              <w:rPr>
                <w:rFonts w:ascii="GHEA Grapalat" w:hAnsi="GHEA Grapalat" w:cs="Arial"/>
              </w:rPr>
            </w:pPr>
          </w:p>
        </w:tc>
      </w:tr>
      <w:tr w:rsidR="00E93F76" w:rsidRPr="00B138F3" w14:paraId="5F1D578D" w14:textId="77777777" w:rsidTr="00CD796B">
        <w:trPr>
          <w:trHeight w:val="2194"/>
        </w:trPr>
        <w:tc>
          <w:tcPr>
            <w:tcW w:w="5616" w:type="dxa"/>
            <w:tcBorders>
              <w:top w:val="nil"/>
              <w:left w:val="single" w:sz="4" w:space="0" w:color="auto"/>
              <w:bottom w:val="single" w:sz="4" w:space="0" w:color="auto"/>
              <w:right w:val="single" w:sz="4" w:space="0" w:color="auto"/>
            </w:tcBorders>
            <w:noWrap/>
            <w:vAlign w:val="bottom"/>
          </w:tcPr>
          <w:p w14:paraId="2E48C49D" w14:textId="77777777" w:rsidR="00E93F76" w:rsidRPr="00B138F3" w:rsidRDefault="00E93F76" w:rsidP="00E67857">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38AB831E" w14:textId="77777777" w:rsidR="00E93F76" w:rsidRPr="00B138F3" w:rsidRDefault="00E93F76" w:rsidP="00E67857">
            <w:pPr>
              <w:widowControl w:val="0"/>
              <w:rPr>
                <w:rFonts w:ascii="GHEA Grapalat" w:hAnsi="GHEA Grapalat" w:cs="Sylfaen"/>
              </w:rPr>
            </w:pPr>
          </w:p>
          <w:p w14:paraId="26D1E5B3" w14:textId="77777777" w:rsidR="00E93F76" w:rsidRPr="00B138F3" w:rsidRDefault="00E93F76" w:rsidP="00E67857">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D65C8A9" w14:textId="77777777" w:rsidR="00E93F76" w:rsidRPr="00B138F3" w:rsidRDefault="00E93F76" w:rsidP="00E67857">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24CFE3EC" w14:textId="77777777" w:rsidR="00E93F76" w:rsidRPr="00B138F3" w:rsidRDefault="00E93F76" w:rsidP="00E67857">
            <w:pPr>
              <w:widowControl w:val="0"/>
              <w:rPr>
                <w:rFonts w:ascii="GHEA Grapalat" w:hAnsi="GHEA Grapalat"/>
              </w:rPr>
            </w:pPr>
          </w:p>
          <w:p w14:paraId="5667971F" w14:textId="77777777" w:rsidR="00E93F76" w:rsidRPr="00B138F3" w:rsidRDefault="00E93F76" w:rsidP="00E67857">
            <w:pPr>
              <w:widowControl w:val="0"/>
              <w:jc w:val="right"/>
              <w:rPr>
                <w:rFonts w:ascii="GHEA Grapalat" w:hAnsi="GHEA Grapalat" w:cs="Sylfaen"/>
              </w:rPr>
            </w:pPr>
            <w:r w:rsidRPr="00B138F3">
              <w:rPr>
                <w:rFonts w:ascii="GHEA Grapalat" w:hAnsi="GHEA Grapalat"/>
              </w:rPr>
              <w:t>23.в Дата исполнения: "___" ___ 20___г.</w:t>
            </w:r>
          </w:p>
        </w:tc>
      </w:tr>
    </w:tbl>
    <w:p w14:paraId="03B4AD85" w14:textId="77777777" w:rsidR="00E93F76" w:rsidRPr="00B138F3" w:rsidRDefault="00E93F76" w:rsidP="00E67857">
      <w:pPr>
        <w:widowControl w:val="0"/>
        <w:jc w:val="center"/>
        <w:rPr>
          <w:rFonts w:ascii="GHEA Grapalat" w:hAnsi="GHEA Grapalat" w:cs="Sylfaen"/>
        </w:rPr>
      </w:pPr>
    </w:p>
    <w:p w14:paraId="45716D01" w14:textId="77777777" w:rsidR="00E93F76" w:rsidRPr="00B138F3" w:rsidRDefault="00E93F76" w:rsidP="00E67857">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B6FA737" w14:textId="77777777" w:rsidR="00E93F76" w:rsidRPr="00B138F3" w:rsidRDefault="00E93F76" w:rsidP="00E67857">
      <w:pPr>
        <w:rPr>
          <w:rFonts w:ascii="GHEA Grapalat" w:hAnsi="GHEA Grapalat" w:cs="Sylfaen"/>
        </w:rPr>
      </w:pPr>
      <w:r w:rsidRPr="00B138F3">
        <w:rPr>
          <w:rFonts w:ascii="GHEA Grapalat" w:hAnsi="GHEA Grapalat" w:cs="Sylfaen"/>
        </w:rPr>
        <w:br w:type="page"/>
      </w:r>
    </w:p>
    <w:p w14:paraId="756EB960" w14:textId="77777777" w:rsidR="00E93F76" w:rsidRPr="00B138F3" w:rsidRDefault="00E93F76" w:rsidP="00E67857">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93F76" w:rsidRPr="00B138F3" w14:paraId="463C5601"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CA944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DA66F88"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511A026"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039D9CD"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6655B07"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961CEF1"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84CE49E"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Сторона,</w:t>
            </w:r>
          </w:p>
          <w:p w14:paraId="78EB5EFB"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8A7BE5D"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63EE74D"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93F76" w:rsidRPr="00B138F3" w14:paraId="6197C989"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BC46D2"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8F5B3B1"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4FB5921"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99719EE"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4CAC296"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5</w:t>
            </w:r>
          </w:p>
        </w:tc>
      </w:tr>
      <w:tr w:rsidR="00E93F76" w:rsidRPr="00B138F3" w14:paraId="344434A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1B6CD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22AD59D"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0519E4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321D7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BA1ABA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93F76" w:rsidRPr="00B138F3" w14:paraId="0D5E9BF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A51A6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3F1ACB1" w14:textId="77777777" w:rsidR="00E93F76" w:rsidRPr="00B138F3" w:rsidRDefault="00E93F76" w:rsidP="00E67857">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97AD7A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AFAA8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62D27D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93F76" w:rsidRPr="00B138F3" w14:paraId="04BA4CE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91BD9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F238E3E" w14:textId="77777777" w:rsidR="00E93F76" w:rsidRPr="00B138F3" w:rsidRDefault="00E93F76" w:rsidP="00E67857">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214BD7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B4399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6D134A9F" w14:textId="77777777" w:rsidR="00E93F76" w:rsidRPr="00B138F3" w:rsidRDefault="00E93F76" w:rsidP="00E67857">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822A90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93F76" w:rsidRPr="00B138F3" w14:paraId="373F82F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5F77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D936221" w14:textId="77777777" w:rsidR="00E93F76" w:rsidRPr="00B138F3" w:rsidRDefault="00E93F76" w:rsidP="00E67857">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A2853F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2B267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6A6F925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54E487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20008B5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8FB68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65A953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C1A301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40AE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D11D40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25C9AB4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EDED7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5BC6AF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860530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5F2B5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180D4CC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146D79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639456C0"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BC7A1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DA4A02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FA0727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546D4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6F187E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AF852F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45EC409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0EF5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67AFCE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7440B8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7AC79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9485A6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7C1EE9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6500E826"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770A9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8DD467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w:t>
            </w:r>
            <w:r w:rsidRPr="00B138F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BE57C1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DD5E93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4261275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4301E2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E93F76" w:rsidRPr="00B138F3" w14:paraId="588597C8"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D6E5E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453F930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2F977E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9770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9D8953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4E1765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E93F76" w:rsidRPr="00B138F3" w14:paraId="588FA88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1CCBF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3CA9E2D"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F22E21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599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AA2739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538368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398DBB3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40858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84F610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849892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20826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386BD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635A5D56"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54425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480D14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CE95EF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EC2EC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52CB38F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9566B2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67908DA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BB8AB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1C5DD4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EC6F99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1AE9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687361D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D7E766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93F76" w:rsidRPr="00B138F3" w14:paraId="436F077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9729C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52A25D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CFA503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4472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589FEE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A04C10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93F76" w:rsidRPr="00B138F3" w14:paraId="4C9454F0"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7DF76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C88495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3714C5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9997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D236F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4E38D9F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8B4A8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7B7515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EB791D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62401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B41968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07D2827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F9F0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055448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233FA9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21482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4AD8C26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8A5B30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93F76" w:rsidRPr="00B138F3" w14:paraId="0B9FBDB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E4D8FE" w14:textId="77777777" w:rsidR="00E93F76" w:rsidRPr="00B138F3" w:rsidDel="0010680B" w:rsidRDefault="00E93F76" w:rsidP="00E67857">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3654B1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FFF4BE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00237" w14:textId="77777777" w:rsidR="00E93F76" w:rsidRPr="00B138F3" w:rsidRDefault="00E93F76" w:rsidP="00E67857">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1319FEB" w14:textId="77777777" w:rsidR="00E93F76" w:rsidRPr="00B138F3" w:rsidRDefault="00E93F76" w:rsidP="00E67857">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w:t>
            </w:r>
            <w:r w:rsidRPr="00B138F3">
              <w:rPr>
                <w:rFonts w:ascii="GHEA Grapalat" w:hAnsi="GHEA Grapalat"/>
                <w:sz w:val="18"/>
                <w:szCs w:val="18"/>
              </w:rPr>
              <w:lastRenderedPageBreak/>
              <w:t xml:space="preserve">платеж", </w:t>
            </w:r>
          </w:p>
          <w:p w14:paraId="77D0CD1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058D99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E93F76" w:rsidRPr="00B138F3" w14:paraId="6118753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3EAD4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189C69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D958F1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9F2A3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E23570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CCF43B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666CECD"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93F76" w:rsidRPr="00B138F3" w14:paraId="2694372C"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55009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20388C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CA211E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96C2A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12B78AA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64E91F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F42892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93F76" w:rsidRPr="00B138F3" w14:paraId="24571B9B"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15479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E680C9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8B831E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5E7EF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D38ED9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BFEC3D8" w14:textId="77777777" w:rsidR="00E93F76" w:rsidRPr="00B138F3" w:rsidRDefault="00E93F76" w:rsidP="00E67857">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7AC0C1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E5880E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93F76" w:rsidRPr="00B138F3" w14:paraId="511BDE1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CAC79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A572A1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CF5BBF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3810B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3E672E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AD3F99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93F76" w:rsidRPr="00B138F3" w14:paraId="5FCC040F"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4F5D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5F759B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D39DF4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37952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3F62351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59B7C1D"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8F5265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93F76" w:rsidRPr="00B138F3" w14:paraId="1E3CD62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49F5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221E26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8F6CD9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3B4EE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014F450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9188F43" w14:textId="77777777" w:rsidR="00E93F76" w:rsidRPr="00B138F3" w:rsidRDefault="00E93F76" w:rsidP="00E67857">
            <w:pPr>
              <w:widowControl w:val="0"/>
              <w:jc w:val="center"/>
              <w:rPr>
                <w:rFonts w:ascii="GHEA Grapalat" w:hAnsi="GHEA Grapalat"/>
                <w:sz w:val="18"/>
                <w:szCs w:val="18"/>
              </w:rPr>
            </w:pPr>
          </w:p>
        </w:tc>
      </w:tr>
      <w:tr w:rsidR="00E93F76" w:rsidRPr="00B138F3" w14:paraId="04E068E4"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EF9EA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9A677B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4C45E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23A51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7982015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B7AE644" w14:textId="77777777" w:rsidR="00E93F76" w:rsidRPr="00B138F3" w:rsidRDefault="00E93F76" w:rsidP="00E67857">
            <w:pPr>
              <w:widowControl w:val="0"/>
              <w:jc w:val="center"/>
              <w:rPr>
                <w:rFonts w:ascii="GHEA Grapalat" w:hAnsi="GHEA Grapalat"/>
                <w:sz w:val="18"/>
                <w:szCs w:val="18"/>
              </w:rPr>
            </w:pPr>
          </w:p>
        </w:tc>
      </w:tr>
      <w:tr w:rsidR="00E93F76" w:rsidRPr="00B138F3" w14:paraId="0B4464C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24B06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A90DE8D"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w:t>
            </w:r>
            <w:r w:rsidRPr="00B138F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2B68D5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059B67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6CBB094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E5F5B74" w14:textId="77777777" w:rsidR="00E93F76" w:rsidRPr="00B138F3" w:rsidRDefault="00E93F76" w:rsidP="00E67857">
            <w:pPr>
              <w:widowControl w:val="0"/>
              <w:jc w:val="center"/>
              <w:rPr>
                <w:rFonts w:ascii="GHEA Grapalat" w:hAnsi="GHEA Grapalat"/>
                <w:sz w:val="18"/>
                <w:szCs w:val="18"/>
              </w:rPr>
            </w:pPr>
          </w:p>
        </w:tc>
      </w:tr>
      <w:tr w:rsidR="00E93F76" w:rsidRPr="00B138F3" w14:paraId="673E269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DA245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0B2055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883904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41E98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DA99B3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EB37FE5" w14:textId="77777777" w:rsidR="00E93F76" w:rsidRPr="00B138F3" w:rsidRDefault="00E93F76" w:rsidP="00E67857">
            <w:pPr>
              <w:widowControl w:val="0"/>
              <w:jc w:val="center"/>
              <w:rPr>
                <w:rFonts w:ascii="GHEA Grapalat" w:hAnsi="GHEA Grapalat"/>
                <w:sz w:val="18"/>
                <w:szCs w:val="18"/>
              </w:rPr>
            </w:pPr>
          </w:p>
        </w:tc>
      </w:tr>
      <w:tr w:rsidR="00E93F76" w:rsidRPr="00B138F3" w14:paraId="0C322868"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5C5E9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0A626A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126371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1CB72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2AA99B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D735A7" w14:textId="77777777" w:rsidR="00E93F76" w:rsidRPr="00B138F3" w:rsidRDefault="00E93F76" w:rsidP="00E67857">
            <w:pPr>
              <w:widowControl w:val="0"/>
              <w:jc w:val="center"/>
              <w:rPr>
                <w:rFonts w:ascii="GHEA Grapalat" w:hAnsi="GHEA Grapalat"/>
                <w:sz w:val="18"/>
                <w:szCs w:val="18"/>
              </w:rPr>
            </w:pPr>
          </w:p>
        </w:tc>
      </w:tr>
      <w:tr w:rsidR="00E93F76" w:rsidRPr="00B138F3" w14:paraId="78E89F6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44D50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AAC5C2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159423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4E8C0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85EC40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93386E" w14:textId="77777777" w:rsidR="00E93F76" w:rsidRPr="00B138F3" w:rsidRDefault="00E93F76" w:rsidP="00E67857">
            <w:pPr>
              <w:widowControl w:val="0"/>
              <w:jc w:val="center"/>
              <w:rPr>
                <w:rFonts w:ascii="GHEA Grapalat" w:hAnsi="GHEA Grapalat"/>
                <w:sz w:val="18"/>
                <w:szCs w:val="18"/>
              </w:rPr>
            </w:pPr>
          </w:p>
        </w:tc>
      </w:tr>
    </w:tbl>
    <w:p w14:paraId="2E141731" w14:textId="57721142" w:rsidR="00E93F76" w:rsidRDefault="00E93F76" w:rsidP="00E67857">
      <w:pPr>
        <w:pStyle w:val="BodyTextIndent3"/>
        <w:widowControl w:val="0"/>
        <w:spacing w:line="240" w:lineRule="auto"/>
        <w:jc w:val="right"/>
        <w:rPr>
          <w:rFonts w:ascii="GHEA Grapalat" w:hAnsi="GHEA Grapalat"/>
          <w:b/>
          <w:sz w:val="24"/>
          <w:szCs w:val="24"/>
        </w:rPr>
      </w:pPr>
    </w:p>
    <w:p w14:paraId="4E0CE86B" w14:textId="603D29BC" w:rsidR="00E93F76" w:rsidRDefault="00E93F76" w:rsidP="00E67857">
      <w:pPr>
        <w:pStyle w:val="BodyTextIndent3"/>
        <w:widowControl w:val="0"/>
        <w:spacing w:line="240" w:lineRule="auto"/>
        <w:jc w:val="right"/>
        <w:rPr>
          <w:rFonts w:ascii="GHEA Grapalat" w:hAnsi="GHEA Grapalat"/>
          <w:b/>
          <w:sz w:val="24"/>
          <w:szCs w:val="24"/>
        </w:rPr>
      </w:pPr>
    </w:p>
    <w:p w14:paraId="2576FB79" w14:textId="609A1331" w:rsidR="00E93F76" w:rsidRDefault="00E93F76" w:rsidP="00E67857">
      <w:pPr>
        <w:pStyle w:val="BodyTextIndent3"/>
        <w:widowControl w:val="0"/>
        <w:spacing w:line="240" w:lineRule="auto"/>
        <w:jc w:val="right"/>
        <w:rPr>
          <w:rFonts w:ascii="GHEA Grapalat" w:hAnsi="GHEA Grapalat"/>
          <w:b/>
          <w:sz w:val="24"/>
          <w:szCs w:val="24"/>
        </w:rPr>
      </w:pPr>
    </w:p>
    <w:p w14:paraId="11DF2E86" w14:textId="3A08777D" w:rsidR="00E93F76" w:rsidRDefault="00E93F76" w:rsidP="00E67857">
      <w:pPr>
        <w:pStyle w:val="BodyTextIndent3"/>
        <w:widowControl w:val="0"/>
        <w:spacing w:line="240" w:lineRule="auto"/>
        <w:jc w:val="right"/>
        <w:rPr>
          <w:rFonts w:ascii="GHEA Grapalat" w:hAnsi="GHEA Grapalat"/>
          <w:b/>
          <w:sz w:val="24"/>
          <w:szCs w:val="24"/>
        </w:rPr>
      </w:pPr>
    </w:p>
    <w:p w14:paraId="71DCC1B6" w14:textId="3D005203" w:rsidR="00E93F76" w:rsidRDefault="00E93F76" w:rsidP="00E67857">
      <w:pPr>
        <w:pStyle w:val="BodyTextIndent3"/>
        <w:widowControl w:val="0"/>
        <w:spacing w:line="240" w:lineRule="auto"/>
        <w:jc w:val="right"/>
        <w:rPr>
          <w:rFonts w:ascii="GHEA Grapalat" w:hAnsi="GHEA Grapalat"/>
          <w:b/>
          <w:sz w:val="24"/>
          <w:szCs w:val="24"/>
        </w:rPr>
      </w:pPr>
    </w:p>
    <w:p w14:paraId="50571056" w14:textId="371A8584" w:rsidR="00E93F76" w:rsidRDefault="00E93F76" w:rsidP="00E67857">
      <w:pPr>
        <w:pStyle w:val="BodyTextIndent3"/>
        <w:widowControl w:val="0"/>
        <w:spacing w:line="240" w:lineRule="auto"/>
        <w:jc w:val="right"/>
        <w:rPr>
          <w:rFonts w:ascii="GHEA Grapalat" w:hAnsi="GHEA Grapalat"/>
          <w:b/>
          <w:sz w:val="24"/>
          <w:szCs w:val="24"/>
        </w:rPr>
      </w:pPr>
    </w:p>
    <w:p w14:paraId="0F80DD5E" w14:textId="5DB90C67" w:rsidR="00E93F76" w:rsidRDefault="00E93F76" w:rsidP="00E67857">
      <w:pPr>
        <w:pStyle w:val="BodyTextIndent3"/>
        <w:widowControl w:val="0"/>
        <w:spacing w:line="240" w:lineRule="auto"/>
        <w:jc w:val="right"/>
        <w:rPr>
          <w:rFonts w:ascii="GHEA Grapalat" w:hAnsi="GHEA Grapalat"/>
          <w:b/>
          <w:sz w:val="24"/>
          <w:szCs w:val="24"/>
        </w:rPr>
      </w:pPr>
    </w:p>
    <w:p w14:paraId="1F1DC089" w14:textId="536FF793" w:rsidR="00E93F76" w:rsidRDefault="00E93F76" w:rsidP="00E67857">
      <w:pPr>
        <w:pStyle w:val="BodyTextIndent3"/>
        <w:widowControl w:val="0"/>
        <w:spacing w:line="240" w:lineRule="auto"/>
        <w:jc w:val="right"/>
        <w:rPr>
          <w:rFonts w:ascii="GHEA Grapalat" w:hAnsi="GHEA Grapalat"/>
          <w:b/>
          <w:sz w:val="24"/>
          <w:szCs w:val="24"/>
        </w:rPr>
      </w:pPr>
    </w:p>
    <w:p w14:paraId="097997E6" w14:textId="18C50FB3" w:rsidR="00E93F76" w:rsidRDefault="00E93F76" w:rsidP="00E67857">
      <w:pPr>
        <w:pStyle w:val="BodyTextIndent3"/>
        <w:widowControl w:val="0"/>
        <w:spacing w:line="240" w:lineRule="auto"/>
        <w:jc w:val="right"/>
        <w:rPr>
          <w:rFonts w:ascii="GHEA Grapalat" w:hAnsi="GHEA Grapalat"/>
          <w:b/>
          <w:sz w:val="24"/>
          <w:szCs w:val="24"/>
        </w:rPr>
      </w:pPr>
    </w:p>
    <w:p w14:paraId="5AF801E5" w14:textId="776D8D0C" w:rsidR="00E93F76" w:rsidRDefault="00E93F76" w:rsidP="00E67857">
      <w:pPr>
        <w:pStyle w:val="BodyTextIndent3"/>
        <w:widowControl w:val="0"/>
        <w:spacing w:line="240" w:lineRule="auto"/>
        <w:jc w:val="right"/>
        <w:rPr>
          <w:rFonts w:ascii="GHEA Grapalat" w:hAnsi="GHEA Grapalat"/>
          <w:b/>
          <w:sz w:val="24"/>
          <w:szCs w:val="24"/>
        </w:rPr>
      </w:pPr>
    </w:p>
    <w:p w14:paraId="40C903EA" w14:textId="77777777" w:rsidR="00E93F76" w:rsidRDefault="00E93F76" w:rsidP="00E67857">
      <w:pPr>
        <w:pStyle w:val="BodyTextIndent3"/>
        <w:widowControl w:val="0"/>
        <w:spacing w:line="240" w:lineRule="auto"/>
        <w:jc w:val="right"/>
        <w:rPr>
          <w:rFonts w:ascii="GHEA Grapalat" w:hAnsi="GHEA Grapalat"/>
          <w:b/>
          <w:sz w:val="24"/>
          <w:szCs w:val="24"/>
        </w:rPr>
      </w:pPr>
    </w:p>
    <w:p w14:paraId="14419DCB" w14:textId="77777777" w:rsidR="007E3700" w:rsidRDefault="007E3700" w:rsidP="00E67857">
      <w:pPr>
        <w:pStyle w:val="BodyTextIndent3"/>
        <w:widowControl w:val="0"/>
        <w:spacing w:line="240" w:lineRule="auto"/>
        <w:jc w:val="right"/>
        <w:rPr>
          <w:rFonts w:ascii="GHEA Grapalat" w:hAnsi="GHEA Grapalat"/>
          <w:b/>
          <w:sz w:val="24"/>
          <w:szCs w:val="24"/>
        </w:rPr>
      </w:pPr>
    </w:p>
    <w:p w14:paraId="5A797361" w14:textId="77777777" w:rsidR="007E3700" w:rsidRDefault="007E3700" w:rsidP="00E67857">
      <w:pPr>
        <w:pStyle w:val="BodyTextIndent3"/>
        <w:widowControl w:val="0"/>
        <w:spacing w:line="240" w:lineRule="auto"/>
        <w:jc w:val="right"/>
        <w:rPr>
          <w:rFonts w:ascii="GHEA Grapalat" w:hAnsi="GHEA Grapalat"/>
          <w:b/>
          <w:sz w:val="24"/>
          <w:szCs w:val="24"/>
        </w:rPr>
      </w:pPr>
    </w:p>
    <w:p w14:paraId="078C3532" w14:textId="77777777" w:rsidR="007E3700" w:rsidRDefault="007E3700" w:rsidP="00E67857">
      <w:pPr>
        <w:pStyle w:val="BodyTextIndent3"/>
        <w:widowControl w:val="0"/>
        <w:spacing w:line="240" w:lineRule="auto"/>
        <w:jc w:val="right"/>
        <w:rPr>
          <w:rFonts w:ascii="GHEA Grapalat" w:hAnsi="GHEA Grapalat"/>
          <w:b/>
          <w:sz w:val="24"/>
          <w:szCs w:val="24"/>
        </w:rPr>
      </w:pPr>
    </w:p>
    <w:p w14:paraId="6922D68B" w14:textId="004C3B51" w:rsidR="00BB28C8" w:rsidRPr="009F3DC7" w:rsidRDefault="00BB28C8" w:rsidP="00E67857">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28"/>
        <w:t>26</w:t>
      </w:r>
    </w:p>
    <w:p w14:paraId="788D9252" w14:textId="0F5508DC" w:rsidR="00BB28C8" w:rsidRPr="009F3DC7" w:rsidRDefault="00BB28C8" w:rsidP="00E67857">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601797">
        <w:rPr>
          <w:rFonts w:ascii="GHEA Grapalat" w:hAnsi="GHEA Grapalat"/>
          <w:b/>
          <w:sz w:val="24"/>
          <w:szCs w:val="24"/>
        </w:rPr>
        <w:t>EQ-</w:t>
      </w:r>
      <w:r w:rsidR="004E36FF">
        <w:rPr>
          <w:rFonts w:ascii="GHEA Grapalat" w:hAnsi="GHEA Grapalat"/>
          <w:b/>
          <w:sz w:val="24"/>
          <w:szCs w:val="24"/>
        </w:rPr>
        <w:t>BMAShDzB-</w:t>
      </w:r>
      <w:r w:rsidR="00737615">
        <w:rPr>
          <w:rFonts w:ascii="GHEA Grapalat" w:hAnsi="GHEA Grapalat"/>
          <w:b/>
          <w:sz w:val="24"/>
          <w:szCs w:val="24"/>
        </w:rPr>
        <w:t>26/32</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E67857">
      <w:pPr>
        <w:widowControl w:val="0"/>
        <w:tabs>
          <w:tab w:val="left" w:pos="2268"/>
        </w:tabs>
        <w:ind w:firstLine="567"/>
        <w:jc w:val="right"/>
        <w:rPr>
          <w:rFonts w:ascii="GHEA Grapalat" w:hAnsi="GHEA Grapalat"/>
        </w:rPr>
      </w:pPr>
    </w:p>
    <w:p w14:paraId="4D77D10A" w14:textId="66EF6EAE" w:rsidR="00BB28C8" w:rsidRPr="000A3450" w:rsidRDefault="00BB28C8" w:rsidP="00E67857">
      <w:pPr>
        <w:widowControl w:val="0"/>
        <w:ind w:firstLine="567"/>
        <w:jc w:val="center"/>
        <w:rPr>
          <w:rFonts w:ascii="GHEA Grapalat" w:hAnsi="GHEA Grapalat"/>
          <w:b/>
        </w:rPr>
      </w:pPr>
      <w:r w:rsidRPr="009F3DC7">
        <w:rPr>
          <w:rFonts w:ascii="GHEA Grapalat" w:hAnsi="GHEA Grapalat"/>
          <w:b/>
        </w:rPr>
        <w:t xml:space="preserve">ДОГОВОР АКУПКИ НА ВЫПОЛНЕНИЕ ПОДРЯДНЫХ РАБОТ </w:t>
      </w:r>
    </w:p>
    <w:p w14:paraId="089B3FF5" w14:textId="77777777" w:rsidR="00BB28C8" w:rsidRPr="000A3450" w:rsidRDefault="00BB28C8" w:rsidP="00E67857">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E67857">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E67857">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36A5561" w14:textId="77777777" w:rsidR="00BB28C8" w:rsidRPr="009F3DC7" w:rsidRDefault="00BB28C8" w:rsidP="00E67857">
      <w:pPr>
        <w:widowControl w:val="0"/>
        <w:ind w:firstLine="567"/>
        <w:jc w:val="both"/>
        <w:rPr>
          <w:rFonts w:ascii="GHEA Grapalat" w:hAnsi="GHEA Grapalat"/>
        </w:rPr>
      </w:pPr>
    </w:p>
    <w:p w14:paraId="615A522A" w14:textId="77777777" w:rsidR="00BB28C8" w:rsidRPr="009F3DC7" w:rsidRDefault="00BB28C8" w:rsidP="00E67857">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E67857">
      <w:pPr>
        <w:widowControl w:val="0"/>
        <w:ind w:firstLine="567"/>
        <w:jc w:val="both"/>
        <w:rPr>
          <w:rFonts w:ascii="GHEA Grapalat" w:hAnsi="GHEA Grapalat"/>
          <w:b/>
        </w:rPr>
      </w:pPr>
    </w:p>
    <w:p w14:paraId="14988806" w14:textId="77777777" w:rsidR="00BB28C8" w:rsidRPr="009F3DC7" w:rsidRDefault="00BB28C8" w:rsidP="00E67857">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6950B3D" w14:textId="242308ED" w:rsidR="00BB28C8" w:rsidRPr="009F3DC7" w:rsidRDefault="00BB28C8" w:rsidP="009D5BC4">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00A874F6" w:rsidRPr="00A874F6">
        <w:rPr>
          <w:rFonts w:ascii="GHEA Grapalat" w:hAnsi="GHEA Grapalat"/>
          <w:spacing w:val="6"/>
        </w:rPr>
        <w:t xml:space="preserve"> </w:t>
      </w:r>
      <w:r w:rsidRPr="009F3DC7">
        <w:rPr>
          <w:rFonts w:ascii="GHEA Grapalat" w:hAnsi="GHEA Grapalat"/>
        </w:rPr>
        <w:t xml:space="preserve">(далее </w:t>
      </w:r>
      <w:r>
        <w:rPr>
          <w:rFonts w:ascii="GHEA Grapalat" w:hAnsi="GHEA Grapalat"/>
        </w:rPr>
        <w:t xml:space="preserve">— договор), </w:t>
      </w:r>
      <w:r w:rsidR="002C4D9F" w:rsidRPr="007F1E01">
        <w:rPr>
          <w:rFonts w:ascii="GHEA Grapalat" w:hAnsi="GHEA Grapalat"/>
          <w:iCs/>
        </w:rPr>
        <w:t xml:space="preserve">приобретение </w:t>
      </w:r>
      <w:r w:rsidR="002C4D9F" w:rsidRPr="00CD78FE">
        <w:rPr>
          <w:rFonts w:ascii="GHEA Grapalat" w:hAnsi="GHEA Grapalat"/>
          <w:iCs/>
          <w:sz w:val="20"/>
          <w:szCs w:val="20"/>
        </w:rPr>
        <w:t>средн</w:t>
      </w:r>
      <w:r w:rsidR="002C4D9F" w:rsidRPr="00CD78FE">
        <w:rPr>
          <w:rFonts w:ascii="GHEA Grapalat" w:hAnsi="GHEA Grapalat"/>
          <w:i/>
          <w:iCs/>
          <w:sz w:val="20"/>
          <w:szCs w:val="20"/>
        </w:rPr>
        <w:t>его</w:t>
      </w:r>
      <w:r w:rsidR="002C4D9F" w:rsidRPr="00CD78FE">
        <w:rPr>
          <w:rFonts w:ascii="GHEA Grapalat" w:hAnsi="GHEA Grapalat"/>
          <w:iCs/>
          <w:sz w:val="20"/>
          <w:szCs w:val="20"/>
        </w:rPr>
        <w:t xml:space="preserve"> ремонт</w:t>
      </w:r>
      <w:r w:rsidR="002C4D9F" w:rsidRPr="00CD78FE">
        <w:rPr>
          <w:rFonts w:ascii="GHEA Grapalat" w:hAnsi="GHEA Grapalat"/>
          <w:i/>
          <w:iCs/>
          <w:sz w:val="20"/>
          <w:szCs w:val="20"/>
        </w:rPr>
        <w:t>а</w:t>
      </w:r>
      <w:r w:rsidR="002C4D9F" w:rsidRPr="00CD78FE">
        <w:rPr>
          <w:rFonts w:ascii="GHEA Grapalat" w:hAnsi="GHEA Grapalat"/>
          <w:iCs/>
          <w:sz w:val="20"/>
          <w:szCs w:val="20"/>
        </w:rPr>
        <w:t xml:space="preserve"> улицы Титоградян г. Еревана (ул. Айвазовского, 2 )-Титоградян ул. от перекрестка до ул. мирного Дона.- Титоградян ул. перекресток)</w:t>
      </w:r>
      <w:r w:rsidRPr="009F3DC7">
        <w:rPr>
          <w:rFonts w:ascii="GHEA Grapalat" w:hAnsi="GHEA Grapalat"/>
        </w:rPr>
        <w:t>работы (далее — работа), а Заказчик обязуется принимать выполненную работу и платить за нее.</w:t>
      </w:r>
    </w:p>
    <w:p w14:paraId="0EDCEC98"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E67857">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E67857">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E67857">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E67857">
      <w:pPr>
        <w:widowControl w:val="0"/>
        <w:tabs>
          <w:tab w:val="left" w:pos="1134"/>
        </w:tabs>
        <w:ind w:firstLine="567"/>
        <w:jc w:val="both"/>
        <w:rPr>
          <w:rFonts w:ascii="GHEA Grapalat" w:hAnsi="GHEA Grapalat"/>
        </w:rPr>
      </w:pPr>
    </w:p>
    <w:p w14:paraId="53375B6B" w14:textId="77777777" w:rsidR="00BB28C8" w:rsidRPr="009F3DC7" w:rsidRDefault="00BB28C8" w:rsidP="00E67857">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E67857">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E67857">
      <w:pPr>
        <w:widowControl w:val="0"/>
        <w:tabs>
          <w:tab w:val="left" w:pos="1276"/>
        </w:tabs>
        <w:ind w:firstLine="567"/>
        <w:jc w:val="center"/>
        <w:rPr>
          <w:rFonts w:ascii="GHEA Grapalat" w:hAnsi="GHEA Grapalat"/>
          <w:b/>
          <w:i/>
        </w:rPr>
      </w:pPr>
    </w:p>
    <w:p w14:paraId="6F198BE5" w14:textId="77777777" w:rsidR="00BB28C8" w:rsidRPr="009F3DC7" w:rsidRDefault="00BB28C8" w:rsidP="00E67857">
      <w:pPr>
        <w:widowControl w:val="0"/>
        <w:jc w:val="center"/>
        <w:rPr>
          <w:rFonts w:ascii="GHEA Grapalat" w:hAnsi="GHEA Grapalat"/>
          <w:b/>
        </w:rPr>
      </w:pPr>
      <w:r w:rsidRPr="009F3DC7">
        <w:rPr>
          <w:rFonts w:ascii="GHEA Grapalat" w:hAnsi="GHEA Grapalat"/>
          <w:b/>
        </w:rPr>
        <w:t>3. ПРАВА И ОБЯЗАННОСТИ СТОРОН</w:t>
      </w:r>
    </w:p>
    <w:p w14:paraId="4218C29B" w14:textId="77777777" w:rsidR="00BB28C8" w:rsidRPr="009F3DC7" w:rsidRDefault="00BB28C8" w:rsidP="00E67857">
      <w:pPr>
        <w:widowControl w:val="0"/>
        <w:tabs>
          <w:tab w:val="left" w:pos="1276"/>
        </w:tabs>
        <w:ind w:firstLine="567"/>
        <w:jc w:val="both"/>
        <w:rPr>
          <w:rFonts w:ascii="GHEA Grapalat" w:hAnsi="GHEA Grapalat"/>
          <w:b/>
        </w:rPr>
      </w:pPr>
      <w:r w:rsidRPr="009F3DC7">
        <w:rPr>
          <w:rFonts w:ascii="GHEA Grapalat" w:hAnsi="GHEA Grapalat"/>
          <w:b/>
        </w:rPr>
        <w:lastRenderedPageBreak/>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E67857">
      <w:pPr>
        <w:rPr>
          <w:rFonts w:ascii="GHEA Grapalat" w:hAnsi="GHEA Grapalat"/>
          <w:b/>
        </w:rPr>
      </w:pPr>
      <w:r>
        <w:rPr>
          <w:rFonts w:ascii="GHEA Grapalat" w:hAnsi="GHEA Grapalat"/>
          <w:b/>
        </w:rPr>
        <w:br w:type="page"/>
      </w:r>
    </w:p>
    <w:p w14:paraId="5DFDE74F" w14:textId="77777777" w:rsidR="00BB28C8" w:rsidRPr="009F3DC7" w:rsidRDefault="00BB28C8" w:rsidP="00E67857">
      <w:pPr>
        <w:widowControl w:val="0"/>
        <w:tabs>
          <w:tab w:val="left" w:pos="1134"/>
        </w:tabs>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E67857">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E67857">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11DDF575" w14:textId="77777777" w:rsidR="00BB28C8" w:rsidRPr="00124BE9" w:rsidRDefault="00BB28C8" w:rsidP="00E67857">
      <w:pPr>
        <w:widowControl w:val="0"/>
        <w:tabs>
          <w:tab w:val="left" w:pos="1276"/>
        </w:tabs>
        <w:ind w:firstLine="567"/>
        <w:jc w:val="both"/>
        <w:rPr>
          <w:rFonts w:ascii="GHEA Grapalat" w:hAnsi="GHEA Grapalat" w:cs="Times Armenian"/>
        </w:rPr>
      </w:pPr>
    </w:p>
    <w:p w14:paraId="0B1E4826" w14:textId="77777777" w:rsidR="00BB28C8" w:rsidRPr="00A8246A"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E67857">
      <w:pPr>
        <w:widowControl w:val="0"/>
        <w:tabs>
          <w:tab w:val="left" w:pos="1276"/>
        </w:tabs>
        <w:ind w:firstLine="567"/>
        <w:jc w:val="both"/>
        <w:rPr>
          <w:del w:id="16"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lastRenderedPageBreak/>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7"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9"/>
        <w:t>27</w:t>
      </w:r>
      <w:r w:rsidRPr="009F3DC7">
        <w:rPr>
          <w:rFonts w:ascii="GHEA Grapalat" w:hAnsi="GHEA Grapalat"/>
        </w:rPr>
        <w:t>.</w:t>
      </w:r>
    </w:p>
    <w:p w14:paraId="3C787D87" w14:textId="77777777" w:rsidR="00BB28C8" w:rsidRPr="009F3DC7" w:rsidRDefault="00BB28C8" w:rsidP="00E67857">
      <w:pPr>
        <w:widowControl w:val="0"/>
        <w:tabs>
          <w:tab w:val="left" w:pos="1418"/>
        </w:tabs>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30"/>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E67857">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E67857">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E67857">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E67857">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E67857">
      <w:pPr>
        <w:widowControl w:val="0"/>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w:t>
      </w:r>
      <w:r w:rsidRPr="009F3DC7">
        <w:rPr>
          <w:rFonts w:ascii="GHEA Grapalat" w:hAnsi="GHEA Grapalat"/>
        </w:rPr>
        <w:lastRenderedPageBreak/>
        <w:t>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1F38BEAC"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A874F6" w:rsidRPr="00A874F6">
        <w:rPr>
          <w:rFonts w:ascii="GHEA Grapalat" w:hAnsi="GHEA Grapalat"/>
        </w:rPr>
        <w:t>15</w:t>
      </w:r>
      <w:r w:rsidRPr="009F3DC7">
        <w:rPr>
          <w:rFonts w:ascii="GHEA Grapalat" w:hAnsi="GHEA Grapalat"/>
        </w:rPr>
        <w:t xml:space="preserve">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E67857">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 xml:space="preserve">управления - комиссии, сформированной в порядке, </w:t>
      </w:r>
      <w:r w:rsidRPr="009F3DC7">
        <w:rPr>
          <w:rFonts w:ascii="GHEA Grapalat" w:hAnsi="GHEA Grapalat"/>
          <w:sz w:val="24"/>
          <w:szCs w:val="24"/>
        </w:rPr>
        <w:lastRenderedPageBreak/>
        <w:t>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E67857">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E67857">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E67857">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E67857">
      <w:pPr>
        <w:widowControl w:val="0"/>
        <w:tabs>
          <w:tab w:val="left" w:pos="1276"/>
        </w:tabs>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31"/>
        <w:t>30</w:t>
      </w:r>
      <w:r w:rsidRPr="009F3DC7">
        <w:rPr>
          <w:rFonts w:ascii="GHEA Grapalat" w:hAnsi="GHEA Grapalat"/>
        </w:rPr>
        <w:t xml:space="preserve">. </w:t>
      </w:r>
    </w:p>
    <w:p w14:paraId="44AF8FA3" w14:textId="77777777" w:rsidR="00BB28C8" w:rsidRPr="009F3DC7" w:rsidRDefault="00BB28C8" w:rsidP="00E67857">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E67857">
      <w:pPr>
        <w:widowControl w:val="0"/>
        <w:tabs>
          <w:tab w:val="num" w:pos="1134"/>
        </w:tabs>
        <w:ind w:firstLine="567"/>
        <w:jc w:val="both"/>
        <w:rPr>
          <w:ins w:id="19"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w:t>
      </w:r>
      <w:r w:rsidRPr="009F3DC7">
        <w:rPr>
          <w:rFonts w:ascii="GHEA Grapalat" w:hAnsi="GHEA Grapalat"/>
        </w:rPr>
        <w:lastRenderedPageBreak/>
        <w:t xml:space="preserve">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E67857">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5D3B9542" w:rsidR="00127380" w:rsidRDefault="00127380" w:rsidP="00E67857">
      <w:pPr>
        <w:widowControl w:val="0"/>
        <w:tabs>
          <w:tab w:val="num" w:pos="1134"/>
        </w:tabs>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49D26A76" w14:textId="77777777" w:rsidR="0089352B" w:rsidRPr="00070184" w:rsidRDefault="0089352B" w:rsidP="00E67857">
      <w:pPr>
        <w:pStyle w:val="HTMLPreformatted"/>
        <w:shd w:val="clear" w:color="auto" w:fill="F8F9FA"/>
        <w:jc w:val="both"/>
        <w:rPr>
          <w:rFonts w:ascii="GHEA Grapalat" w:hAnsi="GHEA Grapalat" w:cs="Times New Roman"/>
          <w:b/>
          <w:bCs/>
          <w:sz w:val="24"/>
          <w:szCs w:val="24"/>
          <w:lang w:val="ru-RU" w:eastAsia="ru-RU" w:bidi="ru-RU"/>
        </w:rPr>
      </w:pPr>
      <w:r>
        <w:rPr>
          <w:rFonts w:ascii="GHEA Grapalat" w:hAnsi="GHEA Grapalat"/>
          <w:b/>
          <w:bCs/>
          <w:lang w:val="hy-AM"/>
        </w:rPr>
        <w:t xml:space="preserve">     </w:t>
      </w:r>
      <w:bookmarkStart w:id="20" w:name="_Hlk160089458"/>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284AFE33" w14:textId="77777777" w:rsidR="0089352B" w:rsidRPr="00070184" w:rsidRDefault="0089352B" w:rsidP="00E67857">
      <w:pPr>
        <w:pStyle w:val="norm"/>
        <w:widowControl w:val="0"/>
        <w:spacing w:line="240" w:lineRule="auto"/>
        <w:ind w:firstLine="567"/>
        <w:contextualSpacing/>
        <w:rPr>
          <w:rFonts w:ascii="GHEA Grapalat" w:hAnsi="GHEA Grapalat"/>
          <w:b/>
          <w:bCs/>
          <w:sz w:val="24"/>
          <w:szCs w:val="24"/>
        </w:rPr>
      </w:pPr>
      <w:r w:rsidRPr="00070184">
        <w:rPr>
          <w:rFonts w:ascii="GHEA Grapalat" w:hAnsi="GHEA Grapalat"/>
          <w:b/>
          <w:bCs/>
          <w:sz w:val="24"/>
          <w:szCs w:val="24"/>
        </w:rPr>
        <w:t>ВС= ЦУ/СЦxОР где:</w:t>
      </w:r>
    </w:p>
    <w:p w14:paraId="6006A006" w14:textId="77777777" w:rsidR="0089352B" w:rsidRPr="00070184" w:rsidRDefault="0089352B" w:rsidP="00E67857">
      <w:pPr>
        <w:pStyle w:val="HTMLPreformatted"/>
        <w:shd w:val="clear" w:color="auto" w:fill="F8F9FA"/>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7935FA8A" w14:textId="77777777" w:rsidR="0089352B" w:rsidRPr="00070184" w:rsidRDefault="0089352B" w:rsidP="00E67857">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СЦ-сметная цена строительных работ, опубликованная в настоящем приглашении,</w:t>
      </w:r>
    </w:p>
    <w:p w14:paraId="26D983B5" w14:textId="77777777" w:rsidR="0089352B" w:rsidRPr="00070184" w:rsidRDefault="0089352B" w:rsidP="00E67857">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ОР - объем работ, представленный данным исполнительным актом, в денежном выражении,</w:t>
      </w:r>
    </w:p>
    <w:p w14:paraId="019E8F19" w14:textId="77777777" w:rsidR="0089352B" w:rsidRPr="00070184" w:rsidRDefault="0089352B" w:rsidP="00E67857">
      <w:pPr>
        <w:widowControl w:val="0"/>
        <w:tabs>
          <w:tab w:val="num" w:pos="1134"/>
        </w:tabs>
        <w:ind w:firstLine="567"/>
        <w:jc w:val="both"/>
        <w:rPr>
          <w:rFonts w:ascii="GHEA Grapalat" w:hAnsi="GHEA Grapalat"/>
          <w:b/>
          <w:bCs/>
        </w:rPr>
      </w:pPr>
      <w:r w:rsidRPr="00070184">
        <w:rPr>
          <w:rFonts w:ascii="GHEA Grapalat" w:hAnsi="GHEA Grapalat"/>
          <w:b/>
          <w:bCs/>
        </w:rPr>
        <w:t>ВС-сумма, выплачиваемая за работы, указанные в объемной ведомость-смете.</w:t>
      </w:r>
    </w:p>
    <w:bookmarkEnd w:id="20"/>
    <w:p w14:paraId="51D9E21D" w14:textId="77777777" w:rsidR="00E6482B" w:rsidRPr="00127380" w:rsidRDefault="00E6482B" w:rsidP="00E67857">
      <w:pPr>
        <w:widowControl w:val="0"/>
        <w:tabs>
          <w:tab w:val="num" w:pos="1134"/>
        </w:tabs>
        <w:ind w:firstLine="567"/>
        <w:jc w:val="both"/>
        <w:rPr>
          <w:rFonts w:ascii="GHEA Grapalat" w:hAnsi="GHEA Grapalat"/>
        </w:rPr>
      </w:pPr>
    </w:p>
    <w:p w14:paraId="53355ED9" w14:textId="77777777" w:rsidR="00BB28C8" w:rsidRPr="009F3DC7" w:rsidRDefault="00BB28C8" w:rsidP="00E67857">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3200E475"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1D499B" w:rsidRPr="009F3DC7">
        <w:rPr>
          <w:rFonts w:ascii="GHEA Grapalat" w:hAnsi="GHEA Grapalat"/>
        </w:rPr>
        <w:t>0,</w:t>
      </w:r>
      <w:r w:rsidR="00A13A15">
        <w:rPr>
          <w:rFonts w:ascii="GHEA Grapalat" w:hAnsi="GHEA Grapalat"/>
          <w:lang w:val="hy-AM"/>
        </w:rPr>
        <w:t>1</w:t>
      </w:r>
      <w:r w:rsidR="00F0292A">
        <w:rPr>
          <w:rFonts w:ascii="GHEA Grapalat" w:hAnsi="GHEA Grapalat"/>
          <w:lang w:val="hy-AM"/>
        </w:rPr>
        <w:t>8</w:t>
      </w:r>
      <w:r w:rsidR="001D499B" w:rsidRPr="009F3DC7">
        <w:rPr>
          <w:rFonts w:ascii="GHEA Grapalat" w:hAnsi="GHEA Grapalat"/>
        </w:rPr>
        <w:t xml:space="preserve"> (ноль целых)</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43B8F8B1" w:rsidR="00BB28C8" w:rsidRPr="00516521" w:rsidRDefault="00BB28C8" w:rsidP="00E67857">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E21A2E">
        <w:rPr>
          <w:rFonts w:ascii="GHEA Grapalat" w:hAnsi="GHEA Grapalat"/>
          <w:lang w:val="hy-AM"/>
        </w:rPr>
        <w:t>3</w:t>
      </w:r>
      <w:r w:rsidR="001D499B" w:rsidRPr="009F3DC7">
        <w:rPr>
          <w:rFonts w:ascii="GHEA Grapalat" w:hAnsi="GHEA Grapalat"/>
        </w:rPr>
        <w:t xml:space="preserve"> (</w:t>
      </w:r>
      <w:r w:rsidR="00E21A2E">
        <w:rPr>
          <w:rFonts w:ascii="GHEA Grapalat" w:hAnsi="GHEA Grapalat"/>
          <w:lang w:val="hy-AM"/>
        </w:rPr>
        <w:t>3</w:t>
      </w:r>
      <w:r w:rsidR="001D499B" w:rsidRPr="009F3DC7">
        <w:rPr>
          <w:rFonts w:ascii="GHEA Grapalat" w:hAnsi="GHEA Grapalat"/>
        </w:rPr>
        <w:t>)</w:t>
      </w:r>
      <w:r w:rsidR="00FC78DC" w:rsidRPr="00FC78DC">
        <w:rPr>
          <w:rFonts w:ascii="GHEA Grapalat" w:hAnsi="GHEA Grapalat"/>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32"/>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w:t>
      </w:r>
      <w:r w:rsidR="005E4DDB" w:rsidRPr="00BB6372">
        <w:rPr>
          <w:rFonts w:ascii="GHEA Grapalat" w:hAnsi="GHEA Grapalat" w:cs="Sylfaen"/>
        </w:rPr>
        <w:lastRenderedPageBreak/>
        <w:t xml:space="preserve">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E6785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Pr="000C67E4" w:rsidRDefault="00A04E56" w:rsidP="00E67857">
      <w:pPr>
        <w:widowControl w:val="0"/>
        <w:tabs>
          <w:tab w:val="left" w:pos="1134"/>
        </w:tabs>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tbl>
      <w:tblPr>
        <w:tblStyle w:val="TableGrid"/>
        <w:tblW w:w="0" w:type="auto"/>
        <w:jc w:val="center"/>
        <w:tblLook w:val="04A0" w:firstRow="1" w:lastRow="0" w:firstColumn="1" w:lastColumn="0" w:noHBand="0" w:noVBand="1"/>
      </w:tblPr>
      <w:tblGrid>
        <w:gridCol w:w="1238"/>
        <w:gridCol w:w="4605"/>
        <w:gridCol w:w="3444"/>
      </w:tblGrid>
      <w:tr w:rsidR="0065368E" w:rsidRPr="001604A6" w14:paraId="554944D3" w14:textId="77777777" w:rsidTr="00C102EF">
        <w:trPr>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FEF731" w14:textId="77777777" w:rsidR="0065368E" w:rsidRPr="001604A6" w:rsidRDefault="0065368E" w:rsidP="00C102EF">
            <w:pPr>
              <w:tabs>
                <w:tab w:val="left" w:pos="1276"/>
              </w:tabs>
              <w:ind w:firstLine="720"/>
              <w:jc w:val="both"/>
              <w:rPr>
                <w:rFonts w:ascii="GHEA Grapalat" w:hAnsi="GHEA Grapalat"/>
                <w:sz w:val="20"/>
                <w:szCs w:val="20"/>
                <w:lang w:val="hy-AM"/>
              </w:rPr>
            </w:pPr>
            <w:r w:rsidRPr="001604A6">
              <w:rPr>
                <w:rFonts w:ascii="GHEA Grapalat" w:hAnsi="GHEA Grapalat"/>
                <w:sz w:val="20"/>
                <w:szCs w:val="20"/>
                <w:lang w:val="en-US"/>
              </w:rPr>
              <w:t>N</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5E073E" w14:textId="52257F49" w:rsidR="0065368E" w:rsidRPr="001604A6" w:rsidRDefault="0065368E" w:rsidP="00C102EF">
            <w:pPr>
              <w:tabs>
                <w:tab w:val="left" w:pos="1276"/>
              </w:tabs>
              <w:ind w:firstLine="720"/>
              <w:jc w:val="both"/>
              <w:rPr>
                <w:rFonts w:ascii="GHEA Grapalat" w:hAnsi="GHEA Grapalat"/>
                <w:sz w:val="20"/>
                <w:szCs w:val="20"/>
                <w:lang w:val="hy-AM"/>
              </w:rPr>
            </w:pPr>
            <w:r w:rsidRPr="0065368E">
              <w:rPr>
                <w:rFonts w:ascii="GHEA Grapalat" w:hAnsi="GHEA Grapalat"/>
                <w:sz w:val="20"/>
                <w:szCs w:val="20"/>
              </w:rPr>
              <w:t>Нарушение</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489357" w14:textId="190674D7" w:rsidR="0065368E" w:rsidRPr="001604A6" w:rsidRDefault="0065368E" w:rsidP="00C102EF">
            <w:pPr>
              <w:tabs>
                <w:tab w:val="left" w:pos="1276"/>
              </w:tabs>
              <w:ind w:firstLine="720"/>
              <w:jc w:val="both"/>
              <w:rPr>
                <w:rFonts w:ascii="GHEA Grapalat" w:hAnsi="GHEA Grapalat"/>
                <w:sz w:val="20"/>
                <w:szCs w:val="20"/>
                <w:lang w:val="hy-AM"/>
              </w:rPr>
            </w:pPr>
            <w:r w:rsidRPr="0065368E">
              <w:rPr>
                <w:rFonts w:ascii="GHEA Grapalat" w:hAnsi="GHEA Grapalat"/>
                <w:sz w:val="20"/>
                <w:szCs w:val="20"/>
              </w:rPr>
              <w:t>Ответственность</w:t>
            </w:r>
          </w:p>
        </w:tc>
      </w:tr>
      <w:tr w:rsidR="0065368E" w:rsidRPr="001604A6" w14:paraId="04449AD7" w14:textId="77777777" w:rsidTr="00C102EF">
        <w:trPr>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E232C8" w14:textId="77777777" w:rsidR="0065368E" w:rsidRPr="001604A6" w:rsidRDefault="0065368E" w:rsidP="00C102EF">
            <w:pPr>
              <w:tabs>
                <w:tab w:val="left" w:pos="1276"/>
              </w:tabs>
              <w:ind w:firstLine="720"/>
              <w:jc w:val="both"/>
              <w:rPr>
                <w:rFonts w:ascii="GHEA Grapalat" w:hAnsi="GHEA Grapalat" w:cs="Sylfaen"/>
                <w:sz w:val="20"/>
                <w:szCs w:val="20"/>
                <w:lang w:val="hy-AM"/>
              </w:rPr>
            </w:pPr>
            <w:r w:rsidRPr="001604A6">
              <w:rPr>
                <w:rFonts w:ascii="GHEA Grapalat" w:hAnsi="GHEA Grapalat" w:cs="Sylfaen"/>
                <w:sz w:val="20"/>
                <w:szCs w:val="20"/>
                <w:lang w:val="hy-AM"/>
              </w:rPr>
              <w:t>1</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EC32495" w14:textId="2AB664F0" w:rsidR="0065368E" w:rsidRPr="001604A6" w:rsidRDefault="0065368E" w:rsidP="00C102EF">
            <w:pPr>
              <w:tabs>
                <w:tab w:val="left" w:pos="1276"/>
              </w:tabs>
              <w:ind w:firstLine="720"/>
              <w:jc w:val="center"/>
              <w:rPr>
                <w:rFonts w:ascii="GHEA Grapalat" w:hAnsi="GHEA Grapalat" w:cs="Sylfaen"/>
                <w:sz w:val="20"/>
                <w:szCs w:val="20"/>
                <w:lang w:val="hy-AM"/>
              </w:rPr>
            </w:pPr>
            <w:r w:rsidRPr="0065368E">
              <w:rPr>
                <w:rFonts w:ascii="GHEA Grapalat" w:hAnsi="GHEA Grapalat" w:cs="Sylfaen"/>
                <w:sz w:val="20"/>
                <w:szCs w:val="20"/>
              </w:rPr>
              <w:t>Правильная организация строительной площадки, отсутствие меблировки</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F5F40C4" w14:textId="6D34AA6B" w:rsidR="0065368E" w:rsidRPr="001604A6" w:rsidRDefault="0065368E" w:rsidP="00C102EF">
            <w:pPr>
              <w:tabs>
                <w:tab w:val="left" w:pos="1276"/>
              </w:tabs>
              <w:ind w:firstLine="720"/>
              <w:jc w:val="center"/>
              <w:rPr>
                <w:rFonts w:ascii="GHEA Grapalat" w:hAnsi="GHEA Grapalat" w:cs="Sylfaen"/>
                <w:sz w:val="20"/>
                <w:szCs w:val="20"/>
                <w:lang w:val="hy-AM"/>
              </w:rPr>
            </w:pPr>
            <w:r w:rsidRPr="0065368E">
              <w:rPr>
                <w:rFonts w:ascii="GHEA Grapalat" w:hAnsi="GHEA Grapalat" w:cs="Sylfaen"/>
                <w:sz w:val="20"/>
                <w:szCs w:val="20"/>
              </w:rPr>
              <w:t>Штраф-в размере 0,5% от договорной цены</w:t>
            </w:r>
          </w:p>
        </w:tc>
      </w:tr>
      <w:tr w:rsidR="0065368E" w:rsidRPr="001604A6" w14:paraId="0BC29981" w14:textId="77777777" w:rsidTr="00C102EF">
        <w:trPr>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F4D27E" w14:textId="77777777" w:rsidR="0065368E" w:rsidRPr="001604A6" w:rsidRDefault="0065368E" w:rsidP="00C102EF">
            <w:pPr>
              <w:tabs>
                <w:tab w:val="left" w:pos="1276"/>
              </w:tabs>
              <w:ind w:firstLine="720"/>
              <w:jc w:val="both"/>
              <w:rPr>
                <w:rFonts w:ascii="GHEA Grapalat" w:hAnsi="GHEA Grapalat" w:cs="Sylfaen"/>
                <w:sz w:val="20"/>
                <w:szCs w:val="20"/>
                <w:lang w:val="hy-AM"/>
              </w:rPr>
            </w:pPr>
            <w:r w:rsidRPr="001604A6">
              <w:rPr>
                <w:rFonts w:ascii="GHEA Grapalat" w:hAnsi="GHEA Grapalat" w:cs="Sylfaen"/>
                <w:sz w:val="20"/>
                <w:szCs w:val="20"/>
                <w:lang w:val="hy-AM"/>
              </w:rPr>
              <w:t>2</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93C01F2" w14:textId="08E69C1F" w:rsidR="0065368E" w:rsidRPr="001604A6" w:rsidRDefault="0065368E" w:rsidP="00C102EF">
            <w:pPr>
              <w:tabs>
                <w:tab w:val="left" w:pos="1276"/>
              </w:tabs>
              <w:ind w:firstLine="720"/>
              <w:jc w:val="center"/>
              <w:rPr>
                <w:rFonts w:ascii="GHEA Grapalat" w:hAnsi="GHEA Grapalat" w:cs="Sylfaen"/>
                <w:sz w:val="20"/>
                <w:szCs w:val="20"/>
                <w:lang w:val="hy-AM"/>
              </w:rPr>
            </w:pPr>
            <w:r w:rsidRPr="0065368E">
              <w:rPr>
                <w:rFonts w:ascii="GHEA Grapalat" w:hAnsi="GHEA Grapalat" w:cs="Sylfaen"/>
                <w:sz w:val="20"/>
                <w:szCs w:val="20"/>
              </w:rPr>
              <w:t>Несоблюдение норм технической безопасности</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E23500B" w14:textId="3D23CA86" w:rsidR="0065368E" w:rsidRPr="001604A6" w:rsidRDefault="0065368E" w:rsidP="00C102EF">
            <w:pPr>
              <w:tabs>
                <w:tab w:val="left" w:pos="1276"/>
              </w:tabs>
              <w:ind w:firstLine="720"/>
              <w:jc w:val="center"/>
              <w:rPr>
                <w:rFonts w:ascii="GHEA Grapalat" w:hAnsi="GHEA Grapalat" w:cs="Sylfaen"/>
                <w:sz w:val="20"/>
                <w:szCs w:val="20"/>
                <w:lang w:val="hy-AM"/>
              </w:rPr>
            </w:pPr>
            <w:r w:rsidRPr="0065368E">
              <w:rPr>
                <w:rFonts w:ascii="GHEA Grapalat" w:hAnsi="GHEA Grapalat" w:cs="Sylfaen"/>
                <w:sz w:val="20"/>
                <w:szCs w:val="20"/>
              </w:rPr>
              <w:t>Штраф-в размере 0,5% от договорной цены</w:t>
            </w:r>
          </w:p>
        </w:tc>
      </w:tr>
      <w:tr w:rsidR="0065368E" w:rsidRPr="001604A6" w14:paraId="4ED75D02" w14:textId="77777777" w:rsidTr="00C102EF">
        <w:trPr>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87A5BB" w14:textId="77777777" w:rsidR="0065368E" w:rsidRPr="001604A6" w:rsidRDefault="0065368E" w:rsidP="00C102EF">
            <w:pPr>
              <w:tabs>
                <w:tab w:val="left" w:pos="1276"/>
              </w:tabs>
              <w:ind w:firstLine="720"/>
              <w:jc w:val="both"/>
              <w:rPr>
                <w:rFonts w:ascii="GHEA Grapalat" w:hAnsi="GHEA Grapalat" w:cs="Sylfaen"/>
                <w:sz w:val="20"/>
                <w:szCs w:val="20"/>
                <w:lang w:val="hy-AM"/>
              </w:rPr>
            </w:pPr>
            <w:r w:rsidRPr="001604A6">
              <w:rPr>
                <w:rFonts w:ascii="GHEA Grapalat" w:hAnsi="GHEA Grapalat" w:cs="Sylfaen"/>
                <w:sz w:val="20"/>
                <w:szCs w:val="20"/>
                <w:lang w:val="hy-AM"/>
              </w:rPr>
              <w:t>3</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5EDD5CB" w14:textId="5D7E02F2" w:rsidR="0065368E" w:rsidRPr="001604A6" w:rsidRDefault="0065368E" w:rsidP="00C102EF">
            <w:pPr>
              <w:tabs>
                <w:tab w:val="left" w:pos="1276"/>
              </w:tabs>
              <w:ind w:firstLine="720"/>
              <w:jc w:val="center"/>
              <w:rPr>
                <w:rFonts w:ascii="GHEA Grapalat" w:hAnsi="GHEA Grapalat" w:cs="Sylfaen"/>
                <w:sz w:val="20"/>
                <w:szCs w:val="20"/>
                <w:lang w:val="hy-AM"/>
              </w:rPr>
            </w:pPr>
            <w:r w:rsidRPr="0065368E">
              <w:rPr>
                <w:rFonts w:ascii="GHEA Grapalat" w:hAnsi="GHEA Grapalat" w:cs="Sylfaen"/>
                <w:sz w:val="20"/>
                <w:szCs w:val="20"/>
              </w:rPr>
              <w:t>Санитарии и экологических норм, несоблюдение</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02FA4F0" w14:textId="79C9D0F7" w:rsidR="0065368E" w:rsidRPr="001604A6" w:rsidRDefault="0065368E" w:rsidP="00C102EF">
            <w:pPr>
              <w:tabs>
                <w:tab w:val="left" w:pos="1276"/>
              </w:tabs>
              <w:ind w:firstLine="720"/>
              <w:jc w:val="center"/>
              <w:rPr>
                <w:rFonts w:ascii="GHEA Grapalat" w:hAnsi="GHEA Grapalat" w:cs="Sylfaen"/>
                <w:sz w:val="20"/>
                <w:szCs w:val="20"/>
                <w:lang w:val="hy-AM"/>
              </w:rPr>
            </w:pPr>
            <w:r w:rsidRPr="0065368E">
              <w:rPr>
                <w:rFonts w:ascii="GHEA Grapalat" w:hAnsi="GHEA Grapalat" w:cs="Sylfaen"/>
                <w:sz w:val="20"/>
                <w:szCs w:val="20"/>
              </w:rPr>
              <w:t>Штраф-в размере 0,5% от договорной цены</w:t>
            </w:r>
          </w:p>
        </w:tc>
      </w:tr>
      <w:tr w:rsidR="0065368E" w:rsidRPr="001604A6" w14:paraId="2EF995EE" w14:textId="77777777" w:rsidTr="00C102EF">
        <w:trPr>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17FD0E" w14:textId="77777777" w:rsidR="0065368E" w:rsidRPr="001604A6" w:rsidRDefault="0065368E" w:rsidP="00C102EF">
            <w:pPr>
              <w:tabs>
                <w:tab w:val="left" w:pos="1276"/>
              </w:tabs>
              <w:ind w:firstLine="720"/>
              <w:jc w:val="both"/>
              <w:rPr>
                <w:rFonts w:ascii="GHEA Grapalat" w:hAnsi="GHEA Grapalat" w:cs="Sylfaen"/>
                <w:sz w:val="20"/>
                <w:szCs w:val="20"/>
                <w:lang w:val="hy-AM"/>
              </w:rPr>
            </w:pPr>
            <w:r w:rsidRPr="001604A6">
              <w:rPr>
                <w:rFonts w:ascii="GHEA Grapalat" w:hAnsi="GHEA Grapalat" w:cs="Sylfaen"/>
                <w:sz w:val="20"/>
                <w:szCs w:val="20"/>
                <w:lang w:val="hy-AM"/>
              </w:rPr>
              <w:t>4</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E53C812" w14:textId="681248E3" w:rsidR="0065368E" w:rsidRPr="001604A6" w:rsidRDefault="0065368E" w:rsidP="00C102EF">
            <w:pPr>
              <w:tabs>
                <w:tab w:val="left" w:pos="1276"/>
              </w:tabs>
              <w:ind w:firstLine="720"/>
              <w:jc w:val="center"/>
              <w:rPr>
                <w:rFonts w:ascii="GHEA Grapalat" w:hAnsi="GHEA Grapalat" w:cs="Sylfaen"/>
                <w:sz w:val="20"/>
                <w:szCs w:val="20"/>
                <w:lang w:val="hy-AM"/>
              </w:rPr>
            </w:pPr>
            <w:r w:rsidRPr="0065368E">
              <w:rPr>
                <w:rFonts w:ascii="GHEA Grapalat" w:hAnsi="GHEA Grapalat" w:cs="Sylfaen"/>
                <w:sz w:val="20"/>
                <w:szCs w:val="20"/>
              </w:rPr>
              <w:t>Строителей форме на строительство организации, осуществляющей логотипа отсутствие</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F2F270A" w14:textId="3342D2A5" w:rsidR="0065368E" w:rsidRPr="001604A6" w:rsidRDefault="0065368E" w:rsidP="00C102EF">
            <w:pPr>
              <w:tabs>
                <w:tab w:val="left" w:pos="1276"/>
              </w:tabs>
              <w:ind w:firstLine="720"/>
              <w:jc w:val="center"/>
              <w:rPr>
                <w:rFonts w:ascii="GHEA Grapalat" w:hAnsi="GHEA Grapalat" w:cs="Sylfaen"/>
                <w:sz w:val="20"/>
                <w:szCs w:val="20"/>
                <w:lang w:val="hy-AM"/>
              </w:rPr>
            </w:pPr>
            <w:r w:rsidRPr="0065368E">
              <w:rPr>
                <w:rFonts w:ascii="GHEA Grapalat" w:hAnsi="GHEA Grapalat" w:cs="Sylfaen"/>
                <w:sz w:val="20"/>
                <w:szCs w:val="20"/>
              </w:rPr>
              <w:t>Штраф-в размере 0,5% от договорной цены</w:t>
            </w:r>
          </w:p>
        </w:tc>
      </w:tr>
      <w:tr w:rsidR="0065368E" w:rsidRPr="001604A6" w14:paraId="3FF83A19" w14:textId="77777777" w:rsidTr="00C102EF">
        <w:trPr>
          <w:trHeight w:val="881"/>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F9A97F" w14:textId="77777777" w:rsidR="0065368E" w:rsidRPr="001604A6" w:rsidRDefault="0065368E" w:rsidP="00C102EF">
            <w:pPr>
              <w:tabs>
                <w:tab w:val="left" w:pos="1276"/>
              </w:tabs>
              <w:ind w:firstLine="720"/>
              <w:jc w:val="both"/>
              <w:rPr>
                <w:rFonts w:ascii="GHEA Grapalat" w:hAnsi="GHEA Grapalat" w:cs="Sylfaen"/>
                <w:sz w:val="20"/>
                <w:szCs w:val="20"/>
                <w:lang w:val="hy-AM"/>
              </w:rPr>
            </w:pPr>
            <w:r w:rsidRPr="001604A6">
              <w:rPr>
                <w:rFonts w:ascii="GHEA Grapalat" w:hAnsi="GHEA Grapalat" w:cs="Sylfaen"/>
                <w:sz w:val="20"/>
                <w:szCs w:val="20"/>
                <w:lang w:val="hy-AM"/>
              </w:rPr>
              <w:t>5</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FE84566" w14:textId="0C90EFF6" w:rsidR="0065368E" w:rsidRPr="001604A6" w:rsidRDefault="0065368E" w:rsidP="00C102EF">
            <w:pPr>
              <w:tabs>
                <w:tab w:val="left" w:pos="1276"/>
              </w:tabs>
              <w:ind w:firstLine="720"/>
              <w:jc w:val="center"/>
              <w:rPr>
                <w:rFonts w:ascii="GHEA Grapalat" w:hAnsi="GHEA Grapalat" w:cs="Sylfaen"/>
                <w:sz w:val="20"/>
                <w:szCs w:val="20"/>
                <w:lang w:val="hy-AM"/>
              </w:rPr>
            </w:pPr>
            <w:r w:rsidRPr="0065368E">
              <w:rPr>
                <w:rFonts w:ascii="GHEA Grapalat" w:hAnsi="GHEA Grapalat" w:cs="Sylfaen"/>
                <w:sz w:val="20"/>
                <w:szCs w:val="20"/>
              </w:rPr>
              <w:t>В соответствии с нормами, установленными комитетом по градостроительству, отсутствие устройств видеозаписи</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A5A298A" w14:textId="10E0051B" w:rsidR="0065368E" w:rsidRPr="001604A6" w:rsidRDefault="0065368E" w:rsidP="00C102EF">
            <w:pPr>
              <w:tabs>
                <w:tab w:val="left" w:pos="1276"/>
              </w:tabs>
              <w:ind w:firstLine="720"/>
              <w:jc w:val="center"/>
              <w:rPr>
                <w:rFonts w:ascii="GHEA Grapalat" w:hAnsi="GHEA Grapalat" w:cs="Sylfaen"/>
                <w:sz w:val="20"/>
                <w:szCs w:val="20"/>
                <w:lang w:val="hy-AM"/>
              </w:rPr>
            </w:pPr>
            <w:r w:rsidRPr="0065368E">
              <w:rPr>
                <w:rFonts w:ascii="GHEA Grapalat" w:hAnsi="GHEA Grapalat" w:cs="Sylfaen"/>
                <w:sz w:val="20"/>
                <w:szCs w:val="20"/>
              </w:rPr>
              <w:t>Штраф – в размере 10% от договорной цены При повторении во второй раз расторжение контракта</w:t>
            </w:r>
          </w:p>
        </w:tc>
      </w:tr>
    </w:tbl>
    <w:p w14:paraId="5E9D76A7" w14:textId="77777777" w:rsidR="007A0FC0" w:rsidRPr="0065368E" w:rsidRDefault="007A0FC0" w:rsidP="00E67857">
      <w:pPr>
        <w:widowControl w:val="0"/>
        <w:tabs>
          <w:tab w:val="left" w:pos="1134"/>
        </w:tabs>
        <w:ind w:firstLine="567"/>
        <w:jc w:val="both"/>
        <w:rPr>
          <w:rFonts w:ascii="GHEA Grapalat" w:hAnsi="GHEA Grapalat"/>
          <w:lang w:val="hy-AM"/>
        </w:rPr>
      </w:pPr>
    </w:p>
    <w:p w14:paraId="59DDC7CC" w14:textId="77777777" w:rsidR="00BB28C8" w:rsidRPr="00124BE9" w:rsidRDefault="00BB28C8" w:rsidP="00E6785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E6785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E67857">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w:t>
      </w:r>
      <w:r w:rsidRPr="009F3DC7">
        <w:rPr>
          <w:rFonts w:ascii="GHEA Grapalat" w:hAnsi="GHEA Grapalat"/>
        </w:rPr>
        <w:lastRenderedPageBreak/>
        <w:t>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9F3DC7" w:rsidRDefault="00BB28C8" w:rsidP="00E67857">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E67857">
      <w:pPr>
        <w:widowControl w:val="0"/>
        <w:tabs>
          <w:tab w:val="left" w:pos="1276"/>
        </w:tabs>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33"/>
        <w:t>32</w:t>
      </w:r>
      <w:r w:rsidRPr="009F3DC7">
        <w:rPr>
          <w:rFonts w:ascii="GHEA Grapalat" w:hAnsi="GHEA Grapalat"/>
        </w:rPr>
        <w:t>.</w:t>
      </w:r>
    </w:p>
    <w:p w14:paraId="1582AE9D" w14:textId="77777777" w:rsidR="00BB28C8" w:rsidRPr="009F3DC7"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E67857">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E67857">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lastRenderedPageBreak/>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737C1F9D"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FootnoteReference"/>
          <w:rFonts w:ascii="GHEA Grapalat" w:hAnsi="GHEA Grapalat"/>
        </w:rPr>
        <w:footnoteReference w:customMarkFollows="1" w:id="34"/>
        <w:t>33</w:t>
      </w:r>
      <w:r w:rsidRPr="009F3DC7">
        <w:rPr>
          <w:rFonts w:ascii="GHEA Grapalat" w:hAnsi="GHEA Grapalat"/>
        </w:rPr>
        <w:t>.</w:t>
      </w:r>
    </w:p>
    <w:p w14:paraId="7BD5AE23"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35"/>
        <w:t>34</w:t>
      </w:r>
      <w:r w:rsidRPr="009F3DC7">
        <w:rPr>
          <w:rFonts w:ascii="GHEA Grapalat" w:hAnsi="GHEA Grapalat"/>
        </w:rPr>
        <w:t>.</w:t>
      </w:r>
    </w:p>
    <w:p w14:paraId="4F8673DE" w14:textId="77777777" w:rsidR="00BB28C8" w:rsidRPr="00124BE9" w:rsidRDefault="00BB28C8" w:rsidP="00E67857">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E67857">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E67857">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w:t>
      </w:r>
      <w:r w:rsidRPr="009F3DC7">
        <w:rPr>
          <w:rFonts w:ascii="GHEA Grapalat" w:hAnsi="GHEA Grapalat"/>
        </w:rPr>
        <w:lastRenderedPageBreak/>
        <w:t>необходимых для выполнения работы в порядке, установленном законодательством Республики Армения.</w:t>
      </w:r>
    </w:p>
    <w:p w14:paraId="6784D897" w14:textId="3EEB779B" w:rsidR="004B4A95" w:rsidRDefault="00BB28C8" w:rsidP="00E67857">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6A58518B" w14:textId="2EF1FCB4" w:rsidR="009C5430" w:rsidRPr="00DC64D2" w:rsidRDefault="009C5430" w:rsidP="00E67857">
      <w:pPr>
        <w:widowControl w:val="0"/>
        <w:tabs>
          <w:tab w:val="left" w:pos="1276"/>
        </w:tabs>
        <w:ind w:firstLine="567"/>
        <w:jc w:val="both"/>
        <w:rPr>
          <w:rFonts w:ascii="GHEA Grapalat" w:hAnsi="GHEA Grapalat"/>
          <w:spacing w:val="-4"/>
        </w:rPr>
      </w:pPr>
      <w:r w:rsidRPr="002D714B">
        <w:rPr>
          <w:rFonts w:ascii="GHEA Grapalat" w:eastAsiaTheme="minorHAnsi" w:hAnsi="GHEA Grapalat" w:cstheme="minorBidi"/>
          <w:sz w:val="22"/>
          <w:szCs w:val="22"/>
        </w:rPr>
        <w:t xml:space="preserve">8.12 </w:t>
      </w:r>
      <w:r w:rsidRPr="002D714B">
        <w:rPr>
          <w:rFonts w:ascii="GHEA Grapalat" w:hAnsi="GHEA Grapalat"/>
          <w:spacing w:val="-4"/>
        </w:rPr>
        <w:t>Подрядчик</w:t>
      </w:r>
      <w:ins w:id="21" w:author="Inesa Kocharyan" w:date="2025-02-07T10:55:00Z">
        <w:r w:rsidRPr="002D714B">
          <w:rPr>
            <w:rFonts w:ascii="GHEA Grapalat" w:hAnsi="GHEA Grapalat"/>
            <w:color w:val="000000" w:themeColor="text1"/>
          </w:rPr>
          <w:t xml:space="preserve"> </w:t>
        </w:r>
      </w:ins>
      <w:r w:rsidRPr="002D714B">
        <w:rPr>
          <w:rStyle w:val="ezkurwreuab5ozgtqnkl"/>
          <w:rFonts w:ascii="GHEA Grapalat" w:hAnsi="GHEA Grapalat"/>
        </w:rPr>
        <w:t>имеет право</w:t>
      </w:r>
      <w:r w:rsidRPr="002D714B">
        <w:rPr>
          <w:rFonts w:ascii="GHEA Grapalat" w:hAnsi="GHEA Grapalat"/>
        </w:rPr>
        <w:t xml:space="preserve"> </w:t>
      </w:r>
      <w:r w:rsidRPr="002D714B">
        <w:rPr>
          <w:rStyle w:val="ezkurwreuab5ozgtqnkl"/>
          <w:rFonts w:ascii="GHEA Grapalat" w:hAnsi="GHEA Grapalat"/>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2D714B">
        <w:rPr>
          <w:rFonts w:ascii="GHEA Grapalat" w:hAnsi="GHEA Grapalat"/>
        </w:rPr>
        <w:t xml:space="preserve"> </w:t>
      </w:r>
      <w:r w:rsidRPr="002D714B">
        <w:rPr>
          <w:rStyle w:val="ezkurwreuab5ozgtqnkl"/>
          <w:rFonts w:ascii="GHEA Grapalat" w:hAnsi="GHEA Grapalat"/>
        </w:rPr>
        <w:t xml:space="preserve">(далее-договор факторинга). В </w:t>
      </w:r>
      <w:r w:rsidRPr="002D714B">
        <w:rPr>
          <w:rFonts w:ascii="GHEA Grapalat" w:hAnsi="GHEA Grapalat"/>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2D714B">
        <w:rPr>
          <w:rStyle w:val="ezkurwreuab5ozgtqnkl"/>
          <w:rFonts w:ascii="GHEA Grapalat" w:hAnsi="GHEA Grapalat"/>
        </w:rPr>
        <w:t>Заказчик</w:t>
      </w:r>
      <w:r w:rsidRPr="002D714B">
        <w:rPr>
          <w:rFonts w:ascii="GHEA Grapalat" w:hAnsi="GHEA Grapalat"/>
        </w:rPr>
        <w:t xml:space="preserve"> </w:t>
      </w:r>
      <w:r w:rsidRPr="002D714B">
        <w:rPr>
          <w:rStyle w:val="ezkurwreuab5ozgtqnkl"/>
          <w:rFonts w:ascii="GHEA Grapalat" w:hAnsi="GHEA Grapalat"/>
        </w:rPr>
        <w:t xml:space="preserve">при осуществлении платежей обеспечивает расчет и зачет штрафов и пеней </w:t>
      </w:r>
      <w:r w:rsidRPr="002D714B">
        <w:rPr>
          <w:rFonts w:ascii="GHEA Grapalat" w:hAnsi="GHEA Grapalat"/>
          <w:spacing w:val="-4"/>
        </w:rPr>
        <w:t>Подрядчику</w:t>
      </w:r>
      <w:r w:rsidRPr="002D714B">
        <w:rPr>
          <w:rFonts w:ascii="GHEA Grapalat" w:hAnsi="GHEA Grapalat"/>
        </w:rPr>
        <w:t xml:space="preserve"> </w:t>
      </w:r>
      <w:r w:rsidRPr="002D714B">
        <w:rPr>
          <w:rStyle w:val="ezkurwreuab5ozgtqnkl"/>
          <w:rFonts w:ascii="GHEA Grapalat" w:hAnsi="GHEA Grapalat"/>
        </w:rPr>
        <w:t>с суммами, подлежащими уплате, независимо от</w:t>
      </w:r>
      <w:r w:rsidRPr="002D714B">
        <w:rPr>
          <w:rFonts w:ascii="GHEA Grapalat" w:hAnsi="GHEA Grapalat"/>
        </w:rPr>
        <w:t xml:space="preserve"> </w:t>
      </w:r>
      <w:r w:rsidRPr="002D714B">
        <w:rPr>
          <w:rStyle w:val="ezkurwreuab5ozgtqnkl"/>
          <w:rFonts w:ascii="GHEA Grapalat" w:hAnsi="GHEA Grapalat"/>
        </w:rPr>
        <w:t>того,</w:t>
      </w:r>
      <w:r w:rsidRPr="002D714B">
        <w:rPr>
          <w:rFonts w:ascii="GHEA Grapalat" w:hAnsi="GHEA Grapalat"/>
        </w:rPr>
        <w:t xml:space="preserve"> </w:t>
      </w:r>
      <w:r w:rsidRPr="002D714B">
        <w:rPr>
          <w:rStyle w:val="ezkurwreuab5ozgtqnkl"/>
          <w:rFonts w:ascii="GHEA Grapalat" w:hAnsi="GHEA Grapalat"/>
        </w:rPr>
        <w:t>было ли</w:t>
      </w:r>
      <w:r w:rsidRPr="002D714B">
        <w:rPr>
          <w:rFonts w:ascii="GHEA Grapalat" w:hAnsi="GHEA Grapalat"/>
        </w:rPr>
        <w:t xml:space="preserve"> </w:t>
      </w:r>
      <w:r w:rsidRPr="002D714B">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2D714B">
        <w:rPr>
          <w:rStyle w:val="ezkurwreuab5ozgtqnkl"/>
          <w:rFonts w:ascii="GHEA Grapalat" w:hAnsi="GHEA Grapalat"/>
        </w:rPr>
        <w:t>При</w:t>
      </w:r>
      <w:r w:rsidRPr="002D714B">
        <w:rPr>
          <w:rFonts w:ascii="GHEA Grapalat" w:hAnsi="GHEA Grapalat"/>
        </w:rPr>
        <w:t xml:space="preserve"> </w:t>
      </w:r>
      <w:r w:rsidRPr="002D714B">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2D714B">
        <w:rPr>
          <w:rStyle w:val="ezkurwreuab5ozgtqnkl"/>
          <w:rFonts w:ascii="GHEA Grapalat" w:hAnsi="GHEA Grapalat"/>
        </w:rPr>
        <w:t xml:space="preserve"> 5) Заказчик</w:t>
      </w:r>
      <w:r w:rsidRPr="002D714B">
        <w:rPr>
          <w:rFonts w:ascii="GHEA Grapalat" w:hAnsi="GHEA Grapalat"/>
        </w:rPr>
        <w:t xml:space="preserve"> </w:t>
      </w:r>
      <w:r w:rsidRPr="002D714B">
        <w:rPr>
          <w:rStyle w:val="ezkurwreuab5ozgtqnkl"/>
          <w:rFonts w:ascii="GHEA Grapalat" w:hAnsi="GHEA Grapalat"/>
        </w:rPr>
        <w:t>производит платеж, установленный договором, финансовому</w:t>
      </w:r>
      <w:r w:rsidRPr="002D714B">
        <w:rPr>
          <w:rFonts w:ascii="GHEA Grapalat" w:hAnsi="GHEA Grapalat"/>
        </w:rPr>
        <w:t xml:space="preserve"> </w:t>
      </w:r>
      <w:r w:rsidRPr="002D714B">
        <w:rPr>
          <w:rStyle w:val="ezkurwreuab5ozgtqnkl"/>
          <w:rFonts w:ascii="GHEA Grapalat" w:hAnsi="GHEA Grapalat"/>
        </w:rPr>
        <w:t>агенту, если</w:t>
      </w:r>
      <w:r w:rsidRPr="002D714B">
        <w:rPr>
          <w:rFonts w:ascii="GHEA Grapalat" w:hAnsi="GHEA Grapalat"/>
        </w:rPr>
        <w:t xml:space="preserve"> </w:t>
      </w:r>
      <w:r w:rsidRPr="002D714B">
        <w:rPr>
          <w:rStyle w:val="ezkurwreuab5ozgtqnkl"/>
          <w:rFonts w:ascii="GHEA Grapalat" w:hAnsi="GHEA Grapalat"/>
        </w:rPr>
        <w:t>уведомление</w:t>
      </w:r>
      <w:r w:rsidRPr="002D714B">
        <w:rPr>
          <w:rFonts w:ascii="GHEA Grapalat" w:hAnsi="GHEA Grapalat"/>
        </w:rPr>
        <w:t xml:space="preserve"> </w:t>
      </w:r>
      <w:r w:rsidRPr="002D714B">
        <w:rPr>
          <w:rStyle w:val="ezkurwreuab5ozgtqnkl"/>
          <w:rFonts w:ascii="GHEA Grapalat" w:hAnsi="GHEA Grapalat"/>
        </w:rPr>
        <w:t>было получено</w:t>
      </w:r>
      <w:r w:rsidRPr="002D714B">
        <w:rPr>
          <w:rFonts w:ascii="GHEA Grapalat" w:hAnsi="GHEA Grapalat"/>
        </w:rPr>
        <w:t xml:space="preserve"> </w:t>
      </w:r>
      <w:r w:rsidRPr="002D714B">
        <w:rPr>
          <w:rStyle w:val="ezkurwreuab5ozgtqnkl"/>
          <w:rFonts w:ascii="GHEA Grapalat" w:hAnsi="GHEA Grapalat"/>
        </w:rPr>
        <w:t>в день, предшествующий дню внесения Заказчиком платежного поручения и копии протокола в казначейскую систему уполномоченного органа.</w:t>
      </w:r>
      <w:r w:rsidRPr="002D714B">
        <w:rPr>
          <w:rStyle w:val="ezkurwreuab5ozgtqnkl"/>
          <w:rFonts w:ascii="GHEA Grapalat" w:hAnsi="GHEA Grapalat"/>
          <w:vertAlign w:val="superscript"/>
        </w:rPr>
        <w:t>35</w:t>
      </w:r>
    </w:p>
    <w:p w14:paraId="6E75F53D" w14:textId="76973617" w:rsidR="00BB28C8" w:rsidRPr="00B02C77" w:rsidRDefault="00BB28C8" w:rsidP="00E67857">
      <w:pPr>
        <w:widowControl w:val="0"/>
        <w:tabs>
          <w:tab w:val="left" w:pos="1276"/>
        </w:tabs>
        <w:ind w:firstLine="567"/>
        <w:jc w:val="both"/>
        <w:rPr>
          <w:rFonts w:ascii="GHEA Grapalat" w:hAnsi="GHEA Grapalat"/>
        </w:rPr>
      </w:pPr>
      <w:r w:rsidRPr="009F3DC7">
        <w:rPr>
          <w:rFonts w:ascii="GHEA Grapalat" w:hAnsi="GHEA Grapalat"/>
        </w:rPr>
        <w:t>8.1</w:t>
      </w:r>
      <w:r w:rsidR="009C5430">
        <w:rPr>
          <w:rFonts w:ascii="GHEA Grapalat" w:hAnsi="GHEA Grapalat"/>
          <w:lang w:val="hy-AM"/>
        </w:rPr>
        <w:t>3</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E4E23F0" w14:textId="3B4E7421"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8.1</w:t>
      </w:r>
      <w:r w:rsidR="009C5430">
        <w:rPr>
          <w:rFonts w:ascii="GHEA Grapalat" w:hAnsi="GHEA Grapalat"/>
          <w:lang w:val="hy-AM"/>
        </w:rPr>
        <w:t>4</w:t>
      </w:r>
      <w:r>
        <w:rPr>
          <w:rFonts w:ascii="GHEA Grapalat" w:hAnsi="GHEA Grapalat"/>
        </w:rPr>
        <w:t>.</w:t>
      </w:r>
      <w:r>
        <w:rPr>
          <w:rFonts w:ascii="GHEA Grapalat" w:hAnsi="GHEA Grapalat"/>
        </w:rPr>
        <w:tab/>
      </w:r>
      <w:r w:rsidRPr="009F3DC7">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w:t>
      </w:r>
      <w:r w:rsidR="009C5430" w:rsidRPr="00873DBD">
        <w:rPr>
          <w:rFonts w:ascii="GHEA Grapalat" w:hAnsi="GHEA Grapalat"/>
        </w:rPr>
        <w:t xml:space="preserve">№ 1, № </w:t>
      </w:r>
      <w:r w:rsidR="009C5430">
        <w:rPr>
          <w:rFonts w:ascii="GHEA Grapalat" w:hAnsi="GHEA Grapalat"/>
          <w:lang w:val="hy-AM"/>
        </w:rPr>
        <w:t>1.</w:t>
      </w:r>
      <w:r w:rsidR="009C5430" w:rsidRPr="00873DBD">
        <w:rPr>
          <w:rFonts w:ascii="GHEA Grapalat" w:hAnsi="GHEA Grapalat"/>
        </w:rPr>
        <w:t>1, № 2, № 3, № 4 , № 4.1 и № 5</w:t>
      </w:r>
      <w:r w:rsidRPr="009F3DC7">
        <w:rPr>
          <w:rFonts w:ascii="GHEA Grapalat" w:hAnsi="GHEA Grapalat"/>
        </w:rPr>
        <w:t xml:space="preserve"> к настоящему договору считаются неотъемлемой частью договора.</w:t>
      </w:r>
    </w:p>
    <w:p w14:paraId="56C594EA" w14:textId="59266C2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8.1</w:t>
      </w:r>
      <w:r w:rsidR="009C5430">
        <w:rPr>
          <w:rFonts w:ascii="GHEA Grapalat" w:hAnsi="GHEA Grapalat"/>
          <w:lang w:val="hy-AM"/>
        </w:rPr>
        <w:t>5</w:t>
      </w:r>
      <w:r>
        <w:rPr>
          <w:rFonts w:ascii="GHEA Grapalat" w:hAnsi="GHEA Grapalat"/>
        </w:rPr>
        <w:t>.</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03E1AA91" w14:textId="77777777" w:rsidR="00BB28C8" w:rsidRPr="00B02C77" w:rsidRDefault="00BB28C8" w:rsidP="00E67857">
      <w:pPr>
        <w:widowControl w:val="0"/>
        <w:tabs>
          <w:tab w:val="left" w:pos="1276"/>
        </w:tabs>
        <w:ind w:firstLine="567"/>
        <w:jc w:val="both"/>
        <w:rPr>
          <w:rFonts w:ascii="GHEA Grapalat" w:hAnsi="GHEA Grapalat"/>
        </w:rPr>
      </w:pPr>
    </w:p>
    <w:p w14:paraId="03593EB1" w14:textId="77777777" w:rsidR="00BB28C8" w:rsidRPr="009F3DC7" w:rsidRDefault="00BB28C8" w:rsidP="00E67857">
      <w:pPr>
        <w:widowControl w:val="0"/>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E67857">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E67857">
            <w:pPr>
              <w:widowControl w:val="0"/>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E67857">
            <w:pPr>
              <w:widowControl w:val="0"/>
              <w:jc w:val="center"/>
              <w:rPr>
                <w:rFonts w:ascii="GHEA Grapalat" w:hAnsi="GHEA Grapalat"/>
              </w:rPr>
            </w:pPr>
          </w:p>
        </w:tc>
        <w:tc>
          <w:tcPr>
            <w:tcW w:w="4343" w:type="dxa"/>
          </w:tcPr>
          <w:p w14:paraId="54A50A05"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E67857">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E67857">
            <w:pPr>
              <w:widowControl w:val="0"/>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r>
    </w:tbl>
    <w:p w14:paraId="729634E7" w14:textId="77777777" w:rsidR="00BB28C8" w:rsidRDefault="00BB28C8" w:rsidP="00E67857">
      <w:pPr>
        <w:widowControl w:val="0"/>
        <w:tabs>
          <w:tab w:val="left" w:pos="1276"/>
        </w:tabs>
        <w:ind w:firstLine="567"/>
        <w:jc w:val="both"/>
        <w:rPr>
          <w:rFonts w:ascii="GHEA Grapalat" w:hAnsi="GHEA Grapalat"/>
          <w:i/>
          <w:lang w:val="en-US"/>
        </w:rPr>
      </w:pPr>
    </w:p>
    <w:p w14:paraId="07788426" w14:textId="77777777" w:rsidR="00BB28C8" w:rsidRPr="009F3DC7" w:rsidRDefault="00BB28C8" w:rsidP="00E67857">
      <w:pPr>
        <w:widowControl w:val="0"/>
        <w:tabs>
          <w:tab w:val="left" w:pos="1276"/>
        </w:tabs>
        <w:ind w:firstLine="567"/>
        <w:jc w:val="both"/>
        <w:rPr>
          <w:rFonts w:ascii="GHEA Grapalat" w:hAnsi="GHEA Grapalat"/>
          <w:u w:val="single"/>
        </w:rPr>
      </w:pPr>
      <w:r w:rsidRPr="009F3DC7">
        <w:rPr>
          <w:rFonts w:ascii="GHEA Grapalat" w:hAnsi="GHEA Grapalat"/>
          <w:i/>
        </w:rPr>
        <w:t xml:space="preserve">В случае необходимости в проект договора могут быть включены не </w:t>
      </w:r>
      <w:r w:rsidRPr="009F3DC7">
        <w:rPr>
          <w:rFonts w:ascii="GHEA Grapalat" w:hAnsi="GHEA Grapalat"/>
          <w:i/>
        </w:rPr>
        <w:lastRenderedPageBreak/>
        <w:t>противоречащие законодательству Республики Армения положения.</w:t>
      </w:r>
    </w:p>
    <w:p w14:paraId="35724D98" w14:textId="77777777" w:rsidR="00BB28C8" w:rsidRPr="009F3DC7" w:rsidRDefault="00BB28C8" w:rsidP="00E67857">
      <w:pPr>
        <w:widowControl w:val="0"/>
        <w:ind w:firstLine="567"/>
        <w:rPr>
          <w:rFonts w:ascii="GHEA Grapalat" w:hAnsi="GHEA Grapalat"/>
          <w:i/>
        </w:rPr>
      </w:pPr>
      <w:r w:rsidRPr="009F3DC7">
        <w:rPr>
          <w:rFonts w:ascii="GHEA Grapalat" w:hAnsi="GHEA Grapalat"/>
        </w:rPr>
        <w:br w:type="page"/>
      </w:r>
    </w:p>
    <w:p w14:paraId="268AABA0" w14:textId="77777777" w:rsidR="00293DB9" w:rsidRDefault="00293DB9" w:rsidP="00E67857">
      <w:pPr>
        <w:widowControl w:val="0"/>
        <w:ind w:firstLine="567"/>
        <w:jc w:val="right"/>
        <w:rPr>
          <w:rFonts w:ascii="GHEA Grapalat" w:hAnsi="GHEA Grapalat"/>
          <w:i/>
        </w:rPr>
        <w:sectPr w:rsidR="00293DB9" w:rsidSect="00166832">
          <w:footerReference w:type="default" r:id="rId10"/>
          <w:footnotePr>
            <w:pos w:val="beneathText"/>
          </w:footnotePr>
          <w:type w:val="nextColumn"/>
          <w:pgSz w:w="11907" w:h="16840" w:code="9"/>
          <w:pgMar w:top="993" w:right="1418" w:bottom="1418" w:left="1418" w:header="561" w:footer="561" w:gutter="0"/>
          <w:cols w:space="720"/>
          <w:docGrid w:linePitch="326"/>
        </w:sectPr>
      </w:pPr>
    </w:p>
    <w:p w14:paraId="7D178500" w14:textId="77777777" w:rsidR="00BB28C8" w:rsidRPr="009F3DC7" w:rsidRDefault="00BB28C8" w:rsidP="00E67857">
      <w:pPr>
        <w:widowControl w:val="0"/>
        <w:ind w:firstLine="567"/>
        <w:jc w:val="right"/>
        <w:rPr>
          <w:rFonts w:ascii="GHEA Grapalat" w:hAnsi="GHEA Grapalat" w:cs="Arial"/>
          <w:i/>
        </w:rPr>
      </w:pPr>
      <w:r w:rsidRPr="009F3DC7">
        <w:rPr>
          <w:rFonts w:ascii="GHEA Grapalat" w:hAnsi="GHEA Grapalat"/>
          <w:i/>
        </w:rPr>
        <w:lastRenderedPageBreak/>
        <w:t>Приложение № 1</w:t>
      </w:r>
    </w:p>
    <w:p w14:paraId="0A564777" w14:textId="3D702553" w:rsidR="00BB28C8" w:rsidRDefault="00BB28C8" w:rsidP="00E67857">
      <w:pPr>
        <w:widowControl w:val="0"/>
        <w:ind w:firstLine="567"/>
        <w:jc w:val="right"/>
        <w:rPr>
          <w:rFonts w:ascii="GHEA Grapalat" w:hAnsi="GHEA Grapalat"/>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1254BC0B" w14:textId="57BEB222" w:rsidR="00E71B18" w:rsidRDefault="00E71B18" w:rsidP="00E67857">
      <w:pPr>
        <w:widowControl w:val="0"/>
        <w:ind w:firstLine="567"/>
        <w:jc w:val="right"/>
        <w:rPr>
          <w:rFonts w:ascii="GHEA Grapalat" w:hAnsi="GHEA Grapalat"/>
          <w:i/>
        </w:rPr>
      </w:pPr>
    </w:p>
    <w:p w14:paraId="27661E68" w14:textId="57F891F3" w:rsidR="00293DB9" w:rsidRDefault="00293DB9" w:rsidP="00E67857">
      <w:pPr>
        <w:jc w:val="right"/>
        <w:rPr>
          <w:rFonts w:ascii="GHEA Grapalat" w:hAnsi="GHEA Grapalat"/>
          <w:sz w:val="20"/>
        </w:rPr>
      </w:pPr>
    </w:p>
    <w:p w14:paraId="2B767619" w14:textId="77777777" w:rsidR="001F48BD" w:rsidRPr="00E71B18" w:rsidRDefault="001F48BD" w:rsidP="00E67857">
      <w:pPr>
        <w:widowControl w:val="0"/>
        <w:ind w:firstLine="567"/>
        <w:jc w:val="center"/>
        <w:rPr>
          <w:rFonts w:ascii="GHEA Grapalat" w:hAnsi="GHEA Grapalat"/>
          <w:b/>
          <w:sz w:val="28"/>
          <w:szCs w:val="28"/>
        </w:rPr>
      </w:pPr>
    </w:p>
    <w:p w14:paraId="479ACCC9" w14:textId="3A44CBC5" w:rsidR="00BB28C8" w:rsidRDefault="008B56A4" w:rsidP="00E67857">
      <w:pPr>
        <w:widowControl w:val="0"/>
        <w:ind w:firstLine="567"/>
        <w:jc w:val="center"/>
        <w:rPr>
          <w:rFonts w:ascii="GHEA Grapalat" w:hAnsi="GHEA Grapalat"/>
          <w:b/>
        </w:rPr>
      </w:pPr>
      <w:r w:rsidRPr="008B56A4">
        <w:rPr>
          <w:rFonts w:ascii="GHEA Grapalat" w:hAnsi="GHEA Grapalat"/>
          <w:b/>
          <w:sz w:val="28"/>
          <w:szCs w:val="28"/>
        </w:rPr>
        <w:t xml:space="preserve"> ведомость-смета</w:t>
      </w:r>
      <w:r w:rsidR="00BB28C8" w:rsidRPr="009F3DC7">
        <w:rPr>
          <w:rFonts w:ascii="GHEA Grapalat" w:hAnsi="GHEA Grapalat"/>
          <w:b/>
        </w:rPr>
        <w:t>*</w:t>
      </w:r>
    </w:p>
    <w:p w14:paraId="11977863" w14:textId="61E73EF2" w:rsidR="00BB28C8" w:rsidRDefault="00BB28C8" w:rsidP="00E67857">
      <w:pPr>
        <w:widowControl w:val="0"/>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w:t>
      </w:r>
      <w:r w:rsidR="002C4D9F" w:rsidRPr="002C4D9F">
        <w:rPr>
          <w:rFonts w:ascii="GHEA Grapalat" w:hAnsi="GHEA Grapalat"/>
          <w:iCs/>
        </w:rPr>
        <w:t xml:space="preserve"> </w:t>
      </w:r>
      <w:r w:rsidR="002C4D9F" w:rsidRPr="007F1E01">
        <w:rPr>
          <w:rFonts w:ascii="GHEA Grapalat" w:hAnsi="GHEA Grapalat"/>
          <w:iCs/>
        </w:rPr>
        <w:t xml:space="preserve">приобретение </w:t>
      </w:r>
      <w:r w:rsidR="002C4D9F" w:rsidRPr="00B621F6">
        <w:rPr>
          <w:rFonts w:ascii="GHEA Grapalat" w:hAnsi="GHEA Grapalat"/>
          <w:iCs/>
        </w:rPr>
        <w:t>среднего ремонта улицы Титоградян г. Еревана (ул. Айвазовского, 2 )-Титоградян ул. от перекрестка до ул. мирного Дона.- Титоградян ул. перекресток)</w:t>
      </w:r>
      <w:r w:rsidRPr="00B621F6">
        <w:rPr>
          <w:rFonts w:ascii="GHEA Grapalat" w:hAnsi="GHEA Grapalat"/>
          <w:iCs/>
        </w:rPr>
        <w:t>"</w:t>
      </w:r>
    </w:p>
    <w:p w14:paraId="6DC6A1BC" w14:textId="02D52138" w:rsidR="002C4D9F" w:rsidRDefault="00B621F6" w:rsidP="00E67857">
      <w:pPr>
        <w:widowControl w:val="0"/>
        <w:ind w:firstLine="567"/>
        <w:jc w:val="center"/>
        <w:rPr>
          <w:rFonts w:ascii="GHEA Grapalat" w:hAnsi="GHEA Grapalat"/>
        </w:rPr>
      </w:pPr>
      <w:r>
        <w:rPr>
          <w:rFonts w:ascii="GHEA Grapalat" w:hAnsi="GHEA Grapalat"/>
        </w:rPr>
        <w:t>Тыс. драм</w:t>
      </w:r>
    </w:p>
    <w:tbl>
      <w:tblPr>
        <w:tblW w:w="9940" w:type="dxa"/>
        <w:tblInd w:w="113" w:type="dxa"/>
        <w:tblLook w:val="04A0" w:firstRow="1" w:lastRow="0" w:firstColumn="1" w:lastColumn="0" w:noHBand="0" w:noVBand="1"/>
      </w:tblPr>
      <w:tblGrid>
        <w:gridCol w:w="960"/>
        <w:gridCol w:w="4720"/>
        <w:gridCol w:w="960"/>
        <w:gridCol w:w="960"/>
        <w:gridCol w:w="1011"/>
        <w:gridCol w:w="1419"/>
        <w:gridCol w:w="222"/>
      </w:tblGrid>
      <w:tr w:rsidR="002C4D9F" w:rsidRPr="002C4D9F" w14:paraId="4B15F0BD" w14:textId="77777777" w:rsidTr="002C4D9F">
        <w:trPr>
          <w:gridAfter w:val="1"/>
          <w:wAfter w:w="36" w:type="dxa"/>
          <w:trHeight w:val="300"/>
        </w:trPr>
        <w:tc>
          <w:tcPr>
            <w:tcW w:w="960" w:type="dxa"/>
            <w:vMerge w:val="restart"/>
            <w:tcBorders>
              <w:top w:val="single" w:sz="4" w:space="0" w:color="auto"/>
              <w:left w:val="single" w:sz="4" w:space="0" w:color="auto"/>
              <w:bottom w:val="single" w:sz="4" w:space="0" w:color="auto"/>
              <w:right w:val="single" w:sz="4" w:space="0" w:color="auto"/>
            </w:tcBorders>
            <w:noWrap/>
            <w:vAlign w:val="center"/>
            <w:hideMark/>
          </w:tcPr>
          <w:p w14:paraId="6E99CD0D" w14:textId="77777777" w:rsidR="002C4D9F" w:rsidRPr="002C4D9F" w:rsidRDefault="002C4D9F" w:rsidP="002C4D9F">
            <w:pPr>
              <w:jc w:val="center"/>
              <w:rPr>
                <w:rFonts w:ascii="Tahoma" w:hAnsi="Tahoma" w:cs="Tahoma"/>
                <w:sz w:val="16"/>
                <w:szCs w:val="16"/>
                <w:lang w:val="en-US" w:eastAsia="en-US" w:bidi="ar-SA"/>
              </w:rPr>
            </w:pPr>
            <w:r w:rsidRPr="002C4D9F">
              <w:rPr>
                <w:rFonts w:ascii="Tahoma" w:hAnsi="Tahoma" w:cs="Tahoma"/>
                <w:sz w:val="16"/>
                <w:szCs w:val="16"/>
                <w:lang w:val="en-US" w:eastAsia="en-US" w:bidi="ar-SA"/>
              </w:rPr>
              <w:t>NN</w:t>
            </w:r>
          </w:p>
        </w:tc>
        <w:tc>
          <w:tcPr>
            <w:tcW w:w="4720" w:type="dxa"/>
            <w:vMerge w:val="restart"/>
            <w:tcBorders>
              <w:top w:val="single" w:sz="4" w:space="0" w:color="auto"/>
              <w:left w:val="single" w:sz="4" w:space="0" w:color="auto"/>
              <w:bottom w:val="single" w:sz="4" w:space="0" w:color="auto"/>
              <w:right w:val="single" w:sz="4" w:space="0" w:color="auto"/>
            </w:tcBorders>
            <w:noWrap/>
            <w:vAlign w:val="center"/>
            <w:hideMark/>
          </w:tcPr>
          <w:p w14:paraId="1D5C6A0E" w14:textId="77777777" w:rsidR="002C4D9F" w:rsidRPr="002C4D9F" w:rsidRDefault="002C4D9F" w:rsidP="002C4D9F">
            <w:pPr>
              <w:jc w:val="center"/>
              <w:rPr>
                <w:rFonts w:ascii="Tahoma" w:hAnsi="Tahoma" w:cs="Tahoma"/>
                <w:sz w:val="20"/>
                <w:szCs w:val="20"/>
                <w:lang w:val="en-US" w:eastAsia="en-US" w:bidi="ar-SA"/>
              </w:rPr>
            </w:pPr>
            <w:proofErr w:type="spellStart"/>
            <w:r w:rsidRPr="002C4D9F">
              <w:rPr>
                <w:rFonts w:ascii="Tahoma" w:hAnsi="Tahoma" w:cs="Tahoma"/>
                <w:sz w:val="20"/>
                <w:szCs w:val="20"/>
                <w:lang w:val="en-US" w:eastAsia="en-US" w:bidi="ar-SA"/>
              </w:rPr>
              <w:t>Названия</w:t>
            </w:r>
            <w:proofErr w:type="spellEnd"/>
            <w:r w:rsidRPr="002C4D9F">
              <w:rPr>
                <w:rFonts w:ascii="Tahoma" w:hAnsi="Tahoma" w:cs="Tahoma"/>
                <w:sz w:val="20"/>
                <w:szCs w:val="20"/>
                <w:lang w:val="en-US" w:eastAsia="en-US" w:bidi="ar-SA"/>
              </w:rPr>
              <w:t xml:space="preserve"> </w:t>
            </w:r>
            <w:proofErr w:type="spellStart"/>
            <w:r w:rsidRPr="002C4D9F">
              <w:rPr>
                <w:rFonts w:ascii="Tahoma" w:hAnsi="Tahoma" w:cs="Tahoma"/>
                <w:sz w:val="20"/>
                <w:szCs w:val="20"/>
                <w:lang w:val="en-US" w:eastAsia="en-US" w:bidi="ar-SA"/>
              </w:rPr>
              <w:t>произведений</w:t>
            </w:r>
            <w:proofErr w:type="spellEnd"/>
          </w:p>
        </w:tc>
        <w:tc>
          <w:tcPr>
            <w:tcW w:w="960" w:type="dxa"/>
            <w:vMerge w:val="restart"/>
            <w:tcBorders>
              <w:top w:val="single" w:sz="4" w:space="0" w:color="auto"/>
              <w:left w:val="single" w:sz="4" w:space="0" w:color="auto"/>
              <w:bottom w:val="single" w:sz="4" w:space="0" w:color="auto"/>
              <w:right w:val="single" w:sz="4" w:space="0" w:color="auto"/>
            </w:tcBorders>
            <w:noWrap/>
            <w:vAlign w:val="center"/>
            <w:hideMark/>
          </w:tcPr>
          <w:p w14:paraId="7D5D5826" w14:textId="77777777" w:rsidR="002C4D9F" w:rsidRPr="002C4D9F" w:rsidRDefault="002C4D9F" w:rsidP="002C4D9F">
            <w:pPr>
              <w:jc w:val="center"/>
              <w:rPr>
                <w:rFonts w:ascii="Tahoma" w:hAnsi="Tahoma" w:cs="Tahoma"/>
                <w:sz w:val="16"/>
                <w:szCs w:val="16"/>
                <w:lang w:val="en-US" w:eastAsia="en-US" w:bidi="ar-SA"/>
              </w:rPr>
            </w:pPr>
            <w:proofErr w:type="spellStart"/>
            <w:r w:rsidRPr="002C4D9F">
              <w:rPr>
                <w:rFonts w:ascii="Tahoma" w:hAnsi="Tahoma" w:cs="Tahoma"/>
                <w:sz w:val="16"/>
                <w:szCs w:val="16"/>
                <w:lang w:val="en-US" w:eastAsia="en-US" w:bidi="ar-SA"/>
              </w:rPr>
              <w:t>нет</w:t>
            </w:r>
            <w:proofErr w:type="spellEnd"/>
            <w:r w:rsidRPr="002C4D9F">
              <w:rPr>
                <w:rFonts w:ascii="Tahoma" w:hAnsi="Tahoma" w:cs="Tahoma"/>
                <w:sz w:val="16"/>
                <w:szCs w:val="16"/>
                <w:lang w:val="en-US" w:eastAsia="en-US" w:bidi="ar-SA"/>
              </w:rPr>
              <w:t>/м</w:t>
            </w:r>
          </w:p>
        </w:tc>
        <w:tc>
          <w:tcPr>
            <w:tcW w:w="960" w:type="dxa"/>
            <w:vMerge w:val="restart"/>
            <w:tcBorders>
              <w:top w:val="single" w:sz="4" w:space="0" w:color="auto"/>
              <w:left w:val="single" w:sz="4" w:space="0" w:color="auto"/>
              <w:bottom w:val="single" w:sz="4" w:space="0" w:color="auto"/>
              <w:right w:val="single" w:sz="4" w:space="0" w:color="auto"/>
            </w:tcBorders>
            <w:noWrap/>
            <w:vAlign w:val="center"/>
            <w:hideMark/>
          </w:tcPr>
          <w:p w14:paraId="010BAB6F" w14:textId="77777777" w:rsidR="002C4D9F" w:rsidRPr="002C4D9F" w:rsidRDefault="002C4D9F" w:rsidP="002C4D9F">
            <w:pPr>
              <w:jc w:val="center"/>
              <w:rPr>
                <w:rFonts w:ascii="Tahoma" w:hAnsi="Tahoma" w:cs="Tahoma"/>
                <w:sz w:val="16"/>
                <w:szCs w:val="16"/>
                <w:lang w:val="en-US" w:eastAsia="en-US" w:bidi="ar-SA"/>
              </w:rPr>
            </w:pPr>
            <w:proofErr w:type="spellStart"/>
            <w:r w:rsidRPr="002C4D9F">
              <w:rPr>
                <w:rFonts w:ascii="Tahoma" w:hAnsi="Tahoma" w:cs="Tahoma"/>
                <w:sz w:val="16"/>
                <w:szCs w:val="16"/>
                <w:lang w:val="en-US" w:eastAsia="en-US" w:bidi="ar-SA"/>
              </w:rPr>
              <w:t>объем</w:t>
            </w:r>
            <w:proofErr w:type="spellEnd"/>
          </w:p>
        </w:tc>
        <w:tc>
          <w:tcPr>
            <w:tcW w:w="924" w:type="dxa"/>
            <w:vMerge w:val="restart"/>
            <w:tcBorders>
              <w:top w:val="single" w:sz="4" w:space="0" w:color="auto"/>
              <w:left w:val="single" w:sz="4" w:space="0" w:color="auto"/>
              <w:bottom w:val="single" w:sz="4" w:space="0" w:color="auto"/>
              <w:right w:val="single" w:sz="4" w:space="0" w:color="auto"/>
            </w:tcBorders>
            <w:vAlign w:val="center"/>
            <w:hideMark/>
          </w:tcPr>
          <w:p w14:paraId="37BC7E18" w14:textId="77777777" w:rsidR="002C4D9F" w:rsidRPr="002C4D9F" w:rsidRDefault="002C4D9F" w:rsidP="002C4D9F">
            <w:pPr>
              <w:jc w:val="center"/>
              <w:rPr>
                <w:rFonts w:ascii="Tahoma" w:hAnsi="Tahoma" w:cs="Tahoma"/>
                <w:sz w:val="16"/>
                <w:szCs w:val="16"/>
                <w:lang w:val="en-US" w:eastAsia="en-US" w:bidi="ar-SA"/>
              </w:rPr>
            </w:pPr>
            <w:proofErr w:type="spellStart"/>
            <w:r w:rsidRPr="002C4D9F">
              <w:rPr>
                <w:rFonts w:ascii="Tahoma" w:hAnsi="Tahoma" w:cs="Tahoma"/>
                <w:sz w:val="16"/>
                <w:szCs w:val="16"/>
                <w:lang w:val="en-US" w:eastAsia="en-US" w:bidi="ar-SA"/>
              </w:rPr>
              <w:t>Единичная</w:t>
            </w:r>
            <w:proofErr w:type="spellEnd"/>
            <w:r w:rsidRPr="002C4D9F">
              <w:rPr>
                <w:rFonts w:ascii="Tahoma" w:hAnsi="Tahoma" w:cs="Tahoma"/>
                <w:sz w:val="16"/>
                <w:szCs w:val="16"/>
                <w:lang w:val="en-US" w:eastAsia="en-US" w:bidi="ar-SA"/>
              </w:rPr>
              <w:t xml:space="preserve"> </w:t>
            </w:r>
            <w:proofErr w:type="spellStart"/>
            <w:r w:rsidRPr="002C4D9F">
              <w:rPr>
                <w:rFonts w:ascii="Tahoma" w:hAnsi="Tahoma" w:cs="Tahoma"/>
                <w:sz w:val="16"/>
                <w:szCs w:val="16"/>
                <w:lang w:val="en-US" w:eastAsia="en-US" w:bidi="ar-SA"/>
              </w:rPr>
              <w:t>стоимость</w:t>
            </w:r>
            <w:proofErr w:type="spellEnd"/>
          </w:p>
        </w:tc>
        <w:tc>
          <w:tcPr>
            <w:tcW w:w="1380" w:type="dxa"/>
            <w:vMerge w:val="restart"/>
            <w:tcBorders>
              <w:top w:val="single" w:sz="4" w:space="0" w:color="auto"/>
              <w:left w:val="single" w:sz="4" w:space="0" w:color="auto"/>
              <w:bottom w:val="single" w:sz="4" w:space="0" w:color="auto"/>
              <w:right w:val="single" w:sz="4" w:space="0" w:color="auto"/>
            </w:tcBorders>
            <w:noWrap/>
            <w:vAlign w:val="center"/>
            <w:hideMark/>
          </w:tcPr>
          <w:p w14:paraId="553E1E1C" w14:textId="77777777" w:rsidR="002C4D9F" w:rsidRPr="002C4D9F" w:rsidRDefault="002C4D9F" w:rsidP="002C4D9F">
            <w:pPr>
              <w:jc w:val="center"/>
              <w:rPr>
                <w:rFonts w:ascii="Tahoma" w:hAnsi="Tahoma" w:cs="Tahoma"/>
                <w:sz w:val="16"/>
                <w:szCs w:val="16"/>
                <w:lang w:val="en-US" w:eastAsia="en-US" w:bidi="ar-SA"/>
              </w:rPr>
            </w:pPr>
            <w:proofErr w:type="spellStart"/>
            <w:r w:rsidRPr="002C4D9F">
              <w:rPr>
                <w:rFonts w:ascii="Tahoma" w:hAnsi="Tahoma" w:cs="Tahoma"/>
                <w:sz w:val="16"/>
                <w:szCs w:val="16"/>
                <w:lang w:val="en-US" w:eastAsia="en-US" w:bidi="ar-SA"/>
              </w:rPr>
              <w:t>Итого</w:t>
            </w:r>
            <w:proofErr w:type="spellEnd"/>
          </w:p>
        </w:tc>
      </w:tr>
      <w:tr w:rsidR="002C4D9F" w:rsidRPr="002C4D9F" w14:paraId="0CEA3DC0" w14:textId="77777777" w:rsidTr="002C4D9F">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3C150F6"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single" w:sz="4" w:space="0" w:color="auto"/>
              <w:left w:val="single" w:sz="4" w:space="0" w:color="auto"/>
              <w:bottom w:val="single" w:sz="4" w:space="0" w:color="auto"/>
              <w:right w:val="single" w:sz="4" w:space="0" w:color="auto"/>
            </w:tcBorders>
            <w:vAlign w:val="center"/>
            <w:hideMark/>
          </w:tcPr>
          <w:p w14:paraId="4A4BC016" w14:textId="77777777" w:rsidR="002C4D9F" w:rsidRPr="002C4D9F" w:rsidRDefault="002C4D9F" w:rsidP="002C4D9F">
            <w:pPr>
              <w:rPr>
                <w:rFonts w:ascii="Tahoma" w:hAnsi="Tahoma" w:cs="Tahoma"/>
                <w:sz w:val="20"/>
                <w:szCs w:val="20"/>
                <w:lang w:val="en-US" w:eastAsia="en-US" w:bidi="ar-SA"/>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5714FA36"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5ACFCADF"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single" w:sz="4" w:space="0" w:color="auto"/>
              <w:left w:val="single" w:sz="4" w:space="0" w:color="auto"/>
              <w:bottom w:val="single" w:sz="4" w:space="0" w:color="auto"/>
              <w:right w:val="single" w:sz="4" w:space="0" w:color="auto"/>
            </w:tcBorders>
            <w:vAlign w:val="center"/>
            <w:hideMark/>
          </w:tcPr>
          <w:p w14:paraId="70A6C45F"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single" w:sz="4" w:space="0" w:color="auto"/>
              <w:left w:val="single" w:sz="4" w:space="0" w:color="auto"/>
              <w:bottom w:val="single" w:sz="4" w:space="0" w:color="auto"/>
              <w:right w:val="single" w:sz="4" w:space="0" w:color="auto"/>
            </w:tcBorders>
            <w:vAlign w:val="center"/>
            <w:hideMark/>
          </w:tcPr>
          <w:p w14:paraId="48C857EA"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8E178F5" w14:textId="77777777" w:rsidR="002C4D9F" w:rsidRPr="002C4D9F" w:rsidRDefault="002C4D9F" w:rsidP="002C4D9F">
            <w:pPr>
              <w:jc w:val="center"/>
              <w:rPr>
                <w:rFonts w:ascii="Tahoma" w:hAnsi="Tahoma" w:cs="Tahoma"/>
                <w:sz w:val="16"/>
                <w:szCs w:val="16"/>
                <w:lang w:val="en-US" w:eastAsia="en-US" w:bidi="ar-SA"/>
              </w:rPr>
            </w:pPr>
          </w:p>
        </w:tc>
      </w:tr>
      <w:tr w:rsidR="002C4D9F" w:rsidRPr="002C4D9F" w14:paraId="081B25DE" w14:textId="77777777" w:rsidTr="002C4D9F">
        <w:trPr>
          <w:trHeight w:val="300"/>
        </w:trPr>
        <w:tc>
          <w:tcPr>
            <w:tcW w:w="960" w:type="dxa"/>
            <w:tcBorders>
              <w:top w:val="nil"/>
              <w:left w:val="single" w:sz="4" w:space="0" w:color="auto"/>
              <w:bottom w:val="single" w:sz="4" w:space="0" w:color="auto"/>
              <w:right w:val="single" w:sz="4" w:space="0" w:color="auto"/>
            </w:tcBorders>
            <w:noWrap/>
            <w:vAlign w:val="bottom"/>
            <w:hideMark/>
          </w:tcPr>
          <w:p w14:paraId="114FB410" w14:textId="77777777" w:rsidR="002C4D9F" w:rsidRPr="002C4D9F" w:rsidRDefault="002C4D9F" w:rsidP="002C4D9F">
            <w:pPr>
              <w:jc w:val="center"/>
              <w:rPr>
                <w:rFonts w:ascii="Tahoma" w:hAnsi="Tahoma" w:cs="Tahoma"/>
                <w:sz w:val="16"/>
                <w:szCs w:val="16"/>
                <w:lang w:val="en-US" w:eastAsia="en-US" w:bidi="ar-SA"/>
              </w:rPr>
            </w:pPr>
            <w:r w:rsidRPr="002C4D9F">
              <w:rPr>
                <w:rFonts w:ascii="Tahoma" w:hAnsi="Tahoma" w:cs="Tahoma"/>
                <w:sz w:val="16"/>
                <w:szCs w:val="16"/>
                <w:lang w:val="en-US" w:eastAsia="en-US" w:bidi="ar-SA"/>
              </w:rPr>
              <w:t>1</w:t>
            </w:r>
          </w:p>
        </w:tc>
        <w:tc>
          <w:tcPr>
            <w:tcW w:w="4720" w:type="dxa"/>
            <w:tcBorders>
              <w:top w:val="nil"/>
              <w:left w:val="nil"/>
              <w:bottom w:val="single" w:sz="4" w:space="0" w:color="auto"/>
              <w:right w:val="single" w:sz="4" w:space="0" w:color="auto"/>
            </w:tcBorders>
            <w:noWrap/>
            <w:vAlign w:val="bottom"/>
            <w:hideMark/>
          </w:tcPr>
          <w:p w14:paraId="39BB7DF7" w14:textId="77777777" w:rsidR="002C4D9F" w:rsidRPr="002C4D9F" w:rsidRDefault="002C4D9F" w:rsidP="002C4D9F">
            <w:pPr>
              <w:jc w:val="center"/>
              <w:rPr>
                <w:rFonts w:ascii="Tahoma" w:hAnsi="Tahoma" w:cs="Tahoma"/>
                <w:sz w:val="16"/>
                <w:szCs w:val="16"/>
                <w:lang w:val="en-US" w:eastAsia="en-US" w:bidi="ar-SA"/>
              </w:rPr>
            </w:pPr>
            <w:r w:rsidRPr="002C4D9F">
              <w:rPr>
                <w:rFonts w:ascii="Tahoma" w:hAnsi="Tahoma" w:cs="Tahoma"/>
                <w:sz w:val="16"/>
                <w:szCs w:val="16"/>
                <w:lang w:val="en-US" w:eastAsia="en-US" w:bidi="ar-SA"/>
              </w:rPr>
              <w:t>2</w:t>
            </w:r>
          </w:p>
        </w:tc>
        <w:tc>
          <w:tcPr>
            <w:tcW w:w="960" w:type="dxa"/>
            <w:tcBorders>
              <w:top w:val="nil"/>
              <w:left w:val="nil"/>
              <w:bottom w:val="single" w:sz="4" w:space="0" w:color="auto"/>
              <w:right w:val="single" w:sz="4" w:space="0" w:color="auto"/>
            </w:tcBorders>
            <w:noWrap/>
            <w:vAlign w:val="bottom"/>
            <w:hideMark/>
          </w:tcPr>
          <w:p w14:paraId="68DC3063" w14:textId="77777777" w:rsidR="002C4D9F" w:rsidRPr="002C4D9F" w:rsidRDefault="002C4D9F" w:rsidP="002C4D9F">
            <w:pPr>
              <w:jc w:val="center"/>
              <w:rPr>
                <w:rFonts w:ascii="Tahoma" w:hAnsi="Tahoma" w:cs="Tahoma"/>
                <w:sz w:val="16"/>
                <w:szCs w:val="16"/>
                <w:lang w:val="en-US" w:eastAsia="en-US" w:bidi="ar-SA"/>
              </w:rPr>
            </w:pPr>
            <w:r w:rsidRPr="002C4D9F">
              <w:rPr>
                <w:rFonts w:ascii="Tahoma" w:hAnsi="Tahoma" w:cs="Tahoma"/>
                <w:sz w:val="16"/>
                <w:szCs w:val="16"/>
                <w:lang w:val="en-US" w:eastAsia="en-US" w:bidi="ar-SA"/>
              </w:rPr>
              <w:t>3</w:t>
            </w:r>
          </w:p>
        </w:tc>
        <w:tc>
          <w:tcPr>
            <w:tcW w:w="960" w:type="dxa"/>
            <w:tcBorders>
              <w:top w:val="nil"/>
              <w:left w:val="nil"/>
              <w:bottom w:val="single" w:sz="4" w:space="0" w:color="auto"/>
              <w:right w:val="single" w:sz="4" w:space="0" w:color="auto"/>
            </w:tcBorders>
            <w:noWrap/>
            <w:vAlign w:val="bottom"/>
            <w:hideMark/>
          </w:tcPr>
          <w:p w14:paraId="623946FD" w14:textId="77777777" w:rsidR="002C4D9F" w:rsidRPr="002C4D9F" w:rsidRDefault="002C4D9F" w:rsidP="002C4D9F">
            <w:pPr>
              <w:jc w:val="center"/>
              <w:rPr>
                <w:rFonts w:ascii="Tahoma" w:hAnsi="Tahoma" w:cs="Tahoma"/>
                <w:sz w:val="16"/>
                <w:szCs w:val="16"/>
                <w:lang w:val="en-US" w:eastAsia="en-US" w:bidi="ar-SA"/>
              </w:rPr>
            </w:pPr>
            <w:r w:rsidRPr="002C4D9F">
              <w:rPr>
                <w:rFonts w:ascii="Tahoma" w:hAnsi="Tahoma" w:cs="Tahoma"/>
                <w:sz w:val="16"/>
                <w:szCs w:val="16"/>
                <w:lang w:val="en-US" w:eastAsia="en-US" w:bidi="ar-SA"/>
              </w:rPr>
              <w:t>4</w:t>
            </w:r>
          </w:p>
        </w:tc>
        <w:tc>
          <w:tcPr>
            <w:tcW w:w="924" w:type="dxa"/>
            <w:tcBorders>
              <w:top w:val="nil"/>
              <w:left w:val="nil"/>
              <w:bottom w:val="single" w:sz="4" w:space="0" w:color="auto"/>
              <w:right w:val="single" w:sz="4" w:space="0" w:color="auto"/>
            </w:tcBorders>
            <w:noWrap/>
            <w:vAlign w:val="bottom"/>
            <w:hideMark/>
          </w:tcPr>
          <w:p w14:paraId="4A654FDF" w14:textId="77777777" w:rsidR="002C4D9F" w:rsidRPr="002C4D9F" w:rsidRDefault="002C4D9F" w:rsidP="002C4D9F">
            <w:pPr>
              <w:jc w:val="center"/>
              <w:rPr>
                <w:rFonts w:ascii="Tahoma" w:hAnsi="Tahoma" w:cs="Tahoma"/>
                <w:sz w:val="16"/>
                <w:szCs w:val="16"/>
                <w:lang w:val="en-US" w:eastAsia="en-US" w:bidi="ar-SA"/>
              </w:rPr>
            </w:pPr>
            <w:r w:rsidRPr="002C4D9F">
              <w:rPr>
                <w:rFonts w:ascii="Tahoma" w:hAnsi="Tahoma" w:cs="Tahoma"/>
                <w:sz w:val="16"/>
                <w:szCs w:val="16"/>
                <w:lang w:val="en-US" w:eastAsia="en-US" w:bidi="ar-SA"/>
              </w:rPr>
              <w:t>5</w:t>
            </w:r>
          </w:p>
        </w:tc>
        <w:tc>
          <w:tcPr>
            <w:tcW w:w="1380" w:type="dxa"/>
            <w:tcBorders>
              <w:top w:val="nil"/>
              <w:left w:val="nil"/>
              <w:bottom w:val="single" w:sz="4" w:space="0" w:color="auto"/>
              <w:right w:val="single" w:sz="4" w:space="0" w:color="auto"/>
            </w:tcBorders>
            <w:noWrap/>
            <w:vAlign w:val="bottom"/>
            <w:hideMark/>
          </w:tcPr>
          <w:p w14:paraId="2BB5F06F" w14:textId="77777777" w:rsidR="002C4D9F" w:rsidRPr="002C4D9F" w:rsidRDefault="002C4D9F" w:rsidP="002C4D9F">
            <w:pPr>
              <w:jc w:val="center"/>
              <w:rPr>
                <w:rFonts w:ascii="Tahoma" w:hAnsi="Tahoma" w:cs="Tahoma"/>
                <w:sz w:val="16"/>
                <w:szCs w:val="16"/>
                <w:lang w:val="en-US" w:eastAsia="en-US" w:bidi="ar-SA"/>
              </w:rPr>
            </w:pPr>
            <w:r w:rsidRPr="002C4D9F">
              <w:rPr>
                <w:rFonts w:ascii="Tahoma" w:hAnsi="Tahoma" w:cs="Tahoma"/>
                <w:sz w:val="16"/>
                <w:szCs w:val="16"/>
                <w:lang w:val="en-US" w:eastAsia="en-US" w:bidi="ar-SA"/>
              </w:rPr>
              <w:t>6</w:t>
            </w:r>
          </w:p>
        </w:tc>
        <w:tc>
          <w:tcPr>
            <w:tcW w:w="36" w:type="dxa"/>
            <w:vAlign w:val="center"/>
            <w:hideMark/>
          </w:tcPr>
          <w:p w14:paraId="7DD5A4AB" w14:textId="77777777" w:rsidR="002C4D9F" w:rsidRPr="002C4D9F" w:rsidRDefault="002C4D9F" w:rsidP="002C4D9F">
            <w:pPr>
              <w:rPr>
                <w:sz w:val="20"/>
                <w:szCs w:val="20"/>
                <w:lang w:val="en-US" w:eastAsia="en-US" w:bidi="ar-SA"/>
              </w:rPr>
            </w:pPr>
          </w:p>
        </w:tc>
      </w:tr>
      <w:tr w:rsidR="002C4D9F" w:rsidRPr="002C4D9F" w14:paraId="71438F3A"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14885EF0"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 </w:t>
            </w:r>
          </w:p>
        </w:tc>
        <w:tc>
          <w:tcPr>
            <w:tcW w:w="4720" w:type="dxa"/>
            <w:vMerge w:val="restart"/>
            <w:tcBorders>
              <w:top w:val="nil"/>
              <w:left w:val="single" w:sz="4" w:space="0" w:color="auto"/>
              <w:bottom w:val="single" w:sz="4" w:space="0" w:color="auto"/>
              <w:right w:val="single" w:sz="4" w:space="0" w:color="auto"/>
            </w:tcBorders>
            <w:vAlign w:val="center"/>
            <w:hideMark/>
          </w:tcPr>
          <w:p w14:paraId="4EAED3E2" w14:textId="77777777" w:rsidR="002C4D9F" w:rsidRPr="002C4D9F" w:rsidRDefault="002C4D9F" w:rsidP="002C4D9F">
            <w:pPr>
              <w:rPr>
                <w:rFonts w:ascii="Tahoma" w:hAnsi="Tahoma" w:cs="Tahoma"/>
                <w:b/>
                <w:bCs/>
                <w:sz w:val="16"/>
                <w:szCs w:val="16"/>
                <w:u w:val="single"/>
                <w:lang w:val="en-US" w:eastAsia="en-US" w:bidi="ar-SA"/>
              </w:rPr>
            </w:pPr>
            <w:proofErr w:type="spellStart"/>
            <w:r w:rsidRPr="002C4D9F">
              <w:rPr>
                <w:rFonts w:ascii="Tahoma" w:hAnsi="Tahoma" w:cs="Tahoma"/>
                <w:b/>
                <w:bCs/>
                <w:sz w:val="16"/>
                <w:szCs w:val="16"/>
                <w:u w:val="single"/>
                <w:lang w:val="en-US" w:eastAsia="en-US" w:bidi="ar-SA"/>
              </w:rPr>
              <w:t>Проезжей</w:t>
            </w:r>
            <w:proofErr w:type="spellEnd"/>
            <w:r w:rsidRPr="002C4D9F">
              <w:rPr>
                <w:rFonts w:ascii="Tahoma" w:hAnsi="Tahoma" w:cs="Tahoma"/>
                <w:b/>
                <w:bCs/>
                <w:sz w:val="16"/>
                <w:szCs w:val="16"/>
                <w:u w:val="single"/>
                <w:lang w:val="en-US" w:eastAsia="en-US" w:bidi="ar-SA"/>
              </w:rPr>
              <w:t xml:space="preserve"> </w:t>
            </w:r>
            <w:proofErr w:type="spellStart"/>
            <w:r w:rsidRPr="002C4D9F">
              <w:rPr>
                <w:rFonts w:ascii="Tahoma" w:hAnsi="Tahoma" w:cs="Tahoma"/>
                <w:b/>
                <w:bCs/>
                <w:sz w:val="16"/>
                <w:szCs w:val="16"/>
                <w:u w:val="single"/>
                <w:lang w:val="en-US" w:eastAsia="en-US" w:bidi="ar-SA"/>
              </w:rPr>
              <w:t>части</w:t>
            </w:r>
            <w:proofErr w:type="spellEnd"/>
          </w:p>
        </w:tc>
        <w:tc>
          <w:tcPr>
            <w:tcW w:w="960" w:type="dxa"/>
            <w:vMerge w:val="restart"/>
            <w:tcBorders>
              <w:top w:val="nil"/>
              <w:left w:val="single" w:sz="4" w:space="0" w:color="auto"/>
              <w:bottom w:val="single" w:sz="4" w:space="0" w:color="auto"/>
              <w:right w:val="single" w:sz="4" w:space="0" w:color="auto"/>
            </w:tcBorders>
            <w:noWrap/>
            <w:vAlign w:val="center"/>
            <w:hideMark/>
          </w:tcPr>
          <w:p w14:paraId="240375DF"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 </w:t>
            </w:r>
          </w:p>
        </w:tc>
        <w:tc>
          <w:tcPr>
            <w:tcW w:w="960" w:type="dxa"/>
            <w:vMerge w:val="restart"/>
            <w:tcBorders>
              <w:top w:val="nil"/>
              <w:left w:val="single" w:sz="4" w:space="0" w:color="auto"/>
              <w:bottom w:val="single" w:sz="4" w:space="0" w:color="auto"/>
              <w:right w:val="single" w:sz="4" w:space="0" w:color="auto"/>
            </w:tcBorders>
            <w:noWrap/>
            <w:vAlign w:val="center"/>
            <w:hideMark/>
          </w:tcPr>
          <w:p w14:paraId="33CDADA6"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 </w:t>
            </w:r>
          </w:p>
        </w:tc>
        <w:tc>
          <w:tcPr>
            <w:tcW w:w="924" w:type="dxa"/>
            <w:vMerge w:val="restart"/>
            <w:tcBorders>
              <w:top w:val="nil"/>
              <w:left w:val="single" w:sz="4" w:space="0" w:color="auto"/>
              <w:bottom w:val="single" w:sz="4" w:space="0" w:color="auto"/>
              <w:right w:val="single" w:sz="4" w:space="0" w:color="auto"/>
            </w:tcBorders>
            <w:noWrap/>
            <w:vAlign w:val="center"/>
            <w:hideMark/>
          </w:tcPr>
          <w:p w14:paraId="748B97A3"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0.000</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2A453C5B"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0.00</w:t>
            </w:r>
          </w:p>
        </w:tc>
        <w:tc>
          <w:tcPr>
            <w:tcW w:w="36" w:type="dxa"/>
            <w:vAlign w:val="center"/>
            <w:hideMark/>
          </w:tcPr>
          <w:p w14:paraId="3D293784" w14:textId="77777777" w:rsidR="002C4D9F" w:rsidRPr="002C4D9F" w:rsidRDefault="002C4D9F" w:rsidP="002C4D9F">
            <w:pPr>
              <w:rPr>
                <w:sz w:val="20"/>
                <w:szCs w:val="20"/>
                <w:lang w:val="en-US" w:eastAsia="en-US" w:bidi="ar-SA"/>
              </w:rPr>
            </w:pPr>
          </w:p>
        </w:tc>
      </w:tr>
      <w:tr w:rsidR="002C4D9F" w:rsidRPr="002C4D9F" w14:paraId="0ED4EED8"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47DAA0D3"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2958A921" w14:textId="77777777" w:rsidR="002C4D9F" w:rsidRPr="002C4D9F" w:rsidRDefault="002C4D9F" w:rsidP="002C4D9F">
            <w:pPr>
              <w:rPr>
                <w:rFonts w:ascii="Tahoma" w:hAnsi="Tahoma" w:cs="Tahoma"/>
                <w:b/>
                <w:bCs/>
                <w:sz w:val="16"/>
                <w:szCs w:val="16"/>
                <w:u w:val="single"/>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95D0EBC"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20B2189"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50123313"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653E437B"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0AFAEE3" w14:textId="77777777" w:rsidR="002C4D9F" w:rsidRPr="002C4D9F" w:rsidRDefault="002C4D9F" w:rsidP="002C4D9F">
            <w:pPr>
              <w:rPr>
                <w:rFonts w:ascii="Tahoma" w:hAnsi="Tahoma" w:cs="Tahoma"/>
                <w:sz w:val="16"/>
                <w:szCs w:val="16"/>
                <w:lang w:val="en-US" w:eastAsia="en-US" w:bidi="ar-SA"/>
              </w:rPr>
            </w:pPr>
          </w:p>
        </w:tc>
      </w:tr>
      <w:tr w:rsidR="002C4D9F" w:rsidRPr="002C4D9F" w14:paraId="76DB8690"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19DB86AC"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15CA42CA" w14:textId="77777777" w:rsidR="002C4D9F" w:rsidRPr="002C4D9F" w:rsidRDefault="002C4D9F" w:rsidP="002C4D9F">
            <w:pPr>
              <w:rPr>
                <w:rFonts w:ascii="Tahoma" w:hAnsi="Tahoma" w:cs="Tahoma"/>
                <w:b/>
                <w:bCs/>
                <w:sz w:val="16"/>
                <w:szCs w:val="16"/>
                <w:u w:val="single"/>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B70EBBE"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6109FE2"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46D25BFF"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0F2016A3"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5D112C40" w14:textId="77777777" w:rsidR="002C4D9F" w:rsidRPr="002C4D9F" w:rsidRDefault="002C4D9F" w:rsidP="002C4D9F">
            <w:pPr>
              <w:rPr>
                <w:sz w:val="20"/>
                <w:szCs w:val="20"/>
                <w:lang w:val="en-US" w:eastAsia="en-US" w:bidi="ar-SA"/>
              </w:rPr>
            </w:pPr>
          </w:p>
        </w:tc>
      </w:tr>
      <w:tr w:rsidR="002C4D9F" w:rsidRPr="002C4D9F" w14:paraId="5873E471"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5EC6310E"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7454D1E8" w14:textId="77777777" w:rsidR="002C4D9F" w:rsidRPr="002C4D9F" w:rsidRDefault="002C4D9F" w:rsidP="002C4D9F">
            <w:pPr>
              <w:rPr>
                <w:rFonts w:ascii="Tahoma" w:hAnsi="Tahoma" w:cs="Tahoma"/>
                <w:b/>
                <w:bCs/>
                <w:sz w:val="16"/>
                <w:szCs w:val="16"/>
                <w:u w:val="single"/>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50599BA"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2E77CDD"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5AE13B6"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7236F678"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19A5321" w14:textId="77777777" w:rsidR="002C4D9F" w:rsidRPr="002C4D9F" w:rsidRDefault="002C4D9F" w:rsidP="002C4D9F">
            <w:pPr>
              <w:rPr>
                <w:sz w:val="20"/>
                <w:szCs w:val="20"/>
                <w:lang w:val="en-US" w:eastAsia="en-US" w:bidi="ar-SA"/>
              </w:rPr>
            </w:pPr>
          </w:p>
        </w:tc>
      </w:tr>
      <w:tr w:rsidR="002C4D9F" w:rsidRPr="002C4D9F" w14:paraId="04E81CD9"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710F9984"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w:t>
            </w:r>
          </w:p>
        </w:tc>
        <w:tc>
          <w:tcPr>
            <w:tcW w:w="4720" w:type="dxa"/>
            <w:vMerge w:val="restart"/>
            <w:tcBorders>
              <w:top w:val="nil"/>
              <w:left w:val="single" w:sz="4" w:space="0" w:color="auto"/>
              <w:bottom w:val="single" w:sz="4" w:space="0" w:color="auto"/>
              <w:right w:val="single" w:sz="4" w:space="0" w:color="auto"/>
            </w:tcBorders>
            <w:vAlign w:val="center"/>
            <w:hideMark/>
          </w:tcPr>
          <w:p w14:paraId="7E814E51" w14:textId="77777777" w:rsidR="002C4D9F" w:rsidRPr="002C4D9F" w:rsidRDefault="002C4D9F" w:rsidP="002C4D9F">
            <w:pPr>
              <w:rPr>
                <w:rFonts w:ascii="Tahoma" w:hAnsi="Tahoma" w:cs="Tahoma"/>
                <w:sz w:val="16"/>
                <w:szCs w:val="16"/>
                <w:lang w:eastAsia="en-US" w:bidi="ar-SA"/>
              </w:rPr>
            </w:pPr>
            <w:r w:rsidRPr="002C4D9F">
              <w:rPr>
                <w:rFonts w:ascii="Tahoma" w:hAnsi="Tahoma" w:cs="Tahoma"/>
                <w:sz w:val="16"/>
                <w:szCs w:val="16"/>
                <w:lang w:eastAsia="en-US" w:bidi="ar-SA"/>
              </w:rPr>
              <w:t xml:space="preserve"> Фрезерование асфальтобетонного покрытия, высота 5 см, доставка в указанное заказчиком место.</w:t>
            </w:r>
          </w:p>
        </w:tc>
        <w:tc>
          <w:tcPr>
            <w:tcW w:w="960" w:type="dxa"/>
            <w:vMerge w:val="restart"/>
            <w:tcBorders>
              <w:top w:val="nil"/>
              <w:left w:val="single" w:sz="4" w:space="0" w:color="auto"/>
              <w:bottom w:val="single" w:sz="4" w:space="0" w:color="auto"/>
              <w:right w:val="single" w:sz="4" w:space="0" w:color="auto"/>
            </w:tcBorders>
            <w:noWrap/>
            <w:vAlign w:val="center"/>
            <w:hideMark/>
          </w:tcPr>
          <w:p w14:paraId="41A672E3"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м</w:t>
            </w:r>
            <w:r w:rsidRPr="002C4D9F">
              <w:rPr>
                <w:rFonts w:ascii="Tahoma" w:hAnsi="Tahoma" w:cs="Tahoma"/>
                <w:sz w:val="16"/>
                <w:szCs w:val="16"/>
                <w:vertAlign w:val="superscript"/>
                <w:lang w:val="en-US" w:eastAsia="en-US" w:bidi="ar-SA"/>
              </w:rPr>
              <w:t>2</w:t>
            </w:r>
          </w:p>
        </w:tc>
        <w:tc>
          <w:tcPr>
            <w:tcW w:w="960" w:type="dxa"/>
            <w:vMerge w:val="restart"/>
            <w:tcBorders>
              <w:top w:val="nil"/>
              <w:left w:val="single" w:sz="4" w:space="0" w:color="auto"/>
              <w:bottom w:val="single" w:sz="4" w:space="0" w:color="auto"/>
              <w:right w:val="single" w:sz="4" w:space="0" w:color="auto"/>
            </w:tcBorders>
            <w:noWrap/>
            <w:vAlign w:val="center"/>
            <w:hideMark/>
          </w:tcPr>
          <w:p w14:paraId="299232E0"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9355.0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68B68EFE"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0.936</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3E989B63"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8756.28</w:t>
            </w:r>
          </w:p>
        </w:tc>
        <w:tc>
          <w:tcPr>
            <w:tcW w:w="36" w:type="dxa"/>
            <w:vAlign w:val="center"/>
            <w:hideMark/>
          </w:tcPr>
          <w:p w14:paraId="7F8DFB21" w14:textId="77777777" w:rsidR="002C4D9F" w:rsidRPr="002C4D9F" w:rsidRDefault="002C4D9F" w:rsidP="002C4D9F">
            <w:pPr>
              <w:rPr>
                <w:sz w:val="20"/>
                <w:szCs w:val="20"/>
                <w:lang w:val="en-US" w:eastAsia="en-US" w:bidi="ar-SA"/>
              </w:rPr>
            </w:pPr>
          </w:p>
        </w:tc>
      </w:tr>
      <w:tr w:rsidR="002C4D9F" w:rsidRPr="002C4D9F" w14:paraId="1F15A75A"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57A76E0C"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4D35AB8F"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F0367B1"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0ADA380"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0665A2B"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719DCFFA"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E40980A" w14:textId="77777777" w:rsidR="002C4D9F" w:rsidRPr="002C4D9F" w:rsidRDefault="002C4D9F" w:rsidP="002C4D9F">
            <w:pPr>
              <w:rPr>
                <w:rFonts w:ascii="Tahoma" w:hAnsi="Tahoma" w:cs="Tahoma"/>
                <w:sz w:val="16"/>
                <w:szCs w:val="16"/>
                <w:lang w:val="en-US" w:eastAsia="en-US" w:bidi="ar-SA"/>
              </w:rPr>
            </w:pPr>
          </w:p>
        </w:tc>
      </w:tr>
      <w:tr w:rsidR="002C4D9F" w:rsidRPr="002C4D9F" w14:paraId="3319B2A3"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1CC1FADE"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58C1E1F3"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106162C"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18D693C"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90ACEB5"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1EA8BA2B"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9FABC61" w14:textId="77777777" w:rsidR="002C4D9F" w:rsidRPr="002C4D9F" w:rsidRDefault="002C4D9F" w:rsidP="002C4D9F">
            <w:pPr>
              <w:rPr>
                <w:sz w:val="20"/>
                <w:szCs w:val="20"/>
                <w:lang w:val="en-US" w:eastAsia="en-US" w:bidi="ar-SA"/>
              </w:rPr>
            </w:pPr>
          </w:p>
        </w:tc>
      </w:tr>
      <w:tr w:rsidR="002C4D9F" w:rsidRPr="002C4D9F" w14:paraId="2852C69B"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7BE6EDD4"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653EDD51"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7BD5DA5"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6BE4806"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7CDDFA26"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6AD27A44"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7A9634A" w14:textId="77777777" w:rsidR="002C4D9F" w:rsidRPr="002C4D9F" w:rsidRDefault="002C4D9F" w:rsidP="002C4D9F">
            <w:pPr>
              <w:rPr>
                <w:sz w:val="20"/>
                <w:szCs w:val="20"/>
                <w:lang w:val="en-US" w:eastAsia="en-US" w:bidi="ar-SA"/>
              </w:rPr>
            </w:pPr>
          </w:p>
        </w:tc>
      </w:tr>
      <w:tr w:rsidR="002C4D9F" w:rsidRPr="002C4D9F" w14:paraId="239ED522"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0A99EF0B"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2</w:t>
            </w:r>
          </w:p>
        </w:tc>
        <w:tc>
          <w:tcPr>
            <w:tcW w:w="4720" w:type="dxa"/>
            <w:vMerge w:val="restart"/>
            <w:tcBorders>
              <w:top w:val="nil"/>
              <w:left w:val="single" w:sz="4" w:space="0" w:color="auto"/>
              <w:bottom w:val="single" w:sz="4" w:space="0" w:color="auto"/>
              <w:right w:val="single" w:sz="4" w:space="0" w:color="auto"/>
            </w:tcBorders>
            <w:vAlign w:val="center"/>
            <w:hideMark/>
          </w:tcPr>
          <w:p w14:paraId="4E743E74" w14:textId="77777777" w:rsidR="002C4D9F" w:rsidRPr="002C4D9F" w:rsidRDefault="002C4D9F" w:rsidP="002C4D9F">
            <w:pPr>
              <w:rPr>
                <w:rFonts w:ascii="Tahoma" w:hAnsi="Tahoma" w:cs="Tahoma"/>
                <w:sz w:val="16"/>
                <w:szCs w:val="16"/>
                <w:lang w:eastAsia="en-US" w:bidi="ar-SA"/>
              </w:rPr>
            </w:pPr>
            <w:r w:rsidRPr="002C4D9F">
              <w:rPr>
                <w:rFonts w:ascii="Tahoma" w:hAnsi="Tahoma" w:cs="Tahoma"/>
                <w:sz w:val="16"/>
                <w:szCs w:val="16"/>
                <w:lang w:eastAsia="en-US" w:bidi="ar-SA"/>
              </w:rPr>
              <w:t xml:space="preserve">Ремонт отверстий, крупнозернистый, </w:t>
            </w:r>
            <w:r w:rsidRPr="002C4D9F">
              <w:rPr>
                <w:rFonts w:ascii="Tahoma" w:hAnsi="Tahoma" w:cs="Tahoma"/>
                <w:sz w:val="16"/>
                <w:szCs w:val="16"/>
                <w:lang w:val="en-US" w:eastAsia="en-US" w:bidi="ar-SA"/>
              </w:rPr>
              <w:t>a</w:t>
            </w:r>
            <w:r w:rsidRPr="002C4D9F">
              <w:rPr>
                <w:rFonts w:ascii="Tahoma" w:hAnsi="Tahoma" w:cs="Tahoma"/>
                <w:sz w:val="16"/>
                <w:szCs w:val="16"/>
                <w:lang w:eastAsia="en-US" w:bidi="ar-SA"/>
              </w:rPr>
              <w:t>/</w:t>
            </w:r>
            <w:r w:rsidRPr="002C4D9F">
              <w:rPr>
                <w:rFonts w:ascii="Tahoma" w:hAnsi="Tahoma" w:cs="Tahoma"/>
                <w:sz w:val="16"/>
                <w:szCs w:val="16"/>
                <w:lang w:val="en-US" w:eastAsia="en-US" w:bidi="ar-SA"/>
              </w:rPr>
              <w:t>b</w:t>
            </w:r>
            <w:r w:rsidRPr="002C4D9F">
              <w:rPr>
                <w:rFonts w:ascii="Tahoma" w:hAnsi="Tahoma" w:cs="Tahoma"/>
                <w:sz w:val="16"/>
                <w:szCs w:val="16"/>
                <w:lang w:eastAsia="en-US" w:bidi="ar-SA"/>
              </w:rPr>
              <w:t>, высота = 6 см.</w:t>
            </w:r>
          </w:p>
        </w:tc>
        <w:tc>
          <w:tcPr>
            <w:tcW w:w="960" w:type="dxa"/>
            <w:vMerge w:val="restart"/>
            <w:tcBorders>
              <w:top w:val="nil"/>
              <w:left w:val="single" w:sz="4" w:space="0" w:color="auto"/>
              <w:bottom w:val="single" w:sz="4" w:space="0" w:color="auto"/>
              <w:right w:val="single" w:sz="4" w:space="0" w:color="auto"/>
            </w:tcBorders>
            <w:noWrap/>
            <w:vAlign w:val="center"/>
            <w:hideMark/>
          </w:tcPr>
          <w:p w14:paraId="5C8CD097"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м</w:t>
            </w:r>
            <w:r w:rsidRPr="002C4D9F">
              <w:rPr>
                <w:rFonts w:ascii="Tahoma" w:hAnsi="Tahoma" w:cs="Tahoma"/>
                <w:sz w:val="16"/>
                <w:szCs w:val="16"/>
                <w:vertAlign w:val="superscript"/>
                <w:lang w:val="en-US" w:eastAsia="en-US" w:bidi="ar-SA"/>
              </w:rPr>
              <w:t>2</w:t>
            </w:r>
          </w:p>
        </w:tc>
        <w:tc>
          <w:tcPr>
            <w:tcW w:w="960" w:type="dxa"/>
            <w:vMerge w:val="restart"/>
            <w:tcBorders>
              <w:top w:val="nil"/>
              <w:left w:val="single" w:sz="4" w:space="0" w:color="auto"/>
              <w:bottom w:val="single" w:sz="4" w:space="0" w:color="auto"/>
              <w:right w:val="single" w:sz="4" w:space="0" w:color="auto"/>
            </w:tcBorders>
            <w:noWrap/>
            <w:vAlign w:val="center"/>
            <w:hideMark/>
          </w:tcPr>
          <w:p w14:paraId="212B12A4"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1122.60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0C76D2A1"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7.768</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457B350B"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8720.36</w:t>
            </w:r>
          </w:p>
        </w:tc>
        <w:tc>
          <w:tcPr>
            <w:tcW w:w="36" w:type="dxa"/>
            <w:vAlign w:val="center"/>
            <w:hideMark/>
          </w:tcPr>
          <w:p w14:paraId="22AEB692" w14:textId="77777777" w:rsidR="002C4D9F" w:rsidRPr="002C4D9F" w:rsidRDefault="002C4D9F" w:rsidP="002C4D9F">
            <w:pPr>
              <w:rPr>
                <w:sz w:val="20"/>
                <w:szCs w:val="20"/>
                <w:lang w:val="en-US" w:eastAsia="en-US" w:bidi="ar-SA"/>
              </w:rPr>
            </w:pPr>
          </w:p>
        </w:tc>
      </w:tr>
      <w:tr w:rsidR="002C4D9F" w:rsidRPr="002C4D9F" w14:paraId="3F03200A"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1F6347E1"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3EC94400"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A4295DB"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77BD4F0"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4A4E7FB"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25647E7F"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B55A0B6" w14:textId="77777777" w:rsidR="002C4D9F" w:rsidRPr="002C4D9F" w:rsidRDefault="002C4D9F" w:rsidP="002C4D9F">
            <w:pPr>
              <w:rPr>
                <w:rFonts w:ascii="Tahoma" w:hAnsi="Tahoma" w:cs="Tahoma"/>
                <w:sz w:val="16"/>
                <w:szCs w:val="16"/>
                <w:lang w:val="en-US" w:eastAsia="en-US" w:bidi="ar-SA"/>
              </w:rPr>
            </w:pPr>
          </w:p>
        </w:tc>
      </w:tr>
      <w:tr w:rsidR="002C4D9F" w:rsidRPr="002C4D9F" w14:paraId="72099289"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75F0E2C4"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35386FD1"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1266D15"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A339565"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7F72A92"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2028E594"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5BFC1DA1" w14:textId="77777777" w:rsidR="002C4D9F" w:rsidRPr="002C4D9F" w:rsidRDefault="002C4D9F" w:rsidP="002C4D9F">
            <w:pPr>
              <w:rPr>
                <w:sz w:val="20"/>
                <w:szCs w:val="20"/>
                <w:lang w:val="en-US" w:eastAsia="en-US" w:bidi="ar-SA"/>
              </w:rPr>
            </w:pPr>
          </w:p>
        </w:tc>
      </w:tr>
      <w:tr w:rsidR="002C4D9F" w:rsidRPr="002C4D9F" w14:paraId="1CCF4FA5"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744784EE"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76C3A5B4"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AB8E559"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2436405"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5E60E1BE"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45C10C44"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A00692B" w14:textId="77777777" w:rsidR="002C4D9F" w:rsidRPr="002C4D9F" w:rsidRDefault="002C4D9F" w:rsidP="002C4D9F">
            <w:pPr>
              <w:rPr>
                <w:sz w:val="20"/>
                <w:szCs w:val="20"/>
                <w:lang w:val="en-US" w:eastAsia="en-US" w:bidi="ar-SA"/>
              </w:rPr>
            </w:pPr>
          </w:p>
        </w:tc>
      </w:tr>
      <w:tr w:rsidR="002C4D9F" w:rsidRPr="002C4D9F" w14:paraId="4778E330"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582F292F"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3</w:t>
            </w:r>
          </w:p>
        </w:tc>
        <w:tc>
          <w:tcPr>
            <w:tcW w:w="4720" w:type="dxa"/>
            <w:vMerge w:val="restart"/>
            <w:tcBorders>
              <w:top w:val="nil"/>
              <w:left w:val="single" w:sz="4" w:space="0" w:color="auto"/>
              <w:bottom w:val="single" w:sz="4" w:space="0" w:color="auto"/>
              <w:right w:val="single" w:sz="4" w:space="0" w:color="auto"/>
            </w:tcBorders>
            <w:vAlign w:val="center"/>
            <w:hideMark/>
          </w:tcPr>
          <w:p w14:paraId="244BCB6A" w14:textId="77777777" w:rsidR="002C4D9F" w:rsidRPr="002C4D9F" w:rsidRDefault="002C4D9F" w:rsidP="002C4D9F">
            <w:pPr>
              <w:rPr>
                <w:rFonts w:ascii="Tahoma" w:hAnsi="Tahoma" w:cs="Tahoma"/>
                <w:sz w:val="16"/>
                <w:szCs w:val="16"/>
                <w:lang w:eastAsia="en-US" w:bidi="ar-SA"/>
              </w:rPr>
            </w:pPr>
            <w:r w:rsidRPr="002C4D9F">
              <w:rPr>
                <w:rFonts w:ascii="Tahoma" w:hAnsi="Tahoma" w:cs="Tahoma"/>
                <w:sz w:val="16"/>
                <w:szCs w:val="16"/>
                <w:lang w:eastAsia="en-US" w:bidi="ar-SA"/>
              </w:rPr>
              <w:t xml:space="preserve"> Укладка гравийного основания высотой 8 см.</w:t>
            </w:r>
          </w:p>
        </w:tc>
        <w:tc>
          <w:tcPr>
            <w:tcW w:w="960" w:type="dxa"/>
            <w:vMerge w:val="restart"/>
            <w:tcBorders>
              <w:top w:val="nil"/>
              <w:left w:val="single" w:sz="4" w:space="0" w:color="auto"/>
              <w:bottom w:val="single" w:sz="4" w:space="0" w:color="auto"/>
              <w:right w:val="single" w:sz="4" w:space="0" w:color="auto"/>
            </w:tcBorders>
            <w:noWrap/>
            <w:vAlign w:val="center"/>
            <w:hideMark/>
          </w:tcPr>
          <w:p w14:paraId="0AC76519"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м</w:t>
            </w:r>
            <w:r w:rsidRPr="002C4D9F">
              <w:rPr>
                <w:rFonts w:ascii="Tahoma" w:hAnsi="Tahoma" w:cs="Tahoma"/>
                <w:sz w:val="16"/>
                <w:szCs w:val="16"/>
                <w:vertAlign w:val="superscript"/>
                <w:lang w:val="en-US" w:eastAsia="en-US" w:bidi="ar-SA"/>
              </w:rPr>
              <w:t>2</w:t>
            </w:r>
          </w:p>
        </w:tc>
        <w:tc>
          <w:tcPr>
            <w:tcW w:w="960" w:type="dxa"/>
            <w:vMerge w:val="restart"/>
            <w:tcBorders>
              <w:top w:val="nil"/>
              <w:left w:val="single" w:sz="4" w:space="0" w:color="auto"/>
              <w:bottom w:val="single" w:sz="4" w:space="0" w:color="auto"/>
              <w:right w:val="single" w:sz="4" w:space="0" w:color="auto"/>
            </w:tcBorders>
            <w:noWrap/>
            <w:vAlign w:val="center"/>
            <w:hideMark/>
          </w:tcPr>
          <w:p w14:paraId="1E7E1D6B"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1122.60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673B4139"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1.323</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6742201D"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1485.20</w:t>
            </w:r>
          </w:p>
        </w:tc>
        <w:tc>
          <w:tcPr>
            <w:tcW w:w="36" w:type="dxa"/>
            <w:vAlign w:val="center"/>
            <w:hideMark/>
          </w:tcPr>
          <w:p w14:paraId="6ED6F4C4" w14:textId="77777777" w:rsidR="002C4D9F" w:rsidRPr="002C4D9F" w:rsidRDefault="002C4D9F" w:rsidP="002C4D9F">
            <w:pPr>
              <w:rPr>
                <w:sz w:val="20"/>
                <w:szCs w:val="20"/>
                <w:lang w:val="en-US" w:eastAsia="en-US" w:bidi="ar-SA"/>
              </w:rPr>
            </w:pPr>
          </w:p>
        </w:tc>
      </w:tr>
      <w:tr w:rsidR="002C4D9F" w:rsidRPr="002C4D9F" w14:paraId="1079C295"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03B07624"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23B1046B"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9033F55"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CA17E23"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A70F1E4"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29FC5DF8"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51ADB807" w14:textId="77777777" w:rsidR="002C4D9F" w:rsidRPr="002C4D9F" w:rsidRDefault="002C4D9F" w:rsidP="002C4D9F">
            <w:pPr>
              <w:rPr>
                <w:rFonts w:ascii="Tahoma" w:hAnsi="Tahoma" w:cs="Tahoma"/>
                <w:sz w:val="16"/>
                <w:szCs w:val="16"/>
                <w:lang w:val="en-US" w:eastAsia="en-US" w:bidi="ar-SA"/>
              </w:rPr>
            </w:pPr>
          </w:p>
        </w:tc>
      </w:tr>
      <w:tr w:rsidR="002C4D9F" w:rsidRPr="002C4D9F" w14:paraId="04DAF2F5"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2A2A8008"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3B7E8BB2"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0C20EE0"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FC1475F"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4DBD07F"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1FDA53F8"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5D4194A" w14:textId="77777777" w:rsidR="002C4D9F" w:rsidRPr="002C4D9F" w:rsidRDefault="002C4D9F" w:rsidP="002C4D9F">
            <w:pPr>
              <w:rPr>
                <w:sz w:val="20"/>
                <w:szCs w:val="20"/>
                <w:lang w:val="en-US" w:eastAsia="en-US" w:bidi="ar-SA"/>
              </w:rPr>
            </w:pPr>
          </w:p>
        </w:tc>
      </w:tr>
      <w:tr w:rsidR="002C4D9F" w:rsidRPr="002C4D9F" w14:paraId="7D8CCACF"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5EA74C46"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53260284"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43B6574"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5B01BBD"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7024DA3A"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50D4E898"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2EBDD13" w14:textId="77777777" w:rsidR="002C4D9F" w:rsidRPr="002C4D9F" w:rsidRDefault="002C4D9F" w:rsidP="002C4D9F">
            <w:pPr>
              <w:rPr>
                <w:sz w:val="20"/>
                <w:szCs w:val="20"/>
                <w:lang w:val="en-US" w:eastAsia="en-US" w:bidi="ar-SA"/>
              </w:rPr>
            </w:pPr>
          </w:p>
        </w:tc>
      </w:tr>
      <w:tr w:rsidR="002C4D9F" w:rsidRPr="002C4D9F" w14:paraId="3549FD17"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1D4D6E26"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4</w:t>
            </w:r>
          </w:p>
        </w:tc>
        <w:tc>
          <w:tcPr>
            <w:tcW w:w="4720" w:type="dxa"/>
            <w:vMerge w:val="restart"/>
            <w:tcBorders>
              <w:top w:val="nil"/>
              <w:left w:val="single" w:sz="4" w:space="0" w:color="auto"/>
              <w:bottom w:val="single" w:sz="4" w:space="0" w:color="auto"/>
              <w:right w:val="single" w:sz="4" w:space="0" w:color="auto"/>
            </w:tcBorders>
            <w:vAlign w:val="center"/>
            <w:hideMark/>
          </w:tcPr>
          <w:p w14:paraId="3E876087" w14:textId="77777777" w:rsidR="002C4D9F" w:rsidRPr="002C4D9F" w:rsidRDefault="002C4D9F" w:rsidP="002C4D9F">
            <w:pPr>
              <w:rPr>
                <w:rFonts w:ascii="Tahoma" w:hAnsi="Tahoma" w:cs="Tahoma"/>
                <w:sz w:val="16"/>
                <w:szCs w:val="16"/>
                <w:lang w:val="en-US" w:eastAsia="en-US" w:bidi="ar-SA"/>
              </w:rPr>
            </w:pPr>
            <w:proofErr w:type="spellStart"/>
            <w:r w:rsidRPr="002C4D9F">
              <w:rPr>
                <w:rFonts w:ascii="Tahoma" w:hAnsi="Tahoma" w:cs="Tahoma"/>
                <w:sz w:val="16"/>
                <w:szCs w:val="16"/>
                <w:lang w:val="en-US" w:eastAsia="en-US" w:bidi="ar-SA"/>
              </w:rPr>
              <w:t>Битумная</w:t>
            </w:r>
            <w:proofErr w:type="spellEnd"/>
            <w:r w:rsidRPr="002C4D9F">
              <w:rPr>
                <w:rFonts w:ascii="Tahoma" w:hAnsi="Tahoma" w:cs="Tahoma"/>
                <w:sz w:val="16"/>
                <w:szCs w:val="16"/>
                <w:lang w:val="en-US" w:eastAsia="en-US" w:bidi="ar-SA"/>
              </w:rPr>
              <w:t xml:space="preserve"> </w:t>
            </w:r>
            <w:proofErr w:type="spellStart"/>
            <w:r w:rsidRPr="002C4D9F">
              <w:rPr>
                <w:rFonts w:ascii="Tahoma" w:hAnsi="Tahoma" w:cs="Tahoma"/>
                <w:sz w:val="16"/>
                <w:szCs w:val="16"/>
                <w:lang w:val="en-US" w:eastAsia="en-US" w:bidi="ar-SA"/>
              </w:rPr>
              <w:t>засыпка</w:t>
            </w:r>
            <w:proofErr w:type="spellEnd"/>
            <w:r w:rsidRPr="002C4D9F">
              <w:rPr>
                <w:rFonts w:ascii="Tahoma" w:hAnsi="Tahoma" w:cs="Tahoma"/>
                <w:sz w:val="16"/>
                <w:szCs w:val="16"/>
                <w:lang w:val="en-US" w:eastAsia="en-US" w:bidi="ar-SA"/>
              </w:rPr>
              <w:t xml:space="preserve"> (4,12 т/1000 м)</w:t>
            </w:r>
            <w:r w:rsidRPr="002C4D9F">
              <w:rPr>
                <w:rFonts w:ascii="Tahoma" w:hAnsi="Tahoma" w:cs="Tahoma"/>
                <w:sz w:val="16"/>
                <w:szCs w:val="16"/>
                <w:vertAlign w:val="superscript"/>
                <w:lang w:val="en-US" w:eastAsia="en-US" w:bidi="ar-SA"/>
              </w:rPr>
              <w:t>2</w:t>
            </w:r>
            <w:r w:rsidRPr="002C4D9F">
              <w:rPr>
                <w:rFonts w:ascii="Tahoma" w:hAnsi="Tahoma" w:cs="Tahoma"/>
                <w:sz w:val="16"/>
                <w:szCs w:val="16"/>
                <w:lang w:val="en-US" w:eastAsia="en-US" w:bidi="ar-SA"/>
              </w:rPr>
              <w:t>)</w:t>
            </w:r>
          </w:p>
        </w:tc>
        <w:tc>
          <w:tcPr>
            <w:tcW w:w="960" w:type="dxa"/>
            <w:vMerge w:val="restart"/>
            <w:tcBorders>
              <w:top w:val="nil"/>
              <w:left w:val="single" w:sz="4" w:space="0" w:color="auto"/>
              <w:bottom w:val="single" w:sz="4" w:space="0" w:color="auto"/>
              <w:right w:val="single" w:sz="4" w:space="0" w:color="auto"/>
            </w:tcBorders>
            <w:noWrap/>
            <w:vAlign w:val="center"/>
            <w:hideMark/>
          </w:tcPr>
          <w:p w14:paraId="6A8EE1C6"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т</w:t>
            </w:r>
          </w:p>
        </w:tc>
        <w:tc>
          <w:tcPr>
            <w:tcW w:w="960" w:type="dxa"/>
            <w:vMerge w:val="restart"/>
            <w:tcBorders>
              <w:top w:val="nil"/>
              <w:left w:val="single" w:sz="4" w:space="0" w:color="auto"/>
              <w:bottom w:val="single" w:sz="4" w:space="0" w:color="auto"/>
              <w:right w:val="single" w:sz="4" w:space="0" w:color="auto"/>
            </w:tcBorders>
            <w:noWrap/>
            <w:vAlign w:val="center"/>
            <w:hideMark/>
          </w:tcPr>
          <w:p w14:paraId="067854C1"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4.6250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51583233"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268.418</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3F8AB04F"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1241.43</w:t>
            </w:r>
          </w:p>
        </w:tc>
        <w:tc>
          <w:tcPr>
            <w:tcW w:w="36" w:type="dxa"/>
            <w:vAlign w:val="center"/>
            <w:hideMark/>
          </w:tcPr>
          <w:p w14:paraId="469AA21D" w14:textId="77777777" w:rsidR="002C4D9F" w:rsidRPr="002C4D9F" w:rsidRDefault="002C4D9F" w:rsidP="002C4D9F">
            <w:pPr>
              <w:rPr>
                <w:sz w:val="20"/>
                <w:szCs w:val="20"/>
                <w:lang w:val="en-US" w:eastAsia="en-US" w:bidi="ar-SA"/>
              </w:rPr>
            </w:pPr>
          </w:p>
        </w:tc>
      </w:tr>
      <w:tr w:rsidR="002C4D9F" w:rsidRPr="002C4D9F" w14:paraId="37CCB0F3"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727F2AED"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139EC28E"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C9A902F"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09A49AB"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A0902DC"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66BF6E50"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58F7DC56" w14:textId="77777777" w:rsidR="002C4D9F" w:rsidRPr="002C4D9F" w:rsidRDefault="002C4D9F" w:rsidP="002C4D9F">
            <w:pPr>
              <w:rPr>
                <w:rFonts w:ascii="Tahoma" w:hAnsi="Tahoma" w:cs="Tahoma"/>
                <w:sz w:val="16"/>
                <w:szCs w:val="16"/>
                <w:lang w:val="en-US" w:eastAsia="en-US" w:bidi="ar-SA"/>
              </w:rPr>
            </w:pPr>
          </w:p>
        </w:tc>
      </w:tr>
      <w:tr w:rsidR="002C4D9F" w:rsidRPr="002C4D9F" w14:paraId="05D2137B"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42AD2EB9"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08E63DE3"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3E0D64E"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38A2196"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45375A9F"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779C6B83"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6D5740E" w14:textId="77777777" w:rsidR="002C4D9F" w:rsidRPr="002C4D9F" w:rsidRDefault="002C4D9F" w:rsidP="002C4D9F">
            <w:pPr>
              <w:rPr>
                <w:sz w:val="20"/>
                <w:szCs w:val="20"/>
                <w:lang w:val="en-US" w:eastAsia="en-US" w:bidi="ar-SA"/>
              </w:rPr>
            </w:pPr>
          </w:p>
        </w:tc>
      </w:tr>
      <w:tr w:rsidR="002C4D9F" w:rsidRPr="002C4D9F" w14:paraId="35C4DBCB"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674219B7"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6DE17EFC"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ED16CE6"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34BAE5D"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496CF489"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73EE01EF"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CCD29AF" w14:textId="77777777" w:rsidR="002C4D9F" w:rsidRPr="002C4D9F" w:rsidRDefault="002C4D9F" w:rsidP="002C4D9F">
            <w:pPr>
              <w:rPr>
                <w:sz w:val="20"/>
                <w:szCs w:val="20"/>
                <w:lang w:val="en-US" w:eastAsia="en-US" w:bidi="ar-SA"/>
              </w:rPr>
            </w:pPr>
          </w:p>
        </w:tc>
      </w:tr>
      <w:tr w:rsidR="002C4D9F" w:rsidRPr="002C4D9F" w14:paraId="48BF8851"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5C30BD95"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5</w:t>
            </w:r>
          </w:p>
        </w:tc>
        <w:tc>
          <w:tcPr>
            <w:tcW w:w="4720" w:type="dxa"/>
            <w:vMerge w:val="restart"/>
            <w:tcBorders>
              <w:top w:val="nil"/>
              <w:left w:val="single" w:sz="4" w:space="0" w:color="auto"/>
              <w:bottom w:val="single" w:sz="4" w:space="0" w:color="auto"/>
              <w:right w:val="single" w:sz="4" w:space="0" w:color="auto"/>
            </w:tcBorders>
            <w:vAlign w:val="center"/>
            <w:hideMark/>
          </w:tcPr>
          <w:p w14:paraId="54E5D7DE" w14:textId="77777777" w:rsidR="002C4D9F" w:rsidRPr="002C4D9F" w:rsidRDefault="002C4D9F" w:rsidP="002C4D9F">
            <w:pPr>
              <w:rPr>
                <w:rFonts w:ascii="Tahoma" w:hAnsi="Tahoma" w:cs="Tahoma"/>
                <w:sz w:val="16"/>
                <w:szCs w:val="16"/>
                <w:lang w:eastAsia="en-US" w:bidi="ar-SA"/>
              </w:rPr>
            </w:pPr>
            <w:r w:rsidRPr="002C4D9F">
              <w:rPr>
                <w:rFonts w:ascii="Tahoma" w:hAnsi="Tahoma" w:cs="Tahoma"/>
                <w:sz w:val="16"/>
                <w:szCs w:val="16"/>
                <w:lang w:eastAsia="en-US" w:bidi="ar-SA"/>
              </w:rPr>
              <w:t>Сбор строительных отходов, погрузка в самосвалы и транспортировка на расстояние 13 км.</w:t>
            </w:r>
          </w:p>
        </w:tc>
        <w:tc>
          <w:tcPr>
            <w:tcW w:w="960" w:type="dxa"/>
            <w:vMerge w:val="restart"/>
            <w:tcBorders>
              <w:top w:val="nil"/>
              <w:left w:val="single" w:sz="4" w:space="0" w:color="auto"/>
              <w:bottom w:val="single" w:sz="4" w:space="0" w:color="auto"/>
              <w:right w:val="single" w:sz="4" w:space="0" w:color="auto"/>
            </w:tcBorders>
            <w:noWrap/>
            <w:vAlign w:val="center"/>
            <w:hideMark/>
          </w:tcPr>
          <w:p w14:paraId="10973838"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т</w:t>
            </w:r>
          </w:p>
        </w:tc>
        <w:tc>
          <w:tcPr>
            <w:tcW w:w="960" w:type="dxa"/>
            <w:vMerge w:val="restart"/>
            <w:tcBorders>
              <w:top w:val="nil"/>
              <w:left w:val="single" w:sz="4" w:space="0" w:color="auto"/>
              <w:bottom w:val="single" w:sz="4" w:space="0" w:color="auto"/>
              <w:right w:val="single" w:sz="4" w:space="0" w:color="auto"/>
            </w:tcBorders>
            <w:noWrap/>
            <w:vAlign w:val="center"/>
            <w:hideMark/>
          </w:tcPr>
          <w:p w14:paraId="14546449"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120.120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0497F0E2"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5.031</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5400AF98"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604.32</w:t>
            </w:r>
          </w:p>
        </w:tc>
        <w:tc>
          <w:tcPr>
            <w:tcW w:w="36" w:type="dxa"/>
            <w:vAlign w:val="center"/>
            <w:hideMark/>
          </w:tcPr>
          <w:p w14:paraId="395D3B7A" w14:textId="77777777" w:rsidR="002C4D9F" w:rsidRPr="002C4D9F" w:rsidRDefault="002C4D9F" w:rsidP="002C4D9F">
            <w:pPr>
              <w:rPr>
                <w:sz w:val="20"/>
                <w:szCs w:val="20"/>
                <w:lang w:val="en-US" w:eastAsia="en-US" w:bidi="ar-SA"/>
              </w:rPr>
            </w:pPr>
          </w:p>
        </w:tc>
      </w:tr>
      <w:tr w:rsidR="002C4D9F" w:rsidRPr="002C4D9F" w14:paraId="536D9E60"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76DD72D3"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288AFBF8"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6F1218C"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BA0EA81"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751070C"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4A8802F8"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5EE6B2FE" w14:textId="77777777" w:rsidR="002C4D9F" w:rsidRPr="002C4D9F" w:rsidRDefault="002C4D9F" w:rsidP="002C4D9F">
            <w:pPr>
              <w:rPr>
                <w:rFonts w:ascii="Tahoma" w:hAnsi="Tahoma" w:cs="Tahoma"/>
                <w:sz w:val="16"/>
                <w:szCs w:val="16"/>
                <w:lang w:val="en-US" w:eastAsia="en-US" w:bidi="ar-SA"/>
              </w:rPr>
            </w:pPr>
          </w:p>
        </w:tc>
      </w:tr>
      <w:tr w:rsidR="002C4D9F" w:rsidRPr="002C4D9F" w14:paraId="65B95CF7"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2F61BC7E"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5388EBAA"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6C5B3F2"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99526ED"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5A032E09"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4709E43D"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185D140" w14:textId="77777777" w:rsidR="002C4D9F" w:rsidRPr="002C4D9F" w:rsidRDefault="002C4D9F" w:rsidP="002C4D9F">
            <w:pPr>
              <w:rPr>
                <w:sz w:val="20"/>
                <w:szCs w:val="20"/>
                <w:lang w:val="en-US" w:eastAsia="en-US" w:bidi="ar-SA"/>
              </w:rPr>
            </w:pPr>
          </w:p>
        </w:tc>
      </w:tr>
      <w:tr w:rsidR="002C4D9F" w:rsidRPr="002C4D9F" w14:paraId="608FE1EC"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13304BF8"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3EDF3393"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3CA5703"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478C1F0"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7B508B4"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371BA62D"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3AC2DC72" w14:textId="77777777" w:rsidR="002C4D9F" w:rsidRPr="002C4D9F" w:rsidRDefault="002C4D9F" w:rsidP="002C4D9F">
            <w:pPr>
              <w:rPr>
                <w:sz w:val="20"/>
                <w:szCs w:val="20"/>
                <w:lang w:val="en-US" w:eastAsia="en-US" w:bidi="ar-SA"/>
              </w:rPr>
            </w:pPr>
          </w:p>
        </w:tc>
      </w:tr>
      <w:tr w:rsidR="002C4D9F" w:rsidRPr="002C4D9F" w14:paraId="1A676463"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0ADAF2C7"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6</w:t>
            </w:r>
          </w:p>
        </w:tc>
        <w:tc>
          <w:tcPr>
            <w:tcW w:w="4720" w:type="dxa"/>
            <w:vMerge w:val="restart"/>
            <w:tcBorders>
              <w:top w:val="nil"/>
              <w:left w:val="single" w:sz="4" w:space="0" w:color="auto"/>
              <w:bottom w:val="single" w:sz="4" w:space="0" w:color="auto"/>
              <w:right w:val="single" w:sz="4" w:space="0" w:color="auto"/>
            </w:tcBorders>
            <w:vAlign w:val="center"/>
            <w:hideMark/>
          </w:tcPr>
          <w:p w14:paraId="0CA0802E" w14:textId="77777777" w:rsidR="002C4D9F" w:rsidRPr="002C4D9F" w:rsidRDefault="002C4D9F" w:rsidP="002C4D9F">
            <w:pPr>
              <w:rPr>
                <w:rFonts w:ascii="Tahoma" w:hAnsi="Tahoma" w:cs="Tahoma"/>
                <w:sz w:val="16"/>
                <w:szCs w:val="16"/>
                <w:lang w:eastAsia="en-US" w:bidi="ar-SA"/>
              </w:rPr>
            </w:pPr>
            <w:r w:rsidRPr="002C4D9F">
              <w:rPr>
                <w:rFonts w:ascii="Tahoma" w:hAnsi="Tahoma" w:cs="Tahoma"/>
                <w:sz w:val="16"/>
                <w:szCs w:val="16"/>
                <w:lang w:eastAsia="en-US" w:bidi="ar-SA"/>
              </w:rPr>
              <w:t xml:space="preserve">Создание выравнивающего слоя из смеси </w:t>
            </w:r>
            <w:r w:rsidRPr="002C4D9F">
              <w:rPr>
                <w:rFonts w:ascii="Tahoma" w:hAnsi="Tahoma" w:cs="Tahoma"/>
                <w:sz w:val="16"/>
                <w:szCs w:val="16"/>
                <w:lang w:val="en-US" w:eastAsia="en-US" w:bidi="ar-SA"/>
              </w:rPr>
              <w:t>a</w:t>
            </w:r>
            <w:r w:rsidRPr="002C4D9F">
              <w:rPr>
                <w:rFonts w:ascii="Tahoma" w:hAnsi="Tahoma" w:cs="Tahoma"/>
                <w:sz w:val="16"/>
                <w:szCs w:val="16"/>
                <w:lang w:eastAsia="en-US" w:bidi="ar-SA"/>
              </w:rPr>
              <w:t>/</w:t>
            </w:r>
            <w:r w:rsidRPr="002C4D9F">
              <w:rPr>
                <w:rFonts w:ascii="Tahoma" w:hAnsi="Tahoma" w:cs="Tahoma"/>
                <w:sz w:val="16"/>
                <w:szCs w:val="16"/>
                <w:lang w:val="en-US" w:eastAsia="en-US" w:bidi="ar-SA"/>
              </w:rPr>
              <w:t>b</w:t>
            </w:r>
            <w:r w:rsidRPr="002C4D9F">
              <w:rPr>
                <w:rFonts w:ascii="Tahoma" w:hAnsi="Tahoma" w:cs="Tahoma"/>
                <w:sz w:val="16"/>
                <w:szCs w:val="16"/>
                <w:lang w:eastAsia="en-US" w:bidi="ar-SA"/>
              </w:rPr>
              <w:t>.</w:t>
            </w:r>
            <w:r w:rsidRPr="002C4D9F">
              <w:rPr>
                <w:rFonts w:ascii="Tahoma" w:hAnsi="Tahoma" w:cs="Tahoma"/>
                <w:sz w:val="16"/>
                <w:szCs w:val="16"/>
                <w:vertAlign w:val="subscript"/>
                <w:lang w:eastAsia="en-US" w:bidi="ar-SA"/>
              </w:rPr>
              <w:t>интер.</w:t>
            </w:r>
            <w:r w:rsidRPr="002C4D9F">
              <w:rPr>
                <w:rFonts w:ascii="Tahoma" w:hAnsi="Tahoma" w:cs="Tahoma"/>
                <w:sz w:val="16"/>
                <w:szCs w:val="16"/>
                <w:lang w:eastAsia="en-US" w:bidi="ar-SA"/>
              </w:rPr>
              <w:t>=3 см</w:t>
            </w:r>
          </w:p>
        </w:tc>
        <w:tc>
          <w:tcPr>
            <w:tcW w:w="960" w:type="dxa"/>
            <w:vMerge w:val="restart"/>
            <w:tcBorders>
              <w:top w:val="nil"/>
              <w:left w:val="single" w:sz="4" w:space="0" w:color="auto"/>
              <w:bottom w:val="single" w:sz="4" w:space="0" w:color="auto"/>
              <w:right w:val="single" w:sz="4" w:space="0" w:color="auto"/>
            </w:tcBorders>
            <w:noWrap/>
            <w:vAlign w:val="center"/>
            <w:hideMark/>
          </w:tcPr>
          <w:p w14:paraId="04622DEB"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т</w:t>
            </w:r>
          </w:p>
        </w:tc>
        <w:tc>
          <w:tcPr>
            <w:tcW w:w="960" w:type="dxa"/>
            <w:vMerge w:val="restart"/>
            <w:tcBorders>
              <w:top w:val="nil"/>
              <w:left w:val="single" w:sz="4" w:space="0" w:color="auto"/>
              <w:bottom w:val="single" w:sz="4" w:space="0" w:color="auto"/>
              <w:right w:val="single" w:sz="4" w:space="0" w:color="auto"/>
            </w:tcBorders>
            <w:noWrap/>
            <w:vAlign w:val="center"/>
            <w:hideMark/>
          </w:tcPr>
          <w:p w14:paraId="4588559B"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149.680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1A48EEDB"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43.603</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7B000F56"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6526.50</w:t>
            </w:r>
          </w:p>
        </w:tc>
        <w:tc>
          <w:tcPr>
            <w:tcW w:w="36" w:type="dxa"/>
            <w:vAlign w:val="center"/>
            <w:hideMark/>
          </w:tcPr>
          <w:p w14:paraId="4C5956E5" w14:textId="77777777" w:rsidR="002C4D9F" w:rsidRPr="002C4D9F" w:rsidRDefault="002C4D9F" w:rsidP="002C4D9F">
            <w:pPr>
              <w:rPr>
                <w:sz w:val="20"/>
                <w:szCs w:val="20"/>
                <w:lang w:val="en-US" w:eastAsia="en-US" w:bidi="ar-SA"/>
              </w:rPr>
            </w:pPr>
          </w:p>
        </w:tc>
      </w:tr>
      <w:tr w:rsidR="002C4D9F" w:rsidRPr="002C4D9F" w14:paraId="5EFAEAFD"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0B82F19A"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397B46EF"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95D1C2F"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40F1D5B"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2E5DD37"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67644073"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C0961D5" w14:textId="77777777" w:rsidR="002C4D9F" w:rsidRPr="002C4D9F" w:rsidRDefault="002C4D9F" w:rsidP="002C4D9F">
            <w:pPr>
              <w:rPr>
                <w:rFonts w:ascii="Tahoma" w:hAnsi="Tahoma" w:cs="Tahoma"/>
                <w:sz w:val="16"/>
                <w:szCs w:val="16"/>
                <w:lang w:val="en-US" w:eastAsia="en-US" w:bidi="ar-SA"/>
              </w:rPr>
            </w:pPr>
          </w:p>
        </w:tc>
      </w:tr>
      <w:tr w:rsidR="002C4D9F" w:rsidRPr="002C4D9F" w14:paraId="0E01D30F"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5B15D81B"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701068BC"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08EE7D6"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560DA2E"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F9EDD98"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7CA7E39C"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FD3DE3E" w14:textId="77777777" w:rsidR="002C4D9F" w:rsidRPr="002C4D9F" w:rsidRDefault="002C4D9F" w:rsidP="002C4D9F">
            <w:pPr>
              <w:rPr>
                <w:sz w:val="20"/>
                <w:szCs w:val="20"/>
                <w:lang w:val="en-US" w:eastAsia="en-US" w:bidi="ar-SA"/>
              </w:rPr>
            </w:pPr>
          </w:p>
        </w:tc>
      </w:tr>
      <w:tr w:rsidR="002C4D9F" w:rsidRPr="002C4D9F" w14:paraId="365DBBE3"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770A9474"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6BEE1435"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78A2F04"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B3A665F"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A763404"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73B62756"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E0FFCB0" w14:textId="77777777" w:rsidR="002C4D9F" w:rsidRPr="002C4D9F" w:rsidRDefault="002C4D9F" w:rsidP="002C4D9F">
            <w:pPr>
              <w:rPr>
                <w:sz w:val="20"/>
                <w:szCs w:val="20"/>
                <w:lang w:val="en-US" w:eastAsia="en-US" w:bidi="ar-SA"/>
              </w:rPr>
            </w:pPr>
          </w:p>
        </w:tc>
      </w:tr>
      <w:tr w:rsidR="002C4D9F" w:rsidRPr="002C4D9F" w14:paraId="092C9144"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44FDC609"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7</w:t>
            </w:r>
          </w:p>
        </w:tc>
        <w:tc>
          <w:tcPr>
            <w:tcW w:w="4720" w:type="dxa"/>
            <w:vMerge w:val="restart"/>
            <w:tcBorders>
              <w:top w:val="nil"/>
              <w:left w:val="single" w:sz="4" w:space="0" w:color="auto"/>
              <w:bottom w:val="single" w:sz="4" w:space="0" w:color="auto"/>
              <w:right w:val="single" w:sz="4" w:space="0" w:color="auto"/>
            </w:tcBorders>
            <w:vAlign w:val="center"/>
            <w:hideMark/>
          </w:tcPr>
          <w:p w14:paraId="56A3278D" w14:textId="77777777" w:rsidR="002C4D9F" w:rsidRPr="002C4D9F" w:rsidRDefault="002C4D9F" w:rsidP="002C4D9F">
            <w:pPr>
              <w:rPr>
                <w:rFonts w:ascii="Tahoma" w:hAnsi="Tahoma" w:cs="Tahoma"/>
                <w:sz w:val="16"/>
                <w:szCs w:val="16"/>
                <w:lang w:eastAsia="en-US" w:bidi="ar-SA"/>
              </w:rPr>
            </w:pPr>
            <w:r w:rsidRPr="002C4D9F">
              <w:rPr>
                <w:rFonts w:ascii="Tahoma" w:hAnsi="Tahoma" w:cs="Tahoma"/>
                <w:sz w:val="16"/>
                <w:szCs w:val="16"/>
                <w:lang w:eastAsia="en-US" w:bidi="ar-SA"/>
              </w:rPr>
              <w:t>Обработка поверхности битумной эмульсией, 1 м</w:t>
            </w:r>
            <w:r w:rsidRPr="002C4D9F">
              <w:rPr>
                <w:rFonts w:ascii="Tahoma" w:hAnsi="Tahoma" w:cs="Tahoma"/>
                <w:sz w:val="16"/>
                <w:szCs w:val="16"/>
                <w:vertAlign w:val="superscript"/>
                <w:lang w:eastAsia="en-US" w:bidi="ar-SA"/>
              </w:rPr>
              <w:t>2</w:t>
            </w:r>
            <w:r w:rsidRPr="002C4D9F">
              <w:rPr>
                <w:rFonts w:ascii="Tahoma" w:hAnsi="Tahoma" w:cs="Tahoma"/>
                <w:sz w:val="16"/>
                <w:szCs w:val="16"/>
                <w:lang w:eastAsia="en-US" w:bidi="ar-SA"/>
              </w:rPr>
              <w:t>-0,3 л</w:t>
            </w:r>
          </w:p>
        </w:tc>
        <w:tc>
          <w:tcPr>
            <w:tcW w:w="960" w:type="dxa"/>
            <w:vMerge w:val="restart"/>
            <w:tcBorders>
              <w:top w:val="nil"/>
              <w:left w:val="single" w:sz="4" w:space="0" w:color="auto"/>
              <w:bottom w:val="single" w:sz="4" w:space="0" w:color="auto"/>
              <w:right w:val="single" w:sz="4" w:space="0" w:color="auto"/>
            </w:tcBorders>
            <w:noWrap/>
            <w:vAlign w:val="center"/>
            <w:hideMark/>
          </w:tcPr>
          <w:p w14:paraId="4C3135B9"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т</w:t>
            </w:r>
          </w:p>
        </w:tc>
        <w:tc>
          <w:tcPr>
            <w:tcW w:w="960" w:type="dxa"/>
            <w:vMerge w:val="restart"/>
            <w:tcBorders>
              <w:top w:val="nil"/>
              <w:left w:val="single" w:sz="4" w:space="0" w:color="auto"/>
              <w:bottom w:val="single" w:sz="4" w:space="0" w:color="auto"/>
              <w:right w:val="single" w:sz="4" w:space="0" w:color="auto"/>
            </w:tcBorders>
            <w:noWrap/>
            <w:vAlign w:val="center"/>
            <w:hideMark/>
          </w:tcPr>
          <w:p w14:paraId="16E6CA75"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3.0310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2EF1B296"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401.099</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095CF44B"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1215.73</w:t>
            </w:r>
          </w:p>
        </w:tc>
        <w:tc>
          <w:tcPr>
            <w:tcW w:w="36" w:type="dxa"/>
            <w:vAlign w:val="center"/>
            <w:hideMark/>
          </w:tcPr>
          <w:p w14:paraId="4E14A5E1" w14:textId="77777777" w:rsidR="002C4D9F" w:rsidRPr="002C4D9F" w:rsidRDefault="002C4D9F" w:rsidP="002C4D9F">
            <w:pPr>
              <w:rPr>
                <w:sz w:val="20"/>
                <w:szCs w:val="20"/>
                <w:lang w:val="en-US" w:eastAsia="en-US" w:bidi="ar-SA"/>
              </w:rPr>
            </w:pPr>
          </w:p>
        </w:tc>
      </w:tr>
      <w:tr w:rsidR="002C4D9F" w:rsidRPr="002C4D9F" w14:paraId="39C9B3E1"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0DCDA018"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248369A6"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078D03B"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5D959DA"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4E58C1AF"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3E0B26F9"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CE2F479" w14:textId="77777777" w:rsidR="002C4D9F" w:rsidRPr="002C4D9F" w:rsidRDefault="002C4D9F" w:rsidP="002C4D9F">
            <w:pPr>
              <w:rPr>
                <w:rFonts w:ascii="Tahoma" w:hAnsi="Tahoma" w:cs="Tahoma"/>
                <w:sz w:val="16"/>
                <w:szCs w:val="16"/>
                <w:lang w:val="en-US" w:eastAsia="en-US" w:bidi="ar-SA"/>
              </w:rPr>
            </w:pPr>
          </w:p>
        </w:tc>
      </w:tr>
      <w:tr w:rsidR="002C4D9F" w:rsidRPr="002C4D9F" w14:paraId="27D8F58B"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0A068420"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37077ABF"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4FCB0ED"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D1C4F22"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214BFCB"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110E8C91"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76334487" w14:textId="77777777" w:rsidR="002C4D9F" w:rsidRPr="002C4D9F" w:rsidRDefault="002C4D9F" w:rsidP="002C4D9F">
            <w:pPr>
              <w:rPr>
                <w:sz w:val="20"/>
                <w:szCs w:val="20"/>
                <w:lang w:val="en-US" w:eastAsia="en-US" w:bidi="ar-SA"/>
              </w:rPr>
            </w:pPr>
          </w:p>
        </w:tc>
      </w:tr>
      <w:tr w:rsidR="002C4D9F" w:rsidRPr="002C4D9F" w14:paraId="1ECE36CE"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49508AC5"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31E88707"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090DAC1"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024F555"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74E481D6"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7D55E546"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349BC6B" w14:textId="77777777" w:rsidR="002C4D9F" w:rsidRPr="002C4D9F" w:rsidRDefault="002C4D9F" w:rsidP="002C4D9F">
            <w:pPr>
              <w:rPr>
                <w:sz w:val="20"/>
                <w:szCs w:val="20"/>
                <w:lang w:val="en-US" w:eastAsia="en-US" w:bidi="ar-SA"/>
              </w:rPr>
            </w:pPr>
          </w:p>
        </w:tc>
      </w:tr>
      <w:tr w:rsidR="002C4D9F" w:rsidRPr="002C4D9F" w14:paraId="56E2F754"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68193FD2"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8</w:t>
            </w:r>
          </w:p>
        </w:tc>
        <w:tc>
          <w:tcPr>
            <w:tcW w:w="4720" w:type="dxa"/>
            <w:vMerge w:val="restart"/>
            <w:tcBorders>
              <w:top w:val="nil"/>
              <w:left w:val="single" w:sz="4" w:space="0" w:color="auto"/>
              <w:bottom w:val="single" w:sz="4" w:space="0" w:color="auto"/>
              <w:right w:val="single" w:sz="4" w:space="0" w:color="auto"/>
            </w:tcBorders>
            <w:vAlign w:val="center"/>
            <w:hideMark/>
          </w:tcPr>
          <w:p w14:paraId="2BB243F7" w14:textId="77777777" w:rsidR="002C4D9F" w:rsidRPr="002C4D9F" w:rsidRDefault="002C4D9F" w:rsidP="002C4D9F">
            <w:pPr>
              <w:rPr>
                <w:rFonts w:ascii="Tahoma" w:hAnsi="Tahoma" w:cs="Tahoma"/>
                <w:sz w:val="16"/>
                <w:szCs w:val="16"/>
                <w:lang w:eastAsia="en-US" w:bidi="ar-SA"/>
              </w:rPr>
            </w:pPr>
            <w:r w:rsidRPr="002C4D9F">
              <w:rPr>
                <w:rFonts w:ascii="Tahoma" w:hAnsi="Tahoma" w:cs="Tahoma"/>
                <w:sz w:val="16"/>
                <w:szCs w:val="16"/>
                <w:lang w:eastAsia="en-US" w:bidi="ar-SA"/>
              </w:rPr>
              <w:t>Покрытие, выполненное из мелкозернистого плотного горячего материала типа "</w:t>
            </w:r>
            <w:r w:rsidRPr="002C4D9F">
              <w:rPr>
                <w:rFonts w:ascii="Tahoma" w:hAnsi="Tahoma" w:cs="Tahoma"/>
                <w:sz w:val="16"/>
                <w:szCs w:val="16"/>
                <w:lang w:val="en-US" w:eastAsia="en-US" w:bidi="ar-SA"/>
              </w:rPr>
              <w:t>B</w:t>
            </w:r>
            <w:r w:rsidRPr="002C4D9F">
              <w:rPr>
                <w:rFonts w:ascii="Tahoma" w:hAnsi="Tahoma" w:cs="Tahoma"/>
                <w:sz w:val="16"/>
                <w:szCs w:val="16"/>
                <w:lang w:eastAsia="en-US" w:bidi="ar-SA"/>
              </w:rPr>
              <w:t xml:space="preserve">" </w:t>
            </w:r>
            <w:r w:rsidRPr="002C4D9F">
              <w:rPr>
                <w:rFonts w:ascii="Tahoma" w:hAnsi="Tahoma" w:cs="Tahoma"/>
                <w:sz w:val="16"/>
                <w:szCs w:val="16"/>
                <w:lang w:val="en-US" w:eastAsia="en-US" w:bidi="ar-SA"/>
              </w:rPr>
              <w:t>a</w:t>
            </w:r>
            <w:r w:rsidRPr="002C4D9F">
              <w:rPr>
                <w:rFonts w:ascii="Tahoma" w:hAnsi="Tahoma" w:cs="Tahoma"/>
                <w:sz w:val="16"/>
                <w:szCs w:val="16"/>
                <w:lang w:eastAsia="en-US" w:bidi="ar-SA"/>
              </w:rPr>
              <w:t>/</w:t>
            </w:r>
            <w:r w:rsidRPr="002C4D9F">
              <w:rPr>
                <w:rFonts w:ascii="Tahoma" w:hAnsi="Tahoma" w:cs="Tahoma"/>
                <w:sz w:val="16"/>
                <w:szCs w:val="16"/>
                <w:lang w:val="en-US" w:eastAsia="en-US" w:bidi="ar-SA"/>
              </w:rPr>
              <w:t>b</w:t>
            </w:r>
            <w:r w:rsidRPr="002C4D9F">
              <w:rPr>
                <w:rFonts w:ascii="Tahoma" w:hAnsi="Tahoma" w:cs="Tahoma"/>
                <w:sz w:val="16"/>
                <w:szCs w:val="16"/>
                <w:lang w:eastAsia="en-US" w:bidi="ar-SA"/>
              </w:rPr>
              <w:t xml:space="preserve"> </w:t>
            </w:r>
            <w:r w:rsidRPr="002C4D9F">
              <w:rPr>
                <w:rFonts w:ascii="Tahoma" w:hAnsi="Tahoma" w:cs="Tahoma"/>
                <w:sz w:val="16"/>
                <w:szCs w:val="16"/>
                <w:lang w:val="en-US" w:eastAsia="en-US" w:bidi="ar-SA"/>
              </w:rPr>
              <w:t>h</w:t>
            </w:r>
            <w:r w:rsidRPr="002C4D9F">
              <w:rPr>
                <w:rFonts w:ascii="Tahoma" w:hAnsi="Tahoma" w:cs="Tahoma"/>
                <w:sz w:val="16"/>
                <w:szCs w:val="16"/>
                <w:lang w:eastAsia="en-US" w:bidi="ar-SA"/>
              </w:rPr>
              <w:t>=5 см ГОСТ 9128-2013</w:t>
            </w:r>
          </w:p>
        </w:tc>
        <w:tc>
          <w:tcPr>
            <w:tcW w:w="960" w:type="dxa"/>
            <w:vMerge w:val="restart"/>
            <w:tcBorders>
              <w:top w:val="nil"/>
              <w:left w:val="single" w:sz="4" w:space="0" w:color="auto"/>
              <w:bottom w:val="single" w:sz="4" w:space="0" w:color="auto"/>
              <w:right w:val="single" w:sz="4" w:space="0" w:color="auto"/>
            </w:tcBorders>
            <w:noWrap/>
            <w:vAlign w:val="center"/>
            <w:hideMark/>
          </w:tcPr>
          <w:p w14:paraId="70E62B0D"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м</w:t>
            </w:r>
            <w:r w:rsidRPr="002C4D9F">
              <w:rPr>
                <w:rFonts w:ascii="Tahoma" w:hAnsi="Tahoma" w:cs="Tahoma"/>
                <w:sz w:val="16"/>
                <w:szCs w:val="16"/>
                <w:vertAlign w:val="superscript"/>
                <w:lang w:val="en-US" w:eastAsia="en-US" w:bidi="ar-SA"/>
              </w:rPr>
              <w:t>2</w:t>
            </w:r>
          </w:p>
        </w:tc>
        <w:tc>
          <w:tcPr>
            <w:tcW w:w="960" w:type="dxa"/>
            <w:vMerge w:val="restart"/>
            <w:tcBorders>
              <w:top w:val="nil"/>
              <w:left w:val="single" w:sz="4" w:space="0" w:color="auto"/>
              <w:bottom w:val="single" w:sz="4" w:space="0" w:color="auto"/>
              <w:right w:val="single" w:sz="4" w:space="0" w:color="auto"/>
            </w:tcBorders>
            <w:noWrap/>
            <w:vAlign w:val="center"/>
            <w:hideMark/>
          </w:tcPr>
          <w:p w14:paraId="490E8723"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9355.0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4D631578"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5.194</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6D3B6892"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48589.87</w:t>
            </w:r>
          </w:p>
        </w:tc>
        <w:tc>
          <w:tcPr>
            <w:tcW w:w="36" w:type="dxa"/>
            <w:vAlign w:val="center"/>
            <w:hideMark/>
          </w:tcPr>
          <w:p w14:paraId="1B2789ED" w14:textId="77777777" w:rsidR="002C4D9F" w:rsidRPr="002C4D9F" w:rsidRDefault="002C4D9F" w:rsidP="002C4D9F">
            <w:pPr>
              <w:rPr>
                <w:sz w:val="20"/>
                <w:szCs w:val="20"/>
                <w:lang w:val="en-US" w:eastAsia="en-US" w:bidi="ar-SA"/>
              </w:rPr>
            </w:pPr>
          </w:p>
        </w:tc>
      </w:tr>
      <w:tr w:rsidR="002C4D9F" w:rsidRPr="002C4D9F" w14:paraId="0A9BCF07"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5C372E20"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4BF16EF2"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83A1448"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728C3E1"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1EF71A5"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49E797CA"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54B6F9D9" w14:textId="77777777" w:rsidR="002C4D9F" w:rsidRPr="002C4D9F" w:rsidRDefault="002C4D9F" w:rsidP="002C4D9F">
            <w:pPr>
              <w:rPr>
                <w:rFonts w:ascii="Tahoma" w:hAnsi="Tahoma" w:cs="Tahoma"/>
                <w:sz w:val="16"/>
                <w:szCs w:val="16"/>
                <w:lang w:val="en-US" w:eastAsia="en-US" w:bidi="ar-SA"/>
              </w:rPr>
            </w:pPr>
          </w:p>
        </w:tc>
      </w:tr>
      <w:tr w:rsidR="002C4D9F" w:rsidRPr="002C4D9F" w14:paraId="57615890"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1662072D"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49BA15B3"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2DF5164"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C42293E"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135070B"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0A5C0179"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6B13595" w14:textId="77777777" w:rsidR="002C4D9F" w:rsidRPr="002C4D9F" w:rsidRDefault="002C4D9F" w:rsidP="002C4D9F">
            <w:pPr>
              <w:rPr>
                <w:sz w:val="20"/>
                <w:szCs w:val="20"/>
                <w:lang w:val="en-US" w:eastAsia="en-US" w:bidi="ar-SA"/>
              </w:rPr>
            </w:pPr>
          </w:p>
        </w:tc>
      </w:tr>
      <w:tr w:rsidR="002C4D9F" w:rsidRPr="002C4D9F" w14:paraId="3FAA68D8"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4C8F786F"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370C1849"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60C79D1"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7AA23D7"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52DAB93"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641BF048"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EDDD7BE" w14:textId="77777777" w:rsidR="002C4D9F" w:rsidRPr="002C4D9F" w:rsidRDefault="002C4D9F" w:rsidP="002C4D9F">
            <w:pPr>
              <w:rPr>
                <w:sz w:val="20"/>
                <w:szCs w:val="20"/>
                <w:lang w:val="en-US" w:eastAsia="en-US" w:bidi="ar-SA"/>
              </w:rPr>
            </w:pPr>
          </w:p>
        </w:tc>
      </w:tr>
      <w:tr w:rsidR="002C4D9F" w:rsidRPr="002C4D9F" w14:paraId="59712FF5" w14:textId="77777777" w:rsidTr="002C4D9F">
        <w:trPr>
          <w:trHeight w:val="300"/>
        </w:trPr>
        <w:tc>
          <w:tcPr>
            <w:tcW w:w="960" w:type="dxa"/>
            <w:tcBorders>
              <w:top w:val="nil"/>
              <w:left w:val="single" w:sz="4" w:space="0" w:color="auto"/>
              <w:bottom w:val="single" w:sz="4" w:space="0" w:color="auto"/>
              <w:right w:val="single" w:sz="4" w:space="0" w:color="auto"/>
            </w:tcBorders>
            <w:shd w:val="clear" w:color="000000" w:fill="F2F2F2"/>
            <w:noWrap/>
            <w:vAlign w:val="bottom"/>
            <w:hideMark/>
          </w:tcPr>
          <w:p w14:paraId="0784F1A0" w14:textId="77777777" w:rsidR="002C4D9F" w:rsidRPr="002C4D9F" w:rsidRDefault="002C4D9F" w:rsidP="002C4D9F">
            <w:pPr>
              <w:jc w:val="center"/>
              <w:rPr>
                <w:rFonts w:ascii="Tahoma" w:hAnsi="Tahoma" w:cs="Tahoma"/>
                <w:sz w:val="20"/>
                <w:szCs w:val="20"/>
                <w:lang w:val="en-US" w:eastAsia="en-US" w:bidi="ar-SA"/>
              </w:rPr>
            </w:pPr>
            <w:r w:rsidRPr="002C4D9F">
              <w:rPr>
                <w:rFonts w:ascii="Tahoma" w:hAnsi="Tahoma" w:cs="Tahoma"/>
                <w:sz w:val="20"/>
                <w:szCs w:val="20"/>
                <w:lang w:val="en-US" w:eastAsia="en-US" w:bidi="ar-SA"/>
              </w:rPr>
              <w:t> </w:t>
            </w:r>
          </w:p>
        </w:tc>
        <w:tc>
          <w:tcPr>
            <w:tcW w:w="4720" w:type="dxa"/>
            <w:tcBorders>
              <w:top w:val="nil"/>
              <w:left w:val="nil"/>
              <w:bottom w:val="single" w:sz="4" w:space="0" w:color="auto"/>
              <w:right w:val="single" w:sz="4" w:space="0" w:color="auto"/>
            </w:tcBorders>
            <w:shd w:val="clear" w:color="000000" w:fill="F2F2F2"/>
            <w:noWrap/>
            <w:vAlign w:val="center"/>
            <w:hideMark/>
          </w:tcPr>
          <w:p w14:paraId="123641B9" w14:textId="77777777" w:rsidR="002C4D9F" w:rsidRPr="002C4D9F" w:rsidRDefault="002C4D9F" w:rsidP="002C4D9F">
            <w:pPr>
              <w:rPr>
                <w:rFonts w:ascii="Tahoma" w:hAnsi="Tahoma" w:cs="Tahoma"/>
                <w:b/>
                <w:bCs/>
                <w:sz w:val="20"/>
                <w:szCs w:val="20"/>
                <w:lang w:val="en-US" w:eastAsia="en-US" w:bidi="ar-SA"/>
              </w:rPr>
            </w:pPr>
            <w:proofErr w:type="spellStart"/>
            <w:r w:rsidRPr="002C4D9F">
              <w:rPr>
                <w:rFonts w:ascii="Tahoma" w:hAnsi="Tahoma" w:cs="Tahoma"/>
                <w:b/>
                <w:bCs/>
                <w:sz w:val="20"/>
                <w:szCs w:val="20"/>
                <w:lang w:val="en-US" w:eastAsia="en-US" w:bidi="ar-SA"/>
              </w:rPr>
              <w:t>Общий</w:t>
            </w:r>
            <w:proofErr w:type="spellEnd"/>
          </w:p>
        </w:tc>
        <w:tc>
          <w:tcPr>
            <w:tcW w:w="960" w:type="dxa"/>
            <w:tcBorders>
              <w:top w:val="nil"/>
              <w:left w:val="nil"/>
              <w:bottom w:val="single" w:sz="4" w:space="0" w:color="auto"/>
              <w:right w:val="single" w:sz="4" w:space="0" w:color="auto"/>
            </w:tcBorders>
            <w:shd w:val="clear" w:color="000000" w:fill="F2F2F2"/>
            <w:noWrap/>
            <w:vAlign w:val="bottom"/>
            <w:hideMark/>
          </w:tcPr>
          <w:p w14:paraId="46840B55" w14:textId="77777777" w:rsidR="002C4D9F" w:rsidRPr="002C4D9F" w:rsidRDefault="002C4D9F" w:rsidP="002C4D9F">
            <w:pPr>
              <w:jc w:val="center"/>
              <w:rPr>
                <w:rFonts w:ascii="Tahoma" w:hAnsi="Tahoma" w:cs="Tahoma"/>
                <w:sz w:val="20"/>
                <w:szCs w:val="20"/>
                <w:lang w:val="en-US" w:eastAsia="en-US" w:bidi="ar-SA"/>
              </w:rPr>
            </w:pPr>
            <w:r w:rsidRPr="002C4D9F">
              <w:rPr>
                <w:rFonts w:ascii="Tahoma" w:hAnsi="Tahoma" w:cs="Tahoma"/>
                <w:sz w:val="20"/>
                <w:szCs w:val="20"/>
                <w:lang w:val="en-US" w:eastAsia="en-US" w:bidi="ar-SA"/>
              </w:rPr>
              <w:t> </w:t>
            </w:r>
          </w:p>
        </w:tc>
        <w:tc>
          <w:tcPr>
            <w:tcW w:w="960" w:type="dxa"/>
            <w:tcBorders>
              <w:top w:val="nil"/>
              <w:left w:val="nil"/>
              <w:bottom w:val="single" w:sz="4" w:space="0" w:color="auto"/>
              <w:right w:val="single" w:sz="4" w:space="0" w:color="auto"/>
            </w:tcBorders>
            <w:shd w:val="clear" w:color="000000" w:fill="F2F2F2"/>
            <w:noWrap/>
            <w:vAlign w:val="bottom"/>
            <w:hideMark/>
          </w:tcPr>
          <w:p w14:paraId="52B38D66" w14:textId="77777777" w:rsidR="002C4D9F" w:rsidRPr="002C4D9F" w:rsidRDefault="002C4D9F" w:rsidP="002C4D9F">
            <w:pPr>
              <w:jc w:val="center"/>
              <w:rPr>
                <w:rFonts w:ascii="Tahoma" w:hAnsi="Tahoma" w:cs="Tahoma"/>
                <w:sz w:val="20"/>
                <w:szCs w:val="20"/>
                <w:lang w:val="en-US" w:eastAsia="en-US" w:bidi="ar-SA"/>
              </w:rPr>
            </w:pPr>
            <w:r w:rsidRPr="002C4D9F">
              <w:rPr>
                <w:rFonts w:ascii="Tahoma" w:hAnsi="Tahoma" w:cs="Tahoma"/>
                <w:sz w:val="20"/>
                <w:szCs w:val="20"/>
                <w:lang w:val="en-US" w:eastAsia="en-US" w:bidi="ar-SA"/>
              </w:rPr>
              <w:t> </w:t>
            </w:r>
          </w:p>
        </w:tc>
        <w:tc>
          <w:tcPr>
            <w:tcW w:w="924" w:type="dxa"/>
            <w:tcBorders>
              <w:top w:val="nil"/>
              <w:left w:val="nil"/>
              <w:bottom w:val="single" w:sz="4" w:space="0" w:color="auto"/>
              <w:right w:val="single" w:sz="4" w:space="0" w:color="auto"/>
            </w:tcBorders>
            <w:shd w:val="clear" w:color="000000" w:fill="F2F2F2"/>
            <w:noWrap/>
            <w:vAlign w:val="bottom"/>
            <w:hideMark/>
          </w:tcPr>
          <w:p w14:paraId="4D4473DF" w14:textId="77777777" w:rsidR="002C4D9F" w:rsidRPr="002C4D9F" w:rsidRDefault="002C4D9F" w:rsidP="002C4D9F">
            <w:pPr>
              <w:jc w:val="center"/>
              <w:rPr>
                <w:rFonts w:ascii="Tahoma" w:hAnsi="Tahoma" w:cs="Tahoma"/>
                <w:sz w:val="20"/>
                <w:szCs w:val="20"/>
                <w:lang w:val="en-US" w:eastAsia="en-US" w:bidi="ar-SA"/>
              </w:rPr>
            </w:pPr>
            <w:r w:rsidRPr="002C4D9F">
              <w:rPr>
                <w:rFonts w:ascii="Tahoma" w:hAnsi="Tahoma" w:cs="Tahoma"/>
                <w:sz w:val="20"/>
                <w:szCs w:val="20"/>
                <w:lang w:val="en-US" w:eastAsia="en-US" w:bidi="ar-SA"/>
              </w:rPr>
              <w:t> </w:t>
            </w:r>
          </w:p>
        </w:tc>
        <w:tc>
          <w:tcPr>
            <w:tcW w:w="1380" w:type="dxa"/>
            <w:tcBorders>
              <w:top w:val="nil"/>
              <w:left w:val="nil"/>
              <w:bottom w:val="single" w:sz="4" w:space="0" w:color="auto"/>
              <w:right w:val="single" w:sz="4" w:space="0" w:color="auto"/>
            </w:tcBorders>
            <w:shd w:val="clear" w:color="000000" w:fill="F2F2F2"/>
            <w:noWrap/>
            <w:vAlign w:val="center"/>
            <w:hideMark/>
          </w:tcPr>
          <w:p w14:paraId="561E087A" w14:textId="77777777" w:rsidR="002C4D9F" w:rsidRPr="002C4D9F" w:rsidRDefault="002C4D9F" w:rsidP="002C4D9F">
            <w:pPr>
              <w:jc w:val="center"/>
              <w:rPr>
                <w:rFonts w:ascii="Tahoma" w:hAnsi="Tahoma" w:cs="Tahoma"/>
                <w:b/>
                <w:bCs/>
                <w:sz w:val="18"/>
                <w:szCs w:val="18"/>
                <w:lang w:val="en-US" w:eastAsia="en-US" w:bidi="ar-SA"/>
              </w:rPr>
            </w:pPr>
            <w:r w:rsidRPr="002C4D9F">
              <w:rPr>
                <w:rFonts w:ascii="Tahoma" w:hAnsi="Tahoma" w:cs="Tahoma"/>
                <w:b/>
                <w:bCs/>
                <w:sz w:val="18"/>
                <w:szCs w:val="18"/>
                <w:lang w:val="en-US" w:eastAsia="en-US" w:bidi="ar-SA"/>
              </w:rPr>
              <w:t>77139.6917</w:t>
            </w:r>
          </w:p>
        </w:tc>
        <w:tc>
          <w:tcPr>
            <w:tcW w:w="36" w:type="dxa"/>
            <w:vAlign w:val="center"/>
            <w:hideMark/>
          </w:tcPr>
          <w:p w14:paraId="593821B0" w14:textId="77777777" w:rsidR="002C4D9F" w:rsidRPr="002C4D9F" w:rsidRDefault="002C4D9F" w:rsidP="002C4D9F">
            <w:pPr>
              <w:rPr>
                <w:sz w:val="20"/>
                <w:szCs w:val="20"/>
                <w:lang w:val="en-US" w:eastAsia="en-US" w:bidi="ar-SA"/>
              </w:rPr>
            </w:pPr>
          </w:p>
        </w:tc>
      </w:tr>
      <w:tr w:rsidR="002C4D9F" w:rsidRPr="002C4D9F" w14:paraId="2F9F6FFA"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6649ADBB"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 </w:t>
            </w:r>
          </w:p>
        </w:tc>
        <w:tc>
          <w:tcPr>
            <w:tcW w:w="4720" w:type="dxa"/>
            <w:vMerge w:val="restart"/>
            <w:tcBorders>
              <w:top w:val="nil"/>
              <w:left w:val="single" w:sz="4" w:space="0" w:color="auto"/>
              <w:bottom w:val="single" w:sz="4" w:space="0" w:color="auto"/>
              <w:right w:val="single" w:sz="4" w:space="0" w:color="auto"/>
            </w:tcBorders>
            <w:vAlign w:val="center"/>
            <w:hideMark/>
          </w:tcPr>
          <w:p w14:paraId="339AD612" w14:textId="77777777" w:rsidR="002C4D9F" w:rsidRPr="002C4D9F" w:rsidRDefault="002C4D9F" w:rsidP="002C4D9F">
            <w:pPr>
              <w:rPr>
                <w:rFonts w:ascii="Tahoma" w:hAnsi="Tahoma" w:cs="Tahoma"/>
                <w:b/>
                <w:bCs/>
                <w:sz w:val="16"/>
                <w:szCs w:val="16"/>
                <w:u w:val="single"/>
                <w:lang w:val="en-US" w:eastAsia="en-US" w:bidi="ar-SA"/>
              </w:rPr>
            </w:pPr>
            <w:proofErr w:type="spellStart"/>
            <w:r w:rsidRPr="002C4D9F">
              <w:rPr>
                <w:rFonts w:ascii="Tahoma" w:hAnsi="Tahoma" w:cs="Tahoma"/>
                <w:b/>
                <w:bCs/>
                <w:sz w:val="16"/>
                <w:szCs w:val="16"/>
                <w:u w:val="single"/>
                <w:lang w:val="en-US" w:eastAsia="en-US" w:bidi="ar-SA"/>
              </w:rPr>
              <w:t>Ремонт</w:t>
            </w:r>
            <w:proofErr w:type="spellEnd"/>
            <w:r w:rsidRPr="002C4D9F">
              <w:rPr>
                <w:rFonts w:ascii="Tahoma" w:hAnsi="Tahoma" w:cs="Tahoma"/>
                <w:b/>
                <w:bCs/>
                <w:sz w:val="16"/>
                <w:szCs w:val="16"/>
                <w:u w:val="single"/>
                <w:lang w:val="en-US" w:eastAsia="en-US" w:bidi="ar-SA"/>
              </w:rPr>
              <w:t xml:space="preserve"> </w:t>
            </w:r>
            <w:proofErr w:type="spellStart"/>
            <w:r w:rsidRPr="002C4D9F">
              <w:rPr>
                <w:rFonts w:ascii="Tahoma" w:hAnsi="Tahoma" w:cs="Tahoma"/>
                <w:b/>
                <w:bCs/>
                <w:sz w:val="16"/>
                <w:szCs w:val="16"/>
                <w:u w:val="single"/>
                <w:lang w:val="en-US" w:eastAsia="en-US" w:bidi="ar-SA"/>
              </w:rPr>
              <w:t>канализационных</w:t>
            </w:r>
            <w:proofErr w:type="spellEnd"/>
            <w:r w:rsidRPr="002C4D9F">
              <w:rPr>
                <w:rFonts w:ascii="Tahoma" w:hAnsi="Tahoma" w:cs="Tahoma"/>
                <w:b/>
                <w:bCs/>
                <w:sz w:val="16"/>
                <w:szCs w:val="16"/>
                <w:u w:val="single"/>
                <w:lang w:val="en-US" w:eastAsia="en-US" w:bidi="ar-SA"/>
              </w:rPr>
              <w:t xml:space="preserve"> </w:t>
            </w:r>
            <w:proofErr w:type="spellStart"/>
            <w:r w:rsidRPr="002C4D9F">
              <w:rPr>
                <w:rFonts w:ascii="Tahoma" w:hAnsi="Tahoma" w:cs="Tahoma"/>
                <w:b/>
                <w:bCs/>
                <w:sz w:val="16"/>
                <w:szCs w:val="16"/>
                <w:u w:val="single"/>
                <w:lang w:val="en-US" w:eastAsia="en-US" w:bidi="ar-SA"/>
              </w:rPr>
              <w:t>люков</w:t>
            </w:r>
            <w:proofErr w:type="spellEnd"/>
          </w:p>
        </w:tc>
        <w:tc>
          <w:tcPr>
            <w:tcW w:w="960" w:type="dxa"/>
            <w:vMerge w:val="restart"/>
            <w:tcBorders>
              <w:top w:val="nil"/>
              <w:left w:val="single" w:sz="4" w:space="0" w:color="auto"/>
              <w:bottom w:val="single" w:sz="4" w:space="0" w:color="auto"/>
              <w:right w:val="single" w:sz="4" w:space="0" w:color="auto"/>
            </w:tcBorders>
            <w:noWrap/>
            <w:vAlign w:val="center"/>
            <w:hideMark/>
          </w:tcPr>
          <w:p w14:paraId="56134309"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 </w:t>
            </w:r>
          </w:p>
        </w:tc>
        <w:tc>
          <w:tcPr>
            <w:tcW w:w="960" w:type="dxa"/>
            <w:vMerge w:val="restart"/>
            <w:tcBorders>
              <w:top w:val="nil"/>
              <w:left w:val="single" w:sz="4" w:space="0" w:color="auto"/>
              <w:bottom w:val="single" w:sz="4" w:space="0" w:color="auto"/>
              <w:right w:val="single" w:sz="4" w:space="0" w:color="auto"/>
            </w:tcBorders>
            <w:noWrap/>
            <w:vAlign w:val="center"/>
            <w:hideMark/>
          </w:tcPr>
          <w:p w14:paraId="3BFF8996"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 </w:t>
            </w:r>
          </w:p>
        </w:tc>
        <w:tc>
          <w:tcPr>
            <w:tcW w:w="924" w:type="dxa"/>
            <w:vMerge w:val="restart"/>
            <w:tcBorders>
              <w:top w:val="nil"/>
              <w:left w:val="single" w:sz="4" w:space="0" w:color="auto"/>
              <w:bottom w:val="single" w:sz="4" w:space="0" w:color="auto"/>
              <w:right w:val="single" w:sz="4" w:space="0" w:color="auto"/>
            </w:tcBorders>
            <w:noWrap/>
            <w:vAlign w:val="center"/>
            <w:hideMark/>
          </w:tcPr>
          <w:p w14:paraId="554E06BF"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0.000</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2D65C3A0"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0.00</w:t>
            </w:r>
          </w:p>
        </w:tc>
        <w:tc>
          <w:tcPr>
            <w:tcW w:w="36" w:type="dxa"/>
            <w:vAlign w:val="center"/>
            <w:hideMark/>
          </w:tcPr>
          <w:p w14:paraId="340E9CBB" w14:textId="77777777" w:rsidR="002C4D9F" w:rsidRPr="002C4D9F" w:rsidRDefault="002C4D9F" w:rsidP="002C4D9F">
            <w:pPr>
              <w:rPr>
                <w:sz w:val="20"/>
                <w:szCs w:val="20"/>
                <w:lang w:val="en-US" w:eastAsia="en-US" w:bidi="ar-SA"/>
              </w:rPr>
            </w:pPr>
          </w:p>
        </w:tc>
      </w:tr>
      <w:tr w:rsidR="002C4D9F" w:rsidRPr="002C4D9F" w14:paraId="428B74C5"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12978C96"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5AF903E6" w14:textId="77777777" w:rsidR="002C4D9F" w:rsidRPr="002C4D9F" w:rsidRDefault="002C4D9F" w:rsidP="002C4D9F">
            <w:pPr>
              <w:rPr>
                <w:rFonts w:ascii="Tahoma" w:hAnsi="Tahoma" w:cs="Tahoma"/>
                <w:b/>
                <w:bCs/>
                <w:sz w:val="16"/>
                <w:szCs w:val="16"/>
                <w:u w:val="single"/>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E176B3E"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379F774"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7916CD04"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7AC41546"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F712453" w14:textId="77777777" w:rsidR="002C4D9F" w:rsidRPr="002C4D9F" w:rsidRDefault="002C4D9F" w:rsidP="002C4D9F">
            <w:pPr>
              <w:rPr>
                <w:rFonts w:ascii="Tahoma" w:hAnsi="Tahoma" w:cs="Tahoma"/>
                <w:sz w:val="16"/>
                <w:szCs w:val="16"/>
                <w:lang w:val="en-US" w:eastAsia="en-US" w:bidi="ar-SA"/>
              </w:rPr>
            </w:pPr>
          </w:p>
        </w:tc>
      </w:tr>
      <w:tr w:rsidR="002C4D9F" w:rsidRPr="002C4D9F" w14:paraId="734AC080"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7B0B83A0"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03C59E12" w14:textId="77777777" w:rsidR="002C4D9F" w:rsidRPr="002C4D9F" w:rsidRDefault="002C4D9F" w:rsidP="002C4D9F">
            <w:pPr>
              <w:rPr>
                <w:rFonts w:ascii="Tahoma" w:hAnsi="Tahoma" w:cs="Tahoma"/>
                <w:b/>
                <w:bCs/>
                <w:sz w:val="16"/>
                <w:szCs w:val="16"/>
                <w:u w:val="single"/>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F4DBF47"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4AFDD1C"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9C25E9B"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50B41548"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7A1551B" w14:textId="77777777" w:rsidR="002C4D9F" w:rsidRPr="002C4D9F" w:rsidRDefault="002C4D9F" w:rsidP="002C4D9F">
            <w:pPr>
              <w:rPr>
                <w:sz w:val="20"/>
                <w:szCs w:val="20"/>
                <w:lang w:val="en-US" w:eastAsia="en-US" w:bidi="ar-SA"/>
              </w:rPr>
            </w:pPr>
          </w:p>
        </w:tc>
      </w:tr>
      <w:tr w:rsidR="002C4D9F" w:rsidRPr="002C4D9F" w14:paraId="5537C15D"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15C7EA96"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317F282D" w14:textId="77777777" w:rsidR="002C4D9F" w:rsidRPr="002C4D9F" w:rsidRDefault="002C4D9F" w:rsidP="002C4D9F">
            <w:pPr>
              <w:rPr>
                <w:rFonts w:ascii="Tahoma" w:hAnsi="Tahoma" w:cs="Tahoma"/>
                <w:b/>
                <w:bCs/>
                <w:sz w:val="16"/>
                <w:szCs w:val="16"/>
                <w:u w:val="single"/>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6351C36"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E8849F6"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7D8A566D"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3F22A1BD"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EA3992B" w14:textId="77777777" w:rsidR="002C4D9F" w:rsidRPr="002C4D9F" w:rsidRDefault="002C4D9F" w:rsidP="002C4D9F">
            <w:pPr>
              <w:rPr>
                <w:sz w:val="20"/>
                <w:szCs w:val="20"/>
                <w:lang w:val="en-US" w:eastAsia="en-US" w:bidi="ar-SA"/>
              </w:rPr>
            </w:pPr>
          </w:p>
        </w:tc>
      </w:tr>
      <w:tr w:rsidR="002C4D9F" w:rsidRPr="002C4D9F" w14:paraId="789EC76D"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5701F635"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w:t>
            </w:r>
          </w:p>
        </w:tc>
        <w:tc>
          <w:tcPr>
            <w:tcW w:w="4720" w:type="dxa"/>
            <w:vMerge w:val="restart"/>
            <w:tcBorders>
              <w:top w:val="nil"/>
              <w:left w:val="single" w:sz="4" w:space="0" w:color="auto"/>
              <w:bottom w:val="single" w:sz="4" w:space="0" w:color="auto"/>
              <w:right w:val="single" w:sz="4" w:space="0" w:color="auto"/>
            </w:tcBorders>
            <w:vAlign w:val="center"/>
            <w:hideMark/>
          </w:tcPr>
          <w:p w14:paraId="014F3EE7" w14:textId="77777777" w:rsidR="002C4D9F" w:rsidRPr="002C4D9F" w:rsidRDefault="002C4D9F" w:rsidP="002C4D9F">
            <w:pPr>
              <w:rPr>
                <w:rFonts w:ascii="Tahoma" w:hAnsi="Tahoma" w:cs="Tahoma"/>
                <w:sz w:val="16"/>
                <w:szCs w:val="16"/>
                <w:lang w:eastAsia="en-US" w:bidi="ar-SA"/>
              </w:rPr>
            </w:pPr>
            <w:r w:rsidRPr="002C4D9F">
              <w:rPr>
                <w:rFonts w:ascii="Tahoma" w:hAnsi="Tahoma" w:cs="Tahoma"/>
                <w:sz w:val="16"/>
                <w:szCs w:val="16"/>
                <w:lang w:eastAsia="en-US" w:bidi="ar-SA"/>
              </w:rPr>
              <w:t>Демонтаж существующих плит люков с помощью подъемно-разгрузочных грузовиков.</w:t>
            </w:r>
          </w:p>
        </w:tc>
        <w:tc>
          <w:tcPr>
            <w:tcW w:w="960" w:type="dxa"/>
            <w:vMerge w:val="restart"/>
            <w:tcBorders>
              <w:top w:val="nil"/>
              <w:left w:val="single" w:sz="4" w:space="0" w:color="auto"/>
              <w:bottom w:val="single" w:sz="4" w:space="0" w:color="auto"/>
              <w:right w:val="single" w:sz="4" w:space="0" w:color="auto"/>
            </w:tcBorders>
            <w:noWrap/>
            <w:vAlign w:val="center"/>
            <w:hideMark/>
          </w:tcPr>
          <w:p w14:paraId="582CC9C1" w14:textId="77777777" w:rsidR="002C4D9F" w:rsidRPr="002C4D9F" w:rsidRDefault="002C4D9F" w:rsidP="002C4D9F">
            <w:pPr>
              <w:rPr>
                <w:rFonts w:ascii="Tahoma" w:hAnsi="Tahoma" w:cs="Tahoma"/>
                <w:sz w:val="16"/>
                <w:szCs w:val="16"/>
                <w:lang w:val="en-US" w:eastAsia="en-US" w:bidi="ar-SA"/>
              </w:rPr>
            </w:pPr>
            <w:proofErr w:type="spellStart"/>
            <w:r w:rsidRPr="002C4D9F">
              <w:rPr>
                <w:rFonts w:ascii="Tahoma" w:hAnsi="Tahoma" w:cs="Tahoma"/>
                <w:sz w:val="16"/>
                <w:szCs w:val="16"/>
                <w:lang w:val="en-US" w:eastAsia="en-US" w:bidi="ar-SA"/>
              </w:rPr>
              <w:t>штук</w:t>
            </w:r>
            <w:proofErr w:type="spellEnd"/>
          </w:p>
        </w:tc>
        <w:tc>
          <w:tcPr>
            <w:tcW w:w="960" w:type="dxa"/>
            <w:vMerge w:val="restart"/>
            <w:tcBorders>
              <w:top w:val="nil"/>
              <w:left w:val="single" w:sz="4" w:space="0" w:color="auto"/>
              <w:bottom w:val="single" w:sz="4" w:space="0" w:color="auto"/>
              <w:right w:val="single" w:sz="4" w:space="0" w:color="auto"/>
            </w:tcBorders>
            <w:noWrap/>
            <w:vAlign w:val="center"/>
            <w:hideMark/>
          </w:tcPr>
          <w:p w14:paraId="4944E6E7"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26</w:t>
            </w:r>
          </w:p>
        </w:tc>
        <w:tc>
          <w:tcPr>
            <w:tcW w:w="924" w:type="dxa"/>
            <w:vMerge w:val="restart"/>
            <w:tcBorders>
              <w:top w:val="nil"/>
              <w:left w:val="single" w:sz="4" w:space="0" w:color="auto"/>
              <w:bottom w:val="single" w:sz="4" w:space="0" w:color="auto"/>
              <w:right w:val="single" w:sz="4" w:space="0" w:color="auto"/>
            </w:tcBorders>
            <w:noWrap/>
            <w:vAlign w:val="center"/>
            <w:hideMark/>
          </w:tcPr>
          <w:p w14:paraId="735AFF89"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1.715</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050A1FE3"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44.59</w:t>
            </w:r>
          </w:p>
        </w:tc>
        <w:tc>
          <w:tcPr>
            <w:tcW w:w="36" w:type="dxa"/>
            <w:vAlign w:val="center"/>
            <w:hideMark/>
          </w:tcPr>
          <w:p w14:paraId="7075F757" w14:textId="77777777" w:rsidR="002C4D9F" w:rsidRPr="002C4D9F" w:rsidRDefault="002C4D9F" w:rsidP="002C4D9F">
            <w:pPr>
              <w:rPr>
                <w:sz w:val="20"/>
                <w:szCs w:val="20"/>
                <w:lang w:val="en-US" w:eastAsia="en-US" w:bidi="ar-SA"/>
              </w:rPr>
            </w:pPr>
          </w:p>
        </w:tc>
      </w:tr>
      <w:tr w:rsidR="002C4D9F" w:rsidRPr="002C4D9F" w14:paraId="71D09AD8"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7E55A67E"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36E12064"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5A47677"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161A0C7"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5961BB59"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155D22FF"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31144610" w14:textId="77777777" w:rsidR="002C4D9F" w:rsidRPr="002C4D9F" w:rsidRDefault="002C4D9F" w:rsidP="002C4D9F">
            <w:pPr>
              <w:rPr>
                <w:rFonts w:ascii="Tahoma" w:hAnsi="Tahoma" w:cs="Tahoma"/>
                <w:sz w:val="16"/>
                <w:szCs w:val="16"/>
                <w:lang w:val="en-US" w:eastAsia="en-US" w:bidi="ar-SA"/>
              </w:rPr>
            </w:pPr>
          </w:p>
        </w:tc>
      </w:tr>
      <w:tr w:rsidR="002C4D9F" w:rsidRPr="002C4D9F" w14:paraId="13E26DA1"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6AD131CC"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76705D83"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FC054EA"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0866542"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5EE75D0E"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6CE9D83F"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219D3E2" w14:textId="77777777" w:rsidR="002C4D9F" w:rsidRPr="002C4D9F" w:rsidRDefault="002C4D9F" w:rsidP="002C4D9F">
            <w:pPr>
              <w:rPr>
                <w:sz w:val="20"/>
                <w:szCs w:val="20"/>
                <w:lang w:val="en-US" w:eastAsia="en-US" w:bidi="ar-SA"/>
              </w:rPr>
            </w:pPr>
          </w:p>
        </w:tc>
      </w:tr>
      <w:tr w:rsidR="002C4D9F" w:rsidRPr="002C4D9F" w14:paraId="7E196F29"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70947BDF"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0B6117AC"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6D5C620"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21E8CA5"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90679AC"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28768C55"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6F27257" w14:textId="77777777" w:rsidR="002C4D9F" w:rsidRPr="002C4D9F" w:rsidRDefault="002C4D9F" w:rsidP="002C4D9F">
            <w:pPr>
              <w:rPr>
                <w:sz w:val="20"/>
                <w:szCs w:val="20"/>
                <w:lang w:val="en-US" w:eastAsia="en-US" w:bidi="ar-SA"/>
              </w:rPr>
            </w:pPr>
          </w:p>
        </w:tc>
      </w:tr>
      <w:tr w:rsidR="002C4D9F" w:rsidRPr="002C4D9F" w14:paraId="233A9A4B"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30CA65E4"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2</w:t>
            </w:r>
          </w:p>
        </w:tc>
        <w:tc>
          <w:tcPr>
            <w:tcW w:w="4720" w:type="dxa"/>
            <w:vMerge w:val="restart"/>
            <w:tcBorders>
              <w:top w:val="nil"/>
              <w:left w:val="single" w:sz="4" w:space="0" w:color="auto"/>
              <w:bottom w:val="single" w:sz="4" w:space="0" w:color="auto"/>
              <w:right w:val="single" w:sz="4" w:space="0" w:color="auto"/>
            </w:tcBorders>
            <w:vAlign w:val="center"/>
            <w:hideMark/>
          </w:tcPr>
          <w:p w14:paraId="5FB3A82E" w14:textId="77777777" w:rsidR="002C4D9F" w:rsidRPr="002C4D9F" w:rsidRDefault="002C4D9F" w:rsidP="002C4D9F">
            <w:pPr>
              <w:rPr>
                <w:rFonts w:ascii="Tahoma" w:hAnsi="Tahoma" w:cs="Tahoma"/>
                <w:sz w:val="16"/>
                <w:szCs w:val="16"/>
                <w:lang w:eastAsia="en-US" w:bidi="ar-SA"/>
              </w:rPr>
            </w:pPr>
            <w:r w:rsidRPr="002C4D9F">
              <w:rPr>
                <w:rFonts w:ascii="Tahoma" w:hAnsi="Tahoma" w:cs="Tahoma"/>
                <w:sz w:val="16"/>
                <w:szCs w:val="16"/>
                <w:lang w:eastAsia="en-US" w:bidi="ar-SA"/>
              </w:rPr>
              <w:t>Транспортировка плит на свалку, расположенную в 13 км отсюда.</w:t>
            </w:r>
          </w:p>
        </w:tc>
        <w:tc>
          <w:tcPr>
            <w:tcW w:w="960" w:type="dxa"/>
            <w:vMerge w:val="restart"/>
            <w:tcBorders>
              <w:top w:val="nil"/>
              <w:left w:val="single" w:sz="4" w:space="0" w:color="auto"/>
              <w:bottom w:val="single" w:sz="4" w:space="0" w:color="auto"/>
              <w:right w:val="single" w:sz="4" w:space="0" w:color="auto"/>
            </w:tcBorders>
            <w:noWrap/>
            <w:vAlign w:val="center"/>
            <w:hideMark/>
          </w:tcPr>
          <w:p w14:paraId="0A47CA13"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т</w:t>
            </w:r>
          </w:p>
        </w:tc>
        <w:tc>
          <w:tcPr>
            <w:tcW w:w="960" w:type="dxa"/>
            <w:vMerge w:val="restart"/>
            <w:tcBorders>
              <w:top w:val="nil"/>
              <w:left w:val="single" w:sz="4" w:space="0" w:color="auto"/>
              <w:bottom w:val="single" w:sz="4" w:space="0" w:color="auto"/>
              <w:right w:val="single" w:sz="4" w:space="0" w:color="auto"/>
            </w:tcBorders>
            <w:noWrap/>
            <w:vAlign w:val="center"/>
            <w:hideMark/>
          </w:tcPr>
          <w:p w14:paraId="7F1FFAD0"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30.420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08E5FB72"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4.44</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79EBFDE1"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135.19</w:t>
            </w:r>
          </w:p>
        </w:tc>
        <w:tc>
          <w:tcPr>
            <w:tcW w:w="36" w:type="dxa"/>
            <w:vAlign w:val="center"/>
            <w:hideMark/>
          </w:tcPr>
          <w:p w14:paraId="6D77AD27" w14:textId="77777777" w:rsidR="002C4D9F" w:rsidRPr="002C4D9F" w:rsidRDefault="002C4D9F" w:rsidP="002C4D9F">
            <w:pPr>
              <w:rPr>
                <w:sz w:val="20"/>
                <w:szCs w:val="20"/>
                <w:lang w:val="en-US" w:eastAsia="en-US" w:bidi="ar-SA"/>
              </w:rPr>
            </w:pPr>
          </w:p>
        </w:tc>
      </w:tr>
      <w:tr w:rsidR="002C4D9F" w:rsidRPr="002C4D9F" w14:paraId="41EEAC5D"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1A3E0318"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58096D02"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CA7D5E4"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DC588CF"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E1E4624"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5A759DDB"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D35BF09" w14:textId="77777777" w:rsidR="002C4D9F" w:rsidRPr="002C4D9F" w:rsidRDefault="002C4D9F" w:rsidP="002C4D9F">
            <w:pPr>
              <w:rPr>
                <w:rFonts w:ascii="Tahoma" w:hAnsi="Tahoma" w:cs="Tahoma"/>
                <w:sz w:val="16"/>
                <w:szCs w:val="16"/>
                <w:lang w:val="en-US" w:eastAsia="en-US" w:bidi="ar-SA"/>
              </w:rPr>
            </w:pPr>
          </w:p>
        </w:tc>
      </w:tr>
      <w:tr w:rsidR="002C4D9F" w:rsidRPr="002C4D9F" w14:paraId="1C0DEBCE"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7C573B6E"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398FEE63"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1B91684"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4A1BBE5"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BB1EFEC"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144DFF43"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F466E9B" w14:textId="77777777" w:rsidR="002C4D9F" w:rsidRPr="002C4D9F" w:rsidRDefault="002C4D9F" w:rsidP="002C4D9F">
            <w:pPr>
              <w:rPr>
                <w:sz w:val="20"/>
                <w:szCs w:val="20"/>
                <w:lang w:val="en-US" w:eastAsia="en-US" w:bidi="ar-SA"/>
              </w:rPr>
            </w:pPr>
          </w:p>
        </w:tc>
      </w:tr>
      <w:tr w:rsidR="002C4D9F" w:rsidRPr="002C4D9F" w14:paraId="01ADAA35"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5D1BF9DA"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154D0CFE"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7F83C39"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92B2948"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7DB6914"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275AE767"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56C2AAA" w14:textId="77777777" w:rsidR="002C4D9F" w:rsidRPr="002C4D9F" w:rsidRDefault="002C4D9F" w:rsidP="002C4D9F">
            <w:pPr>
              <w:rPr>
                <w:sz w:val="20"/>
                <w:szCs w:val="20"/>
                <w:lang w:val="en-US" w:eastAsia="en-US" w:bidi="ar-SA"/>
              </w:rPr>
            </w:pPr>
          </w:p>
        </w:tc>
      </w:tr>
      <w:tr w:rsidR="002C4D9F" w:rsidRPr="002C4D9F" w14:paraId="490BEBA4"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7E675CB0"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3</w:t>
            </w:r>
          </w:p>
        </w:tc>
        <w:tc>
          <w:tcPr>
            <w:tcW w:w="4720" w:type="dxa"/>
            <w:vMerge w:val="restart"/>
            <w:tcBorders>
              <w:top w:val="nil"/>
              <w:left w:val="single" w:sz="4" w:space="0" w:color="auto"/>
              <w:bottom w:val="single" w:sz="4" w:space="0" w:color="auto"/>
              <w:right w:val="single" w:sz="4" w:space="0" w:color="auto"/>
            </w:tcBorders>
            <w:vAlign w:val="center"/>
            <w:hideMark/>
          </w:tcPr>
          <w:p w14:paraId="5E5BB6F0" w14:textId="77777777" w:rsidR="002C4D9F" w:rsidRPr="002C4D9F" w:rsidRDefault="002C4D9F" w:rsidP="002C4D9F">
            <w:pPr>
              <w:rPr>
                <w:rFonts w:ascii="Tahoma" w:hAnsi="Tahoma" w:cs="Tahoma"/>
                <w:sz w:val="16"/>
                <w:szCs w:val="16"/>
                <w:lang w:val="en-US" w:eastAsia="en-US" w:bidi="ar-SA"/>
              </w:rPr>
            </w:pPr>
            <w:proofErr w:type="spellStart"/>
            <w:r w:rsidRPr="002C4D9F">
              <w:rPr>
                <w:rFonts w:ascii="Tahoma" w:hAnsi="Tahoma" w:cs="Tahoma"/>
                <w:sz w:val="16"/>
                <w:szCs w:val="16"/>
                <w:lang w:val="en-US" w:eastAsia="en-US" w:bidi="ar-SA"/>
              </w:rPr>
              <w:t>Ручная</w:t>
            </w:r>
            <w:proofErr w:type="spellEnd"/>
            <w:r w:rsidRPr="002C4D9F">
              <w:rPr>
                <w:rFonts w:ascii="Tahoma" w:hAnsi="Tahoma" w:cs="Tahoma"/>
                <w:sz w:val="16"/>
                <w:szCs w:val="16"/>
                <w:lang w:val="en-US" w:eastAsia="en-US" w:bidi="ar-SA"/>
              </w:rPr>
              <w:t xml:space="preserve"> </w:t>
            </w:r>
            <w:proofErr w:type="spellStart"/>
            <w:r w:rsidRPr="002C4D9F">
              <w:rPr>
                <w:rFonts w:ascii="Tahoma" w:hAnsi="Tahoma" w:cs="Tahoma"/>
                <w:sz w:val="16"/>
                <w:szCs w:val="16"/>
                <w:lang w:val="en-US" w:eastAsia="en-US" w:bidi="ar-SA"/>
              </w:rPr>
              <w:t>очистка</w:t>
            </w:r>
            <w:proofErr w:type="spellEnd"/>
            <w:r w:rsidRPr="002C4D9F">
              <w:rPr>
                <w:rFonts w:ascii="Tahoma" w:hAnsi="Tahoma" w:cs="Tahoma"/>
                <w:sz w:val="16"/>
                <w:szCs w:val="16"/>
                <w:lang w:val="en-US" w:eastAsia="en-US" w:bidi="ar-SA"/>
              </w:rPr>
              <w:t xml:space="preserve"> </w:t>
            </w:r>
            <w:proofErr w:type="spellStart"/>
            <w:r w:rsidRPr="002C4D9F">
              <w:rPr>
                <w:rFonts w:ascii="Tahoma" w:hAnsi="Tahoma" w:cs="Tahoma"/>
                <w:sz w:val="16"/>
                <w:szCs w:val="16"/>
                <w:lang w:val="en-US" w:eastAsia="en-US" w:bidi="ar-SA"/>
              </w:rPr>
              <w:t>канализационных</w:t>
            </w:r>
            <w:proofErr w:type="spellEnd"/>
            <w:r w:rsidRPr="002C4D9F">
              <w:rPr>
                <w:rFonts w:ascii="Tahoma" w:hAnsi="Tahoma" w:cs="Tahoma"/>
                <w:sz w:val="16"/>
                <w:szCs w:val="16"/>
                <w:lang w:val="en-US" w:eastAsia="en-US" w:bidi="ar-SA"/>
              </w:rPr>
              <w:t xml:space="preserve"> </w:t>
            </w:r>
            <w:proofErr w:type="spellStart"/>
            <w:r w:rsidRPr="002C4D9F">
              <w:rPr>
                <w:rFonts w:ascii="Tahoma" w:hAnsi="Tahoma" w:cs="Tahoma"/>
                <w:sz w:val="16"/>
                <w:szCs w:val="16"/>
                <w:lang w:val="en-US" w:eastAsia="en-US" w:bidi="ar-SA"/>
              </w:rPr>
              <w:t>люков</w:t>
            </w:r>
            <w:proofErr w:type="spellEnd"/>
          </w:p>
        </w:tc>
        <w:tc>
          <w:tcPr>
            <w:tcW w:w="960" w:type="dxa"/>
            <w:vMerge w:val="restart"/>
            <w:tcBorders>
              <w:top w:val="nil"/>
              <w:left w:val="single" w:sz="4" w:space="0" w:color="auto"/>
              <w:bottom w:val="single" w:sz="4" w:space="0" w:color="auto"/>
              <w:right w:val="single" w:sz="4" w:space="0" w:color="auto"/>
            </w:tcBorders>
            <w:noWrap/>
            <w:vAlign w:val="center"/>
            <w:hideMark/>
          </w:tcPr>
          <w:p w14:paraId="7F85EE6C"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м</w:t>
            </w:r>
            <w:r w:rsidRPr="002C4D9F">
              <w:rPr>
                <w:rFonts w:ascii="Tahoma" w:hAnsi="Tahoma" w:cs="Tahoma"/>
                <w:sz w:val="16"/>
                <w:szCs w:val="16"/>
                <w:vertAlign w:val="superscript"/>
                <w:lang w:val="en-US" w:eastAsia="en-US" w:bidi="ar-SA"/>
              </w:rPr>
              <w:t>3</w:t>
            </w:r>
          </w:p>
        </w:tc>
        <w:tc>
          <w:tcPr>
            <w:tcW w:w="960" w:type="dxa"/>
            <w:vMerge w:val="restart"/>
            <w:tcBorders>
              <w:top w:val="nil"/>
              <w:left w:val="single" w:sz="4" w:space="0" w:color="auto"/>
              <w:bottom w:val="single" w:sz="4" w:space="0" w:color="auto"/>
              <w:right w:val="single" w:sz="4" w:space="0" w:color="auto"/>
            </w:tcBorders>
            <w:noWrap/>
            <w:vAlign w:val="center"/>
            <w:hideMark/>
          </w:tcPr>
          <w:p w14:paraId="5018B240"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5.040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5E7B1565"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7.594</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32F09CDB"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38.27</w:t>
            </w:r>
          </w:p>
        </w:tc>
        <w:tc>
          <w:tcPr>
            <w:tcW w:w="36" w:type="dxa"/>
            <w:vAlign w:val="center"/>
            <w:hideMark/>
          </w:tcPr>
          <w:p w14:paraId="53BE5D3E" w14:textId="77777777" w:rsidR="002C4D9F" w:rsidRPr="002C4D9F" w:rsidRDefault="002C4D9F" w:rsidP="002C4D9F">
            <w:pPr>
              <w:rPr>
                <w:sz w:val="20"/>
                <w:szCs w:val="20"/>
                <w:lang w:val="en-US" w:eastAsia="en-US" w:bidi="ar-SA"/>
              </w:rPr>
            </w:pPr>
          </w:p>
        </w:tc>
      </w:tr>
      <w:tr w:rsidR="002C4D9F" w:rsidRPr="002C4D9F" w14:paraId="0D6EB5EF"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695BBD6E"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7F7F1068"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8A551C1"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93E2937"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0BFDD20"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4B92ECAA"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5E8E2001" w14:textId="77777777" w:rsidR="002C4D9F" w:rsidRPr="002C4D9F" w:rsidRDefault="002C4D9F" w:rsidP="002C4D9F">
            <w:pPr>
              <w:rPr>
                <w:rFonts w:ascii="Tahoma" w:hAnsi="Tahoma" w:cs="Tahoma"/>
                <w:sz w:val="16"/>
                <w:szCs w:val="16"/>
                <w:lang w:val="en-US" w:eastAsia="en-US" w:bidi="ar-SA"/>
              </w:rPr>
            </w:pPr>
          </w:p>
        </w:tc>
      </w:tr>
      <w:tr w:rsidR="002C4D9F" w:rsidRPr="002C4D9F" w14:paraId="177FF97B"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6B46570E"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0486AE00"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DCDD77E"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CD0DE08"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3E2A9E8"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799CEA51"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3D618BE" w14:textId="77777777" w:rsidR="002C4D9F" w:rsidRPr="002C4D9F" w:rsidRDefault="002C4D9F" w:rsidP="002C4D9F">
            <w:pPr>
              <w:rPr>
                <w:sz w:val="20"/>
                <w:szCs w:val="20"/>
                <w:lang w:val="en-US" w:eastAsia="en-US" w:bidi="ar-SA"/>
              </w:rPr>
            </w:pPr>
          </w:p>
        </w:tc>
      </w:tr>
      <w:tr w:rsidR="002C4D9F" w:rsidRPr="002C4D9F" w14:paraId="3460D051"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2392AFF6"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4D7546C2"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7286AE0"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498EA84"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969AD50"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362A83FF"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8168E61" w14:textId="77777777" w:rsidR="002C4D9F" w:rsidRPr="002C4D9F" w:rsidRDefault="002C4D9F" w:rsidP="002C4D9F">
            <w:pPr>
              <w:rPr>
                <w:sz w:val="20"/>
                <w:szCs w:val="20"/>
                <w:lang w:val="en-US" w:eastAsia="en-US" w:bidi="ar-SA"/>
              </w:rPr>
            </w:pPr>
          </w:p>
        </w:tc>
      </w:tr>
      <w:tr w:rsidR="002C4D9F" w:rsidRPr="002C4D9F" w14:paraId="6C7D86CE"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01248C4B"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4</w:t>
            </w:r>
          </w:p>
        </w:tc>
        <w:tc>
          <w:tcPr>
            <w:tcW w:w="4720" w:type="dxa"/>
            <w:vMerge w:val="restart"/>
            <w:tcBorders>
              <w:top w:val="nil"/>
              <w:left w:val="single" w:sz="4" w:space="0" w:color="auto"/>
              <w:bottom w:val="single" w:sz="4" w:space="0" w:color="auto"/>
              <w:right w:val="single" w:sz="4" w:space="0" w:color="auto"/>
            </w:tcBorders>
            <w:vAlign w:val="center"/>
            <w:hideMark/>
          </w:tcPr>
          <w:p w14:paraId="7226DD0E" w14:textId="77777777" w:rsidR="002C4D9F" w:rsidRPr="002C4D9F" w:rsidRDefault="002C4D9F" w:rsidP="002C4D9F">
            <w:pPr>
              <w:rPr>
                <w:rFonts w:ascii="Tahoma" w:hAnsi="Tahoma" w:cs="Tahoma"/>
                <w:sz w:val="16"/>
                <w:szCs w:val="16"/>
                <w:lang w:eastAsia="en-US" w:bidi="ar-SA"/>
              </w:rPr>
            </w:pPr>
            <w:r w:rsidRPr="002C4D9F">
              <w:rPr>
                <w:rFonts w:ascii="Tahoma" w:hAnsi="Tahoma" w:cs="Tahoma"/>
                <w:sz w:val="16"/>
                <w:szCs w:val="16"/>
                <w:lang w:eastAsia="en-US" w:bidi="ar-SA"/>
              </w:rPr>
              <w:t>Ручная погрузка грунта в самоходные самосвалы.</w:t>
            </w:r>
          </w:p>
        </w:tc>
        <w:tc>
          <w:tcPr>
            <w:tcW w:w="960" w:type="dxa"/>
            <w:vMerge w:val="restart"/>
            <w:tcBorders>
              <w:top w:val="nil"/>
              <w:left w:val="single" w:sz="4" w:space="0" w:color="auto"/>
              <w:bottom w:val="single" w:sz="4" w:space="0" w:color="auto"/>
              <w:right w:val="single" w:sz="4" w:space="0" w:color="auto"/>
            </w:tcBorders>
            <w:noWrap/>
            <w:vAlign w:val="center"/>
            <w:hideMark/>
          </w:tcPr>
          <w:p w14:paraId="57FB4AB0"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т</w:t>
            </w:r>
          </w:p>
        </w:tc>
        <w:tc>
          <w:tcPr>
            <w:tcW w:w="960" w:type="dxa"/>
            <w:vMerge w:val="restart"/>
            <w:tcBorders>
              <w:top w:val="nil"/>
              <w:left w:val="single" w:sz="4" w:space="0" w:color="auto"/>
              <w:bottom w:val="single" w:sz="4" w:space="0" w:color="auto"/>
              <w:right w:val="single" w:sz="4" w:space="0" w:color="auto"/>
            </w:tcBorders>
            <w:noWrap/>
            <w:vAlign w:val="center"/>
            <w:hideMark/>
          </w:tcPr>
          <w:p w14:paraId="5E6D16D4"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9.830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1A11BB81"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0.587</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3552FA56"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5.77</w:t>
            </w:r>
          </w:p>
        </w:tc>
        <w:tc>
          <w:tcPr>
            <w:tcW w:w="36" w:type="dxa"/>
            <w:vAlign w:val="center"/>
            <w:hideMark/>
          </w:tcPr>
          <w:p w14:paraId="4B5A911B" w14:textId="77777777" w:rsidR="002C4D9F" w:rsidRPr="002C4D9F" w:rsidRDefault="002C4D9F" w:rsidP="002C4D9F">
            <w:pPr>
              <w:rPr>
                <w:sz w:val="20"/>
                <w:szCs w:val="20"/>
                <w:lang w:val="en-US" w:eastAsia="en-US" w:bidi="ar-SA"/>
              </w:rPr>
            </w:pPr>
          </w:p>
        </w:tc>
      </w:tr>
      <w:tr w:rsidR="002C4D9F" w:rsidRPr="002C4D9F" w14:paraId="29203AC4"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26A99069"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5215E47C"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CEB48CF"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954E5EB"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9055578"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4CACA20D"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5D1B52D" w14:textId="77777777" w:rsidR="002C4D9F" w:rsidRPr="002C4D9F" w:rsidRDefault="002C4D9F" w:rsidP="002C4D9F">
            <w:pPr>
              <w:rPr>
                <w:rFonts w:ascii="Tahoma" w:hAnsi="Tahoma" w:cs="Tahoma"/>
                <w:sz w:val="16"/>
                <w:szCs w:val="16"/>
                <w:lang w:val="en-US" w:eastAsia="en-US" w:bidi="ar-SA"/>
              </w:rPr>
            </w:pPr>
          </w:p>
        </w:tc>
      </w:tr>
      <w:tr w:rsidR="002C4D9F" w:rsidRPr="002C4D9F" w14:paraId="3691A3CA"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547B4C9D"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193713F4"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1054736"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289DF12"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E3FAA81"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5B7CDF2B"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08A5953" w14:textId="77777777" w:rsidR="002C4D9F" w:rsidRPr="002C4D9F" w:rsidRDefault="002C4D9F" w:rsidP="002C4D9F">
            <w:pPr>
              <w:rPr>
                <w:sz w:val="20"/>
                <w:szCs w:val="20"/>
                <w:lang w:val="en-US" w:eastAsia="en-US" w:bidi="ar-SA"/>
              </w:rPr>
            </w:pPr>
          </w:p>
        </w:tc>
      </w:tr>
      <w:tr w:rsidR="002C4D9F" w:rsidRPr="002C4D9F" w14:paraId="409F952C"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0C453FAC"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57A8614E"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1A9D389"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B2525AF"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7B23683D"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1862D8CF"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3243F5D" w14:textId="77777777" w:rsidR="002C4D9F" w:rsidRPr="002C4D9F" w:rsidRDefault="002C4D9F" w:rsidP="002C4D9F">
            <w:pPr>
              <w:rPr>
                <w:sz w:val="20"/>
                <w:szCs w:val="20"/>
                <w:lang w:val="en-US" w:eastAsia="en-US" w:bidi="ar-SA"/>
              </w:rPr>
            </w:pPr>
          </w:p>
        </w:tc>
      </w:tr>
      <w:tr w:rsidR="002C4D9F" w:rsidRPr="002C4D9F" w14:paraId="66285E54"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452A9047"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5</w:t>
            </w:r>
          </w:p>
        </w:tc>
        <w:tc>
          <w:tcPr>
            <w:tcW w:w="4720" w:type="dxa"/>
            <w:vMerge w:val="restart"/>
            <w:tcBorders>
              <w:top w:val="nil"/>
              <w:left w:val="single" w:sz="4" w:space="0" w:color="auto"/>
              <w:bottom w:val="single" w:sz="4" w:space="0" w:color="auto"/>
              <w:right w:val="single" w:sz="4" w:space="0" w:color="auto"/>
            </w:tcBorders>
            <w:vAlign w:val="center"/>
            <w:hideMark/>
          </w:tcPr>
          <w:p w14:paraId="0CEDBEBA" w14:textId="77777777" w:rsidR="002C4D9F" w:rsidRPr="002C4D9F" w:rsidRDefault="002C4D9F" w:rsidP="002C4D9F">
            <w:pPr>
              <w:rPr>
                <w:rFonts w:ascii="Tahoma" w:hAnsi="Tahoma" w:cs="Tahoma"/>
                <w:sz w:val="16"/>
                <w:szCs w:val="16"/>
                <w:lang w:eastAsia="en-US" w:bidi="ar-SA"/>
              </w:rPr>
            </w:pPr>
            <w:r w:rsidRPr="002C4D9F">
              <w:rPr>
                <w:rFonts w:ascii="Tahoma" w:hAnsi="Tahoma" w:cs="Tahoma"/>
                <w:sz w:val="16"/>
                <w:szCs w:val="16"/>
                <w:lang w:eastAsia="en-US" w:bidi="ar-SA"/>
              </w:rPr>
              <w:t>Транспортировка грунта на свалку, расположенную в 13 км отсюда.</w:t>
            </w:r>
          </w:p>
        </w:tc>
        <w:tc>
          <w:tcPr>
            <w:tcW w:w="960" w:type="dxa"/>
            <w:vMerge w:val="restart"/>
            <w:tcBorders>
              <w:top w:val="nil"/>
              <w:left w:val="single" w:sz="4" w:space="0" w:color="auto"/>
              <w:bottom w:val="single" w:sz="4" w:space="0" w:color="auto"/>
              <w:right w:val="single" w:sz="4" w:space="0" w:color="auto"/>
            </w:tcBorders>
            <w:noWrap/>
            <w:vAlign w:val="center"/>
            <w:hideMark/>
          </w:tcPr>
          <w:p w14:paraId="17BA8B43"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т</w:t>
            </w:r>
          </w:p>
        </w:tc>
        <w:tc>
          <w:tcPr>
            <w:tcW w:w="960" w:type="dxa"/>
            <w:vMerge w:val="restart"/>
            <w:tcBorders>
              <w:top w:val="nil"/>
              <w:left w:val="single" w:sz="4" w:space="0" w:color="auto"/>
              <w:bottom w:val="single" w:sz="4" w:space="0" w:color="auto"/>
              <w:right w:val="single" w:sz="4" w:space="0" w:color="auto"/>
            </w:tcBorders>
            <w:noWrap/>
            <w:vAlign w:val="center"/>
            <w:hideMark/>
          </w:tcPr>
          <w:p w14:paraId="6A7D4AD3"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9.830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63AC7769"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4.444</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6A6DF386"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43.68</w:t>
            </w:r>
          </w:p>
        </w:tc>
        <w:tc>
          <w:tcPr>
            <w:tcW w:w="36" w:type="dxa"/>
            <w:vAlign w:val="center"/>
            <w:hideMark/>
          </w:tcPr>
          <w:p w14:paraId="1724499A" w14:textId="77777777" w:rsidR="002C4D9F" w:rsidRPr="002C4D9F" w:rsidRDefault="002C4D9F" w:rsidP="002C4D9F">
            <w:pPr>
              <w:rPr>
                <w:sz w:val="20"/>
                <w:szCs w:val="20"/>
                <w:lang w:val="en-US" w:eastAsia="en-US" w:bidi="ar-SA"/>
              </w:rPr>
            </w:pPr>
          </w:p>
        </w:tc>
      </w:tr>
      <w:tr w:rsidR="002C4D9F" w:rsidRPr="002C4D9F" w14:paraId="18C2DE2D"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35B79E00"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6035258A"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1EDFA2B"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1A3380F"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7DAA7BC6"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105B6374"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D030AD2" w14:textId="77777777" w:rsidR="002C4D9F" w:rsidRPr="002C4D9F" w:rsidRDefault="002C4D9F" w:rsidP="002C4D9F">
            <w:pPr>
              <w:rPr>
                <w:rFonts w:ascii="Tahoma" w:hAnsi="Tahoma" w:cs="Tahoma"/>
                <w:sz w:val="16"/>
                <w:szCs w:val="16"/>
                <w:lang w:val="en-US" w:eastAsia="en-US" w:bidi="ar-SA"/>
              </w:rPr>
            </w:pPr>
          </w:p>
        </w:tc>
      </w:tr>
      <w:tr w:rsidR="002C4D9F" w:rsidRPr="002C4D9F" w14:paraId="7AC82269"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06D22D8E"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482A65D2"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D90FCD6"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E406586"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7839FF7"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3F9CC236"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7BD378A4" w14:textId="77777777" w:rsidR="002C4D9F" w:rsidRPr="002C4D9F" w:rsidRDefault="002C4D9F" w:rsidP="002C4D9F">
            <w:pPr>
              <w:rPr>
                <w:sz w:val="20"/>
                <w:szCs w:val="20"/>
                <w:lang w:val="en-US" w:eastAsia="en-US" w:bidi="ar-SA"/>
              </w:rPr>
            </w:pPr>
          </w:p>
        </w:tc>
      </w:tr>
      <w:tr w:rsidR="002C4D9F" w:rsidRPr="002C4D9F" w14:paraId="6FA53575"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6ADD19A4"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3F2DA064"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46EE0E3"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CB64606"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7A91AB0"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6D71A8DA"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3C67A802" w14:textId="77777777" w:rsidR="002C4D9F" w:rsidRPr="002C4D9F" w:rsidRDefault="002C4D9F" w:rsidP="002C4D9F">
            <w:pPr>
              <w:rPr>
                <w:sz w:val="20"/>
                <w:szCs w:val="20"/>
                <w:lang w:val="en-US" w:eastAsia="en-US" w:bidi="ar-SA"/>
              </w:rPr>
            </w:pPr>
          </w:p>
        </w:tc>
      </w:tr>
      <w:tr w:rsidR="002C4D9F" w:rsidRPr="002C4D9F" w14:paraId="7E78CB86"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3000B673"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6</w:t>
            </w:r>
          </w:p>
        </w:tc>
        <w:tc>
          <w:tcPr>
            <w:tcW w:w="4720" w:type="dxa"/>
            <w:vMerge w:val="restart"/>
            <w:tcBorders>
              <w:top w:val="nil"/>
              <w:left w:val="single" w:sz="4" w:space="0" w:color="auto"/>
              <w:bottom w:val="single" w:sz="4" w:space="0" w:color="auto"/>
              <w:right w:val="single" w:sz="4" w:space="0" w:color="auto"/>
            </w:tcBorders>
            <w:vAlign w:val="center"/>
            <w:hideMark/>
          </w:tcPr>
          <w:p w14:paraId="266437D0" w14:textId="77777777" w:rsidR="002C4D9F" w:rsidRPr="002C4D9F" w:rsidRDefault="002C4D9F" w:rsidP="002C4D9F">
            <w:pPr>
              <w:rPr>
                <w:rFonts w:ascii="Tahoma" w:hAnsi="Tahoma" w:cs="Tahoma"/>
                <w:sz w:val="16"/>
                <w:szCs w:val="16"/>
                <w:lang w:eastAsia="en-US" w:bidi="ar-SA"/>
              </w:rPr>
            </w:pPr>
            <w:r w:rsidRPr="002C4D9F">
              <w:rPr>
                <w:rFonts w:ascii="Tahoma" w:hAnsi="Tahoma" w:cs="Tahoma"/>
                <w:sz w:val="16"/>
                <w:szCs w:val="16"/>
                <w:lang w:eastAsia="en-US" w:bidi="ar-SA"/>
              </w:rPr>
              <w:t>9</w:t>
            </w:r>
            <w:r w:rsidRPr="002C4D9F">
              <w:rPr>
                <w:rFonts w:ascii="Tahoma" w:hAnsi="Tahoma" w:cs="Tahoma"/>
                <w:sz w:val="16"/>
                <w:szCs w:val="16"/>
                <w:lang w:val="en-US" w:eastAsia="en-US" w:bidi="ar-SA"/>
              </w:rPr>
              <w:t>IV</w:t>
            </w:r>
            <w:r w:rsidRPr="002C4D9F">
              <w:rPr>
                <w:rFonts w:ascii="Tahoma" w:hAnsi="Tahoma" w:cs="Tahoma"/>
                <w:sz w:val="16"/>
                <w:szCs w:val="16"/>
                <w:lang w:eastAsia="en-US" w:bidi="ar-SA"/>
              </w:rPr>
              <w:t xml:space="preserve"> (9.6)</w:t>
            </w:r>
            <w:r w:rsidRPr="002C4D9F">
              <w:rPr>
                <w:rFonts w:ascii="Tahoma" w:hAnsi="Tahoma" w:cs="Tahoma"/>
                <w:sz w:val="16"/>
                <w:szCs w:val="16"/>
                <w:lang w:val="en-US" w:eastAsia="en-US" w:bidi="ar-SA"/>
              </w:rPr>
              <w:t>k</w:t>
            </w:r>
            <w:r w:rsidRPr="002C4D9F">
              <w:rPr>
                <w:rFonts w:ascii="Tahoma" w:hAnsi="Tahoma" w:cs="Tahoma"/>
                <w:sz w:val="16"/>
                <w:szCs w:val="16"/>
                <w:lang w:eastAsia="en-US" w:bidi="ar-SA"/>
              </w:rPr>
              <w:t>. Развитие грунта и нагрузка, например, 0,65 м</w:t>
            </w:r>
            <w:r w:rsidRPr="002C4D9F">
              <w:rPr>
                <w:rFonts w:ascii="Tahoma" w:hAnsi="Tahoma" w:cs="Tahoma"/>
                <w:sz w:val="16"/>
                <w:szCs w:val="16"/>
                <w:vertAlign w:val="superscript"/>
                <w:lang w:eastAsia="en-US" w:bidi="ar-SA"/>
              </w:rPr>
              <w:t>3</w:t>
            </w:r>
            <w:r w:rsidRPr="002C4D9F">
              <w:rPr>
                <w:rFonts w:ascii="Tahoma" w:hAnsi="Tahoma" w:cs="Tahoma"/>
                <w:sz w:val="16"/>
                <w:szCs w:val="16"/>
                <w:lang w:eastAsia="en-US" w:bidi="ar-SA"/>
              </w:rPr>
              <w:t xml:space="preserve"> на самосвалах (копая яму)</w:t>
            </w:r>
          </w:p>
        </w:tc>
        <w:tc>
          <w:tcPr>
            <w:tcW w:w="960" w:type="dxa"/>
            <w:vMerge w:val="restart"/>
            <w:tcBorders>
              <w:top w:val="nil"/>
              <w:left w:val="single" w:sz="4" w:space="0" w:color="auto"/>
              <w:bottom w:val="single" w:sz="4" w:space="0" w:color="auto"/>
              <w:right w:val="single" w:sz="4" w:space="0" w:color="auto"/>
            </w:tcBorders>
            <w:noWrap/>
            <w:vAlign w:val="center"/>
            <w:hideMark/>
          </w:tcPr>
          <w:p w14:paraId="6DBDFED3"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м</w:t>
            </w:r>
            <w:r w:rsidRPr="002C4D9F">
              <w:rPr>
                <w:rFonts w:ascii="Tahoma" w:hAnsi="Tahoma" w:cs="Tahoma"/>
                <w:sz w:val="16"/>
                <w:szCs w:val="16"/>
                <w:vertAlign w:val="superscript"/>
                <w:lang w:val="en-US" w:eastAsia="en-US" w:bidi="ar-SA"/>
              </w:rPr>
              <w:t>3</w:t>
            </w:r>
          </w:p>
        </w:tc>
        <w:tc>
          <w:tcPr>
            <w:tcW w:w="960" w:type="dxa"/>
            <w:vMerge w:val="restart"/>
            <w:tcBorders>
              <w:top w:val="nil"/>
              <w:left w:val="single" w:sz="4" w:space="0" w:color="auto"/>
              <w:bottom w:val="single" w:sz="4" w:space="0" w:color="auto"/>
              <w:right w:val="single" w:sz="4" w:space="0" w:color="auto"/>
            </w:tcBorders>
            <w:noWrap/>
            <w:vAlign w:val="center"/>
            <w:hideMark/>
          </w:tcPr>
          <w:p w14:paraId="2CE5E3CF"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17.320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0A61391F"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1.036</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4ED90139"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17.94</w:t>
            </w:r>
          </w:p>
        </w:tc>
        <w:tc>
          <w:tcPr>
            <w:tcW w:w="36" w:type="dxa"/>
            <w:vAlign w:val="center"/>
            <w:hideMark/>
          </w:tcPr>
          <w:p w14:paraId="7610D2ED" w14:textId="77777777" w:rsidR="002C4D9F" w:rsidRPr="002C4D9F" w:rsidRDefault="002C4D9F" w:rsidP="002C4D9F">
            <w:pPr>
              <w:rPr>
                <w:sz w:val="20"/>
                <w:szCs w:val="20"/>
                <w:lang w:val="en-US" w:eastAsia="en-US" w:bidi="ar-SA"/>
              </w:rPr>
            </w:pPr>
          </w:p>
        </w:tc>
      </w:tr>
      <w:tr w:rsidR="002C4D9F" w:rsidRPr="002C4D9F" w14:paraId="4607A13D"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7B24D693"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4F48D231"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7B48754"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3B88014"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78163B94"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07F8A570"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8EF7926" w14:textId="77777777" w:rsidR="002C4D9F" w:rsidRPr="002C4D9F" w:rsidRDefault="002C4D9F" w:rsidP="002C4D9F">
            <w:pPr>
              <w:rPr>
                <w:rFonts w:ascii="Tahoma" w:hAnsi="Tahoma" w:cs="Tahoma"/>
                <w:sz w:val="16"/>
                <w:szCs w:val="16"/>
                <w:lang w:val="en-US" w:eastAsia="en-US" w:bidi="ar-SA"/>
              </w:rPr>
            </w:pPr>
          </w:p>
        </w:tc>
      </w:tr>
      <w:tr w:rsidR="002C4D9F" w:rsidRPr="002C4D9F" w14:paraId="5FB8EFDC"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2DC1735C"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71734DDC"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F7EEF06"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3A4ADFD"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FB3CA02"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7F597561"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5F91575" w14:textId="77777777" w:rsidR="002C4D9F" w:rsidRPr="002C4D9F" w:rsidRDefault="002C4D9F" w:rsidP="002C4D9F">
            <w:pPr>
              <w:rPr>
                <w:sz w:val="20"/>
                <w:szCs w:val="20"/>
                <w:lang w:val="en-US" w:eastAsia="en-US" w:bidi="ar-SA"/>
              </w:rPr>
            </w:pPr>
          </w:p>
        </w:tc>
      </w:tr>
      <w:tr w:rsidR="002C4D9F" w:rsidRPr="002C4D9F" w14:paraId="4F799B34"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54D6BA44"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4CB49965"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76D9799"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25DB59A"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700CB9CC"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3340B3AE"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5439FBB1" w14:textId="77777777" w:rsidR="002C4D9F" w:rsidRPr="002C4D9F" w:rsidRDefault="002C4D9F" w:rsidP="002C4D9F">
            <w:pPr>
              <w:rPr>
                <w:sz w:val="20"/>
                <w:szCs w:val="20"/>
                <w:lang w:val="en-US" w:eastAsia="en-US" w:bidi="ar-SA"/>
              </w:rPr>
            </w:pPr>
          </w:p>
        </w:tc>
      </w:tr>
      <w:tr w:rsidR="002C4D9F" w:rsidRPr="002C4D9F" w14:paraId="5A7B1968"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0743F4EF"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7</w:t>
            </w:r>
          </w:p>
        </w:tc>
        <w:tc>
          <w:tcPr>
            <w:tcW w:w="4720" w:type="dxa"/>
            <w:vMerge w:val="restart"/>
            <w:tcBorders>
              <w:top w:val="nil"/>
              <w:left w:val="single" w:sz="4" w:space="0" w:color="auto"/>
              <w:bottom w:val="single" w:sz="4" w:space="0" w:color="auto"/>
              <w:right w:val="single" w:sz="4" w:space="0" w:color="auto"/>
            </w:tcBorders>
            <w:vAlign w:val="center"/>
            <w:hideMark/>
          </w:tcPr>
          <w:p w14:paraId="55181C89" w14:textId="77777777" w:rsidR="002C4D9F" w:rsidRPr="002C4D9F" w:rsidRDefault="002C4D9F" w:rsidP="002C4D9F">
            <w:pPr>
              <w:rPr>
                <w:rFonts w:ascii="Tahoma" w:hAnsi="Tahoma" w:cs="Tahoma"/>
                <w:sz w:val="16"/>
                <w:szCs w:val="16"/>
                <w:lang w:eastAsia="en-US" w:bidi="ar-SA"/>
              </w:rPr>
            </w:pPr>
            <w:r w:rsidRPr="002C4D9F">
              <w:rPr>
                <w:rFonts w:ascii="Tahoma" w:hAnsi="Tahoma" w:cs="Tahoma"/>
                <w:sz w:val="16"/>
                <w:szCs w:val="16"/>
                <w:lang w:eastAsia="en-US" w:bidi="ar-SA"/>
              </w:rPr>
              <w:t>Транспортировка грунта на свалку, расположенную в 13 км отсюда.</w:t>
            </w:r>
          </w:p>
        </w:tc>
        <w:tc>
          <w:tcPr>
            <w:tcW w:w="960" w:type="dxa"/>
            <w:vMerge w:val="restart"/>
            <w:tcBorders>
              <w:top w:val="nil"/>
              <w:left w:val="single" w:sz="4" w:space="0" w:color="auto"/>
              <w:bottom w:val="single" w:sz="4" w:space="0" w:color="auto"/>
              <w:right w:val="single" w:sz="4" w:space="0" w:color="auto"/>
            </w:tcBorders>
            <w:noWrap/>
            <w:vAlign w:val="center"/>
            <w:hideMark/>
          </w:tcPr>
          <w:p w14:paraId="190B97F4"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т</w:t>
            </w:r>
          </w:p>
        </w:tc>
        <w:tc>
          <w:tcPr>
            <w:tcW w:w="960" w:type="dxa"/>
            <w:vMerge w:val="restart"/>
            <w:tcBorders>
              <w:top w:val="nil"/>
              <w:left w:val="single" w:sz="4" w:space="0" w:color="auto"/>
              <w:bottom w:val="single" w:sz="4" w:space="0" w:color="auto"/>
              <w:right w:val="single" w:sz="4" w:space="0" w:color="auto"/>
            </w:tcBorders>
            <w:noWrap/>
            <w:vAlign w:val="center"/>
            <w:hideMark/>
          </w:tcPr>
          <w:p w14:paraId="6CD1197F"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33.770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2CCBFD45"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4.444</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28C01BB5"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150.07</w:t>
            </w:r>
          </w:p>
        </w:tc>
        <w:tc>
          <w:tcPr>
            <w:tcW w:w="36" w:type="dxa"/>
            <w:vAlign w:val="center"/>
            <w:hideMark/>
          </w:tcPr>
          <w:p w14:paraId="6CF3A7D9" w14:textId="77777777" w:rsidR="002C4D9F" w:rsidRPr="002C4D9F" w:rsidRDefault="002C4D9F" w:rsidP="002C4D9F">
            <w:pPr>
              <w:rPr>
                <w:sz w:val="20"/>
                <w:szCs w:val="20"/>
                <w:lang w:val="en-US" w:eastAsia="en-US" w:bidi="ar-SA"/>
              </w:rPr>
            </w:pPr>
          </w:p>
        </w:tc>
      </w:tr>
      <w:tr w:rsidR="002C4D9F" w:rsidRPr="002C4D9F" w14:paraId="1DA52811"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3F8A8213"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3FACDDD5"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5C7006E"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E6863D0"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5C9F2F6"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4F7A9D62"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DF4A686" w14:textId="77777777" w:rsidR="002C4D9F" w:rsidRPr="002C4D9F" w:rsidRDefault="002C4D9F" w:rsidP="002C4D9F">
            <w:pPr>
              <w:rPr>
                <w:rFonts w:ascii="Tahoma" w:hAnsi="Tahoma" w:cs="Tahoma"/>
                <w:sz w:val="16"/>
                <w:szCs w:val="16"/>
                <w:lang w:val="en-US" w:eastAsia="en-US" w:bidi="ar-SA"/>
              </w:rPr>
            </w:pPr>
          </w:p>
        </w:tc>
      </w:tr>
      <w:tr w:rsidR="002C4D9F" w:rsidRPr="002C4D9F" w14:paraId="2831FD57"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63FECF4B"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41635626"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AECCAD8"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92E8E8C"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5A1F4EAD"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7E1A1710"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9F3C74F" w14:textId="77777777" w:rsidR="002C4D9F" w:rsidRPr="002C4D9F" w:rsidRDefault="002C4D9F" w:rsidP="002C4D9F">
            <w:pPr>
              <w:rPr>
                <w:sz w:val="20"/>
                <w:szCs w:val="20"/>
                <w:lang w:val="en-US" w:eastAsia="en-US" w:bidi="ar-SA"/>
              </w:rPr>
            </w:pPr>
          </w:p>
        </w:tc>
      </w:tr>
      <w:tr w:rsidR="002C4D9F" w:rsidRPr="002C4D9F" w14:paraId="4CA2184B"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20D0ABB4"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0057DB9B"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5907A29"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2AB6138"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3BD7FE8"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67E0A399"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FF106E4" w14:textId="77777777" w:rsidR="002C4D9F" w:rsidRPr="002C4D9F" w:rsidRDefault="002C4D9F" w:rsidP="002C4D9F">
            <w:pPr>
              <w:rPr>
                <w:sz w:val="20"/>
                <w:szCs w:val="20"/>
                <w:lang w:val="en-US" w:eastAsia="en-US" w:bidi="ar-SA"/>
              </w:rPr>
            </w:pPr>
          </w:p>
        </w:tc>
      </w:tr>
      <w:tr w:rsidR="002C4D9F" w:rsidRPr="002C4D9F" w14:paraId="43A4A897"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018AC952"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8</w:t>
            </w:r>
          </w:p>
        </w:tc>
        <w:tc>
          <w:tcPr>
            <w:tcW w:w="4720" w:type="dxa"/>
            <w:vMerge w:val="restart"/>
            <w:tcBorders>
              <w:top w:val="nil"/>
              <w:left w:val="single" w:sz="4" w:space="0" w:color="auto"/>
              <w:bottom w:val="single" w:sz="4" w:space="0" w:color="auto"/>
              <w:right w:val="single" w:sz="4" w:space="0" w:color="auto"/>
            </w:tcBorders>
            <w:vAlign w:val="center"/>
            <w:hideMark/>
          </w:tcPr>
          <w:p w14:paraId="4459FA9F" w14:textId="77777777" w:rsidR="002C4D9F" w:rsidRPr="002C4D9F" w:rsidRDefault="002C4D9F" w:rsidP="002C4D9F">
            <w:pPr>
              <w:rPr>
                <w:rFonts w:ascii="Tahoma" w:hAnsi="Tahoma" w:cs="Tahoma"/>
                <w:sz w:val="16"/>
                <w:szCs w:val="16"/>
                <w:lang w:eastAsia="en-US" w:bidi="ar-SA"/>
              </w:rPr>
            </w:pPr>
            <w:r w:rsidRPr="002C4D9F">
              <w:rPr>
                <w:rFonts w:ascii="Tahoma" w:hAnsi="Tahoma" w:cs="Tahoma"/>
                <w:sz w:val="16"/>
                <w:szCs w:val="16"/>
                <w:lang w:eastAsia="en-US" w:bidi="ar-SA"/>
              </w:rPr>
              <w:t xml:space="preserve"> 9</w:t>
            </w:r>
            <w:r w:rsidRPr="002C4D9F">
              <w:rPr>
                <w:rFonts w:ascii="Tahoma" w:hAnsi="Tahoma" w:cs="Tahoma"/>
                <w:sz w:val="16"/>
                <w:szCs w:val="16"/>
                <w:lang w:val="en-US" w:eastAsia="en-US" w:bidi="ar-SA"/>
              </w:rPr>
              <w:t>IV</w:t>
            </w:r>
            <w:r w:rsidRPr="002C4D9F">
              <w:rPr>
                <w:rFonts w:ascii="Tahoma" w:hAnsi="Tahoma" w:cs="Tahoma"/>
                <w:sz w:val="16"/>
                <w:szCs w:val="16"/>
                <w:lang w:eastAsia="en-US" w:bidi="ar-SA"/>
              </w:rPr>
              <w:t xml:space="preserve"> (9.6)</w:t>
            </w:r>
            <w:r w:rsidRPr="002C4D9F">
              <w:rPr>
                <w:rFonts w:ascii="Tahoma" w:hAnsi="Tahoma" w:cs="Tahoma"/>
                <w:sz w:val="16"/>
                <w:szCs w:val="16"/>
                <w:lang w:val="en-US" w:eastAsia="en-US" w:bidi="ar-SA"/>
              </w:rPr>
              <w:t>k</w:t>
            </w:r>
            <w:r w:rsidRPr="002C4D9F">
              <w:rPr>
                <w:rFonts w:ascii="Tahoma" w:hAnsi="Tahoma" w:cs="Tahoma"/>
                <w:sz w:val="16"/>
                <w:szCs w:val="16"/>
                <w:lang w:eastAsia="en-US" w:bidi="ar-SA"/>
              </w:rPr>
              <w:t xml:space="preserve">. обработка почвы </w:t>
            </w:r>
            <w:r w:rsidRPr="002C4D9F">
              <w:rPr>
                <w:rFonts w:ascii="Tahoma" w:hAnsi="Tahoma" w:cs="Tahoma"/>
                <w:sz w:val="16"/>
                <w:szCs w:val="16"/>
                <w:lang w:val="en-US" w:eastAsia="en-US" w:bidi="ar-SA"/>
              </w:rPr>
              <w:t>ex</w:t>
            </w:r>
            <w:r w:rsidRPr="002C4D9F">
              <w:rPr>
                <w:rFonts w:ascii="Tahoma" w:hAnsi="Tahoma" w:cs="Tahoma"/>
                <w:sz w:val="16"/>
                <w:szCs w:val="16"/>
                <w:lang w:eastAsia="en-US" w:bidi="ar-SA"/>
              </w:rPr>
              <w:t xml:space="preserve">.0,65м3 </w:t>
            </w:r>
            <w:r w:rsidRPr="002C4D9F">
              <w:rPr>
                <w:rFonts w:ascii="Tahoma" w:hAnsi="Tahoma" w:cs="Tahoma"/>
                <w:sz w:val="16"/>
                <w:szCs w:val="16"/>
                <w:lang w:val="en-US" w:eastAsia="en-US" w:bidi="ar-SA"/>
              </w:rPr>
              <w:t>s</w:t>
            </w:r>
            <w:r w:rsidRPr="002C4D9F">
              <w:rPr>
                <w:rFonts w:ascii="Tahoma" w:hAnsi="Tahoma" w:cs="Tahoma"/>
                <w:sz w:val="16"/>
                <w:szCs w:val="16"/>
                <w:lang w:eastAsia="en-US" w:bidi="ar-SA"/>
              </w:rPr>
              <w:t>.</w:t>
            </w:r>
            <w:r w:rsidRPr="002C4D9F">
              <w:rPr>
                <w:rFonts w:ascii="Tahoma" w:hAnsi="Tahoma" w:cs="Tahoma"/>
                <w:sz w:val="16"/>
                <w:szCs w:val="16"/>
                <w:lang w:val="en-US" w:eastAsia="en-US" w:bidi="ar-SA"/>
              </w:rPr>
              <w:t>t</w:t>
            </w:r>
            <w:r w:rsidRPr="002C4D9F">
              <w:rPr>
                <w:rFonts w:ascii="Tahoma" w:hAnsi="Tahoma" w:cs="Tahoma"/>
                <w:sz w:val="16"/>
                <w:szCs w:val="16"/>
                <w:lang w:eastAsia="en-US" w:bidi="ar-SA"/>
              </w:rPr>
              <w:t>. боковое накопление</w:t>
            </w:r>
          </w:p>
        </w:tc>
        <w:tc>
          <w:tcPr>
            <w:tcW w:w="960" w:type="dxa"/>
            <w:vMerge w:val="restart"/>
            <w:tcBorders>
              <w:top w:val="nil"/>
              <w:left w:val="single" w:sz="4" w:space="0" w:color="auto"/>
              <w:bottom w:val="single" w:sz="4" w:space="0" w:color="auto"/>
              <w:right w:val="single" w:sz="4" w:space="0" w:color="auto"/>
            </w:tcBorders>
            <w:noWrap/>
            <w:vAlign w:val="center"/>
            <w:hideMark/>
          </w:tcPr>
          <w:p w14:paraId="4AF08991"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м</w:t>
            </w:r>
            <w:r w:rsidRPr="002C4D9F">
              <w:rPr>
                <w:rFonts w:ascii="Tahoma" w:hAnsi="Tahoma" w:cs="Tahoma"/>
                <w:sz w:val="16"/>
                <w:szCs w:val="16"/>
                <w:vertAlign w:val="superscript"/>
                <w:lang w:val="en-US" w:eastAsia="en-US" w:bidi="ar-SA"/>
              </w:rPr>
              <w:t>3</w:t>
            </w:r>
          </w:p>
        </w:tc>
        <w:tc>
          <w:tcPr>
            <w:tcW w:w="960" w:type="dxa"/>
            <w:vMerge w:val="restart"/>
            <w:tcBorders>
              <w:top w:val="nil"/>
              <w:left w:val="single" w:sz="4" w:space="0" w:color="auto"/>
              <w:bottom w:val="single" w:sz="4" w:space="0" w:color="auto"/>
              <w:right w:val="single" w:sz="4" w:space="0" w:color="auto"/>
            </w:tcBorders>
            <w:noWrap/>
            <w:vAlign w:val="center"/>
            <w:hideMark/>
          </w:tcPr>
          <w:p w14:paraId="08DA62E2"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6.0840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3D103E76"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1.036</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3338FDD9"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6.30</w:t>
            </w:r>
          </w:p>
        </w:tc>
        <w:tc>
          <w:tcPr>
            <w:tcW w:w="36" w:type="dxa"/>
            <w:vAlign w:val="center"/>
            <w:hideMark/>
          </w:tcPr>
          <w:p w14:paraId="2C6F4487" w14:textId="77777777" w:rsidR="002C4D9F" w:rsidRPr="002C4D9F" w:rsidRDefault="002C4D9F" w:rsidP="002C4D9F">
            <w:pPr>
              <w:rPr>
                <w:sz w:val="20"/>
                <w:szCs w:val="20"/>
                <w:lang w:val="en-US" w:eastAsia="en-US" w:bidi="ar-SA"/>
              </w:rPr>
            </w:pPr>
          </w:p>
        </w:tc>
      </w:tr>
      <w:tr w:rsidR="002C4D9F" w:rsidRPr="002C4D9F" w14:paraId="70C7E420"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1EE46F84"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3C96D972"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220B0A0"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B24A52B"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7E14190"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679CDABF"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780BC63" w14:textId="77777777" w:rsidR="002C4D9F" w:rsidRPr="002C4D9F" w:rsidRDefault="002C4D9F" w:rsidP="002C4D9F">
            <w:pPr>
              <w:rPr>
                <w:rFonts w:ascii="Tahoma" w:hAnsi="Tahoma" w:cs="Tahoma"/>
                <w:sz w:val="16"/>
                <w:szCs w:val="16"/>
                <w:lang w:val="en-US" w:eastAsia="en-US" w:bidi="ar-SA"/>
              </w:rPr>
            </w:pPr>
          </w:p>
        </w:tc>
      </w:tr>
      <w:tr w:rsidR="002C4D9F" w:rsidRPr="002C4D9F" w14:paraId="7861C92C"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3F878860"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4D87A251"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76AD64A"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8ABBF0F"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FCD64B0"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459C7D4B"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F7F796B" w14:textId="77777777" w:rsidR="002C4D9F" w:rsidRPr="002C4D9F" w:rsidRDefault="002C4D9F" w:rsidP="002C4D9F">
            <w:pPr>
              <w:rPr>
                <w:sz w:val="20"/>
                <w:szCs w:val="20"/>
                <w:lang w:val="en-US" w:eastAsia="en-US" w:bidi="ar-SA"/>
              </w:rPr>
            </w:pPr>
          </w:p>
        </w:tc>
      </w:tr>
      <w:tr w:rsidR="002C4D9F" w:rsidRPr="002C4D9F" w14:paraId="46C1294F"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5A6F8BE1"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045609FD"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3C9DAD1"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1DC6EB3"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08F9CB9"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407C3AED"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78ED6824" w14:textId="77777777" w:rsidR="002C4D9F" w:rsidRPr="002C4D9F" w:rsidRDefault="002C4D9F" w:rsidP="002C4D9F">
            <w:pPr>
              <w:rPr>
                <w:sz w:val="20"/>
                <w:szCs w:val="20"/>
                <w:lang w:val="en-US" w:eastAsia="en-US" w:bidi="ar-SA"/>
              </w:rPr>
            </w:pPr>
          </w:p>
        </w:tc>
      </w:tr>
      <w:tr w:rsidR="002C4D9F" w:rsidRPr="002C4D9F" w14:paraId="7D754B14"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7B5A9BD4"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9</w:t>
            </w:r>
          </w:p>
        </w:tc>
        <w:tc>
          <w:tcPr>
            <w:tcW w:w="4720" w:type="dxa"/>
            <w:vMerge w:val="restart"/>
            <w:tcBorders>
              <w:top w:val="nil"/>
              <w:left w:val="single" w:sz="4" w:space="0" w:color="auto"/>
              <w:bottom w:val="single" w:sz="4" w:space="0" w:color="auto"/>
              <w:right w:val="single" w:sz="4" w:space="0" w:color="auto"/>
            </w:tcBorders>
            <w:vAlign w:val="center"/>
            <w:hideMark/>
          </w:tcPr>
          <w:p w14:paraId="5E1915F1" w14:textId="77777777" w:rsidR="002C4D9F" w:rsidRPr="002C4D9F" w:rsidRDefault="002C4D9F" w:rsidP="002C4D9F">
            <w:pPr>
              <w:rPr>
                <w:rFonts w:ascii="Tahoma" w:hAnsi="Tahoma" w:cs="Tahoma"/>
                <w:sz w:val="16"/>
                <w:szCs w:val="16"/>
                <w:lang w:val="en-US" w:eastAsia="en-US" w:bidi="ar-SA"/>
              </w:rPr>
            </w:pPr>
            <w:proofErr w:type="spellStart"/>
            <w:r w:rsidRPr="002C4D9F">
              <w:rPr>
                <w:rFonts w:ascii="Tahoma" w:hAnsi="Tahoma" w:cs="Tahoma"/>
                <w:sz w:val="16"/>
                <w:szCs w:val="16"/>
                <w:lang w:val="en-US" w:eastAsia="en-US" w:bidi="ar-SA"/>
              </w:rPr>
              <w:t>Ручная</w:t>
            </w:r>
            <w:proofErr w:type="spellEnd"/>
            <w:r w:rsidRPr="002C4D9F">
              <w:rPr>
                <w:rFonts w:ascii="Tahoma" w:hAnsi="Tahoma" w:cs="Tahoma"/>
                <w:sz w:val="16"/>
                <w:szCs w:val="16"/>
                <w:lang w:val="en-US" w:eastAsia="en-US" w:bidi="ar-SA"/>
              </w:rPr>
              <w:t xml:space="preserve"> </w:t>
            </w:r>
            <w:proofErr w:type="spellStart"/>
            <w:r w:rsidRPr="002C4D9F">
              <w:rPr>
                <w:rFonts w:ascii="Tahoma" w:hAnsi="Tahoma" w:cs="Tahoma"/>
                <w:sz w:val="16"/>
                <w:szCs w:val="16"/>
                <w:lang w:val="en-US" w:eastAsia="en-US" w:bidi="ar-SA"/>
              </w:rPr>
              <w:t>засыпка</w:t>
            </w:r>
            <w:proofErr w:type="spellEnd"/>
            <w:r w:rsidRPr="002C4D9F">
              <w:rPr>
                <w:rFonts w:ascii="Tahoma" w:hAnsi="Tahoma" w:cs="Tahoma"/>
                <w:sz w:val="16"/>
                <w:szCs w:val="16"/>
                <w:lang w:val="en-US" w:eastAsia="en-US" w:bidi="ar-SA"/>
              </w:rPr>
              <w:t xml:space="preserve"> </w:t>
            </w:r>
            <w:proofErr w:type="spellStart"/>
            <w:r w:rsidRPr="002C4D9F">
              <w:rPr>
                <w:rFonts w:ascii="Tahoma" w:hAnsi="Tahoma" w:cs="Tahoma"/>
                <w:sz w:val="16"/>
                <w:szCs w:val="16"/>
                <w:lang w:val="en-US" w:eastAsia="en-US" w:bidi="ar-SA"/>
              </w:rPr>
              <w:t>естественных</w:t>
            </w:r>
            <w:proofErr w:type="spellEnd"/>
            <w:r w:rsidRPr="002C4D9F">
              <w:rPr>
                <w:rFonts w:ascii="Tahoma" w:hAnsi="Tahoma" w:cs="Tahoma"/>
                <w:sz w:val="16"/>
                <w:szCs w:val="16"/>
                <w:lang w:val="en-US" w:eastAsia="en-US" w:bidi="ar-SA"/>
              </w:rPr>
              <w:t xml:space="preserve"> </w:t>
            </w:r>
            <w:proofErr w:type="spellStart"/>
            <w:r w:rsidRPr="002C4D9F">
              <w:rPr>
                <w:rFonts w:ascii="Tahoma" w:hAnsi="Tahoma" w:cs="Tahoma"/>
                <w:sz w:val="16"/>
                <w:szCs w:val="16"/>
                <w:lang w:val="en-US" w:eastAsia="en-US" w:bidi="ar-SA"/>
              </w:rPr>
              <w:t>грунтов</w:t>
            </w:r>
            <w:proofErr w:type="spellEnd"/>
            <w:r w:rsidRPr="002C4D9F">
              <w:rPr>
                <w:rFonts w:ascii="Tahoma" w:hAnsi="Tahoma" w:cs="Tahoma"/>
                <w:sz w:val="16"/>
                <w:szCs w:val="16"/>
                <w:lang w:val="en-US" w:eastAsia="en-US" w:bidi="ar-SA"/>
              </w:rPr>
              <w:t>.</w:t>
            </w:r>
          </w:p>
        </w:tc>
        <w:tc>
          <w:tcPr>
            <w:tcW w:w="960" w:type="dxa"/>
            <w:vMerge w:val="restart"/>
            <w:tcBorders>
              <w:top w:val="nil"/>
              <w:left w:val="single" w:sz="4" w:space="0" w:color="auto"/>
              <w:bottom w:val="single" w:sz="4" w:space="0" w:color="auto"/>
              <w:right w:val="single" w:sz="4" w:space="0" w:color="auto"/>
            </w:tcBorders>
            <w:noWrap/>
            <w:vAlign w:val="center"/>
            <w:hideMark/>
          </w:tcPr>
          <w:p w14:paraId="036B9732"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м</w:t>
            </w:r>
            <w:r w:rsidRPr="002C4D9F">
              <w:rPr>
                <w:rFonts w:ascii="Tahoma" w:hAnsi="Tahoma" w:cs="Tahoma"/>
                <w:sz w:val="16"/>
                <w:szCs w:val="16"/>
                <w:vertAlign w:val="superscript"/>
                <w:lang w:val="en-US" w:eastAsia="en-US" w:bidi="ar-SA"/>
              </w:rPr>
              <w:t>3</w:t>
            </w:r>
          </w:p>
        </w:tc>
        <w:tc>
          <w:tcPr>
            <w:tcW w:w="960" w:type="dxa"/>
            <w:vMerge w:val="restart"/>
            <w:tcBorders>
              <w:top w:val="nil"/>
              <w:left w:val="single" w:sz="4" w:space="0" w:color="auto"/>
              <w:bottom w:val="single" w:sz="4" w:space="0" w:color="auto"/>
              <w:right w:val="single" w:sz="4" w:space="0" w:color="auto"/>
            </w:tcBorders>
            <w:noWrap/>
            <w:vAlign w:val="center"/>
            <w:hideMark/>
          </w:tcPr>
          <w:p w14:paraId="51940812"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6.080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37066924"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2.583</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0BFC5250"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15.70</w:t>
            </w:r>
          </w:p>
        </w:tc>
        <w:tc>
          <w:tcPr>
            <w:tcW w:w="36" w:type="dxa"/>
            <w:vAlign w:val="center"/>
            <w:hideMark/>
          </w:tcPr>
          <w:p w14:paraId="69EE7E6F" w14:textId="77777777" w:rsidR="002C4D9F" w:rsidRPr="002C4D9F" w:rsidRDefault="002C4D9F" w:rsidP="002C4D9F">
            <w:pPr>
              <w:rPr>
                <w:sz w:val="20"/>
                <w:szCs w:val="20"/>
                <w:lang w:val="en-US" w:eastAsia="en-US" w:bidi="ar-SA"/>
              </w:rPr>
            </w:pPr>
          </w:p>
        </w:tc>
      </w:tr>
      <w:tr w:rsidR="002C4D9F" w:rsidRPr="002C4D9F" w14:paraId="2CCC72E1"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17CE278B"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5ACFBAEA"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E427E6B"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7F8BFCB"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CE27807"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4723A7F8"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3DEF9FA6" w14:textId="77777777" w:rsidR="002C4D9F" w:rsidRPr="002C4D9F" w:rsidRDefault="002C4D9F" w:rsidP="002C4D9F">
            <w:pPr>
              <w:rPr>
                <w:rFonts w:ascii="Tahoma" w:hAnsi="Tahoma" w:cs="Tahoma"/>
                <w:sz w:val="16"/>
                <w:szCs w:val="16"/>
                <w:lang w:val="en-US" w:eastAsia="en-US" w:bidi="ar-SA"/>
              </w:rPr>
            </w:pPr>
          </w:p>
        </w:tc>
      </w:tr>
      <w:tr w:rsidR="002C4D9F" w:rsidRPr="002C4D9F" w14:paraId="1762B665"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3A5FF7D5"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0EB374E8"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598A98C"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CAD1B5B"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7FF2E14"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53977BB3"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757151F9" w14:textId="77777777" w:rsidR="002C4D9F" w:rsidRPr="002C4D9F" w:rsidRDefault="002C4D9F" w:rsidP="002C4D9F">
            <w:pPr>
              <w:rPr>
                <w:sz w:val="20"/>
                <w:szCs w:val="20"/>
                <w:lang w:val="en-US" w:eastAsia="en-US" w:bidi="ar-SA"/>
              </w:rPr>
            </w:pPr>
          </w:p>
        </w:tc>
      </w:tr>
      <w:tr w:rsidR="002C4D9F" w:rsidRPr="002C4D9F" w14:paraId="34DDAAE9"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40FBFAC3"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1DCFDBEA"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A346803"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7872A48"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776DFB46"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514D9494"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849DE30" w14:textId="77777777" w:rsidR="002C4D9F" w:rsidRPr="002C4D9F" w:rsidRDefault="002C4D9F" w:rsidP="002C4D9F">
            <w:pPr>
              <w:rPr>
                <w:sz w:val="20"/>
                <w:szCs w:val="20"/>
                <w:lang w:val="en-US" w:eastAsia="en-US" w:bidi="ar-SA"/>
              </w:rPr>
            </w:pPr>
          </w:p>
        </w:tc>
      </w:tr>
      <w:tr w:rsidR="002C4D9F" w:rsidRPr="002C4D9F" w14:paraId="5EE1DD42"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36F26D75"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lastRenderedPageBreak/>
              <w:t>10</w:t>
            </w:r>
          </w:p>
        </w:tc>
        <w:tc>
          <w:tcPr>
            <w:tcW w:w="4720" w:type="dxa"/>
            <w:vMerge w:val="restart"/>
            <w:tcBorders>
              <w:top w:val="nil"/>
              <w:left w:val="single" w:sz="4" w:space="0" w:color="auto"/>
              <w:bottom w:val="single" w:sz="4" w:space="0" w:color="auto"/>
              <w:right w:val="single" w:sz="4" w:space="0" w:color="auto"/>
            </w:tcBorders>
            <w:vAlign w:val="center"/>
            <w:hideMark/>
          </w:tcPr>
          <w:p w14:paraId="0D5DFFEB" w14:textId="77777777" w:rsidR="002C4D9F" w:rsidRPr="002C4D9F" w:rsidRDefault="002C4D9F" w:rsidP="002C4D9F">
            <w:pPr>
              <w:rPr>
                <w:rFonts w:ascii="Tahoma" w:hAnsi="Tahoma" w:cs="Tahoma"/>
                <w:sz w:val="16"/>
                <w:szCs w:val="16"/>
                <w:lang w:eastAsia="en-US" w:bidi="ar-SA"/>
              </w:rPr>
            </w:pPr>
            <w:r w:rsidRPr="002C4D9F">
              <w:rPr>
                <w:rFonts w:ascii="Tahoma" w:hAnsi="Tahoma" w:cs="Tahoma"/>
                <w:sz w:val="16"/>
                <w:szCs w:val="16"/>
                <w:lang w:eastAsia="en-US" w:bidi="ar-SA"/>
              </w:rPr>
              <w:t>Уплотнение грунта с помощью пневматического трамбовщика</w:t>
            </w:r>
          </w:p>
        </w:tc>
        <w:tc>
          <w:tcPr>
            <w:tcW w:w="960" w:type="dxa"/>
            <w:vMerge w:val="restart"/>
            <w:tcBorders>
              <w:top w:val="nil"/>
              <w:left w:val="single" w:sz="4" w:space="0" w:color="auto"/>
              <w:bottom w:val="single" w:sz="4" w:space="0" w:color="auto"/>
              <w:right w:val="single" w:sz="4" w:space="0" w:color="auto"/>
            </w:tcBorders>
            <w:noWrap/>
            <w:vAlign w:val="center"/>
            <w:hideMark/>
          </w:tcPr>
          <w:p w14:paraId="6A2F88C0"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м</w:t>
            </w:r>
            <w:r w:rsidRPr="002C4D9F">
              <w:rPr>
                <w:rFonts w:ascii="Tahoma" w:hAnsi="Tahoma" w:cs="Tahoma"/>
                <w:sz w:val="16"/>
                <w:szCs w:val="16"/>
                <w:vertAlign w:val="superscript"/>
                <w:lang w:val="en-US" w:eastAsia="en-US" w:bidi="ar-SA"/>
              </w:rPr>
              <w:t>3</w:t>
            </w:r>
          </w:p>
        </w:tc>
        <w:tc>
          <w:tcPr>
            <w:tcW w:w="960" w:type="dxa"/>
            <w:vMerge w:val="restart"/>
            <w:tcBorders>
              <w:top w:val="nil"/>
              <w:left w:val="single" w:sz="4" w:space="0" w:color="auto"/>
              <w:bottom w:val="single" w:sz="4" w:space="0" w:color="auto"/>
              <w:right w:val="single" w:sz="4" w:space="0" w:color="auto"/>
            </w:tcBorders>
            <w:noWrap/>
            <w:vAlign w:val="center"/>
            <w:hideMark/>
          </w:tcPr>
          <w:p w14:paraId="3C9E184C"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0.61</w:t>
            </w:r>
          </w:p>
        </w:tc>
        <w:tc>
          <w:tcPr>
            <w:tcW w:w="924" w:type="dxa"/>
            <w:vMerge w:val="restart"/>
            <w:tcBorders>
              <w:top w:val="nil"/>
              <w:left w:val="single" w:sz="4" w:space="0" w:color="auto"/>
              <w:bottom w:val="single" w:sz="4" w:space="0" w:color="auto"/>
              <w:right w:val="single" w:sz="4" w:space="0" w:color="auto"/>
            </w:tcBorders>
            <w:noWrap/>
            <w:vAlign w:val="center"/>
            <w:hideMark/>
          </w:tcPr>
          <w:p w14:paraId="181700B1"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0.497</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45823B0D"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0.30</w:t>
            </w:r>
          </w:p>
        </w:tc>
        <w:tc>
          <w:tcPr>
            <w:tcW w:w="36" w:type="dxa"/>
            <w:vAlign w:val="center"/>
            <w:hideMark/>
          </w:tcPr>
          <w:p w14:paraId="302036C4" w14:textId="77777777" w:rsidR="002C4D9F" w:rsidRPr="002C4D9F" w:rsidRDefault="002C4D9F" w:rsidP="002C4D9F">
            <w:pPr>
              <w:rPr>
                <w:sz w:val="20"/>
                <w:szCs w:val="20"/>
                <w:lang w:val="en-US" w:eastAsia="en-US" w:bidi="ar-SA"/>
              </w:rPr>
            </w:pPr>
          </w:p>
        </w:tc>
      </w:tr>
      <w:tr w:rsidR="002C4D9F" w:rsidRPr="002C4D9F" w14:paraId="2F68B2E0"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19F227F0"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79F2D86F"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46607A4"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9401F62"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7C00AF5D"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41548EE7"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3FB012B" w14:textId="77777777" w:rsidR="002C4D9F" w:rsidRPr="002C4D9F" w:rsidRDefault="002C4D9F" w:rsidP="002C4D9F">
            <w:pPr>
              <w:rPr>
                <w:rFonts w:ascii="Tahoma" w:hAnsi="Tahoma" w:cs="Tahoma"/>
                <w:sz w:val="16"/>
                <w:szCs w:val="16"/>
                <w:lang w:val="en-US" w:eastAsia="en-US" w:bidi="ar-SA"/>
              </w:rPr>
            </w:pPr>
          </w:p>
        </w:tc>
      </w:tr>
      <w:tr w:rsidR="002C4D9F" w:rsidRPr="002C4D9F" w14:paraId="22770C89"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5EA31690"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31A56E53"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2864217"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3A24153"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2B0E63E"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377DB13D"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C054D65" w14:textId="77777777" w:rsidR="002C4D9F" w:rsidRPr="002C4D9F" w:rsidRDefault="002C4D9F" w:rsidP="002C4D9F">
            <w:pPr>
              <w:rPr>
                <w:sz w:val="20"/>
                <w:szCs w:val="20"/>
                <w:lang w:val="en-US" w:eastAsia="en-US" w:bidi="ar-SA"/>
              </w:rPr>
            </w:pPr>
          </w:p>
        </w:tc>
      </w:tr>
      <w:tr w:rsidR="002C4D9F" w:rsidRPr="002C4D9F" w14:paraId="5A48B90A"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4C28AC86"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4F6F78D4"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27B494B"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EB7616A"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C210EED"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4B468EC3"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CDFA1A2" w14:textId="77777777" w:rsidR="002C4D9F" w:rsidRPr="002C4D9F" w:rsidRDefault="002C4D9F" w:rsidP="002C4D9F">
            <w:pPr>
              <w:rPr>
                <w:sz w:val="20"/>
                <w:szCs w:val="20"/>
                <w:lang w:val="en-US" w:eastAsia="en-US" w:bidi="ar-SA"/>
              </w:rPr>
            </w:pPr>
          </w:p>
        </w:tc>
      </w:tr>
      <w:tr w:rsidR="002C4D9F" w:rsidRPr="002C4D9F" w14:paraId="78BFED05"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32EF91C5"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11</w:t>
            </w:r>
          </w:p>
        </w:tc>
        <w:tc>
          <w:tcPr>
            <w:tcW w:w="4720" w:type="dxa"/>
            <w:vMerge w:val="restart"/>
            <w:tcBorders>
              <w:top w:val="nil"/>
              <w:left w:val="single" w:sz="4" w:space="0" w:color="auto"/>
              <w:bottom w:val="single" w:sz="4" w:space="0" w:color="auto"/>
              <w:right w:val="single" w:sz="4" w:space="0" w:color="auto"/>
            </w:tcBorders>
            <w:vAlign w:val="center"/>
            <w:hideMark/>
          </w:tcPr>
          <w:p w14:paraId="2BB803F1"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 xml:space="preserve">В </w:t>
            </w:r>
            <w:proofErr w:type="spellStart"/>
            <w:r w:rsidRPr="002C4D9F">
              <w:rPr>
                <w:rFonts w:ascii="Tahoma" w:hAnsi="Tahoma" w:cs="Tahoma"/>
                <w:sz w:val="16"/>
                <w:szCs w:val="16"/>
                <w:lang w:val="en-US" w:eastAsia="en-US" w:bidi="ar-SA"/>
              </w:rPr>
              <w:t>грунтовых</w:t>
            </w:r>
            <w:proofErr w:type="spellEnd"/>
            <w:r w:rsidRPr="002C4D9F">
              <w:rPr>
                <w:rFonts w:ascii="Tahoma" w:hAnsi="Tahoma" w:cs="Tahoma"/>
                <w:sz w:val="16"/>
                <w:szCs w:val="16"/>
                <w:lang w:val="en-US" w:eastAsia="en-US" w:bidi="ar-SA"/>
              </w:rPr>
              <w:t xml:space="preserve"> </w:t>
            </w:r>
            <w:proofErr w:type="spellStart"/>
            <w:r w:rsidRPr="002C4D9F">
              <w:rPr>
                <w:rFonts w:ascii="Tahoma" w:hAnsi="Tahoma" w:cs="Tahoma"/>
                <w:sz w:val="16"/>
                <w:szCs w:val="16"/>
                <w:lang w:val="en-US" w:eastAsia="en-US" w:bidi="ar-SA"/>
              </w:rPr>
              <w:t>водах</w:t>
            </w:r>
            <w:proofErr w:type="spellEnd"/>
          </w:p>
        </w:tc>
        <w:tc>
          <w:tcPr>
            <w:tcW w:w="960" w:type="dxa"/>
            <w:vMerge w:val="restart"/>
            <w:tcBorders>
              <w:top w:val="nil"/>
              <w:left w:val="single" w:sz="4" w:space="0" w:color="auto"/>
              <w:bottom w:val="single" w:sz="4" w:space="0" w:color="auto"/>
              <w:right w:val="single" w:sz="4" w:space="0" w:color="auto"/>
            </w:tcBorders>
            <w:noWrap/>
            <w:vAlign w:val="center"/>
            <w:hideMark/>
          </w:tcPr>
          <w:p w14:paraId="4D7BF211"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м</w:t>
            </w:r>
            <w:r w:rsidRPr="002C4D9F">
              <w:rPr>
                <w:rFonts w:ascii="Tahoma" w:hAnsi="Tahoma" w:cs="Tahoma"/>
                <w:sz w:val="16"/>
                <w:szCs w:val="16"/>
                <w:vertAlign w:val="superscript"/>
                <w:lang w:val="en-US" w:eastAsia="en-US" w:bidi="ar-SA"/>
              </w:rPr>
              <w:t>3</w:t>
            </w:r>
          </w:p>
        </w:tc>
        <w:tc>
          <w:tcPr>
            <w:tcW w:w="960" w:type="dxa"/>
            <w:vMerge w:val="restart"/>
            <w:tcBorders>
              <w:top w:val="nil"/>
              <w:left w:val="single" w:sz="4" w:space="0" w:color="auto"/>
              <w:bottom w:val="single" w:sz="4" w:space="0" w:color="auto"/>
              <w:right w:val="single" w:sz="4" w:space="0" w:color="auto"/>
            </w:tcBorders>
            <w:noWrap/>
            <w:vAlign w:val="center"/>
            <w:hideMark/>
          </w:tcPr>
          <w:p w14:paraId="270254E3"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0.61</w:t>
            </w:r>
          </w:p>
        </w:tc>
        <w:tc>
          <w:tcPr>
            <w:tcW w:w="924" w:type="dxa"/>
            <w:vMerge w:val="restart"/>
            <w:tcBorders>
              <w:top w:val="nil"/>
              <w:left w:val="single" w:sz="4" w:space="0" w:color="auto"/>
              <w:bottom w:val="single" w:sz="4" w:space="0" w:color="auto"/>
              <w:right w:val="single" w:sz="4" w:space="0" w:color="auto"/>
            </w:tcBorders>
            <w:noWrap/>
            <w:vAlign w:val="center"/>
            <w:hideMark/>
          </w:tcPr>
          <w:p w14:paraId="1F7F52B9"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0.456</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729536E8"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0.28</w:t>
            </w:r>
          </w:p>
        </w:tc>
        <w:tc>
          <w:tcPr>
            <w:tcW w:w="36" w:type="dxa"/>
            <w:vAlign w:val="center"/>
            <w:hideMark/>
          </w:tcPr>
          <w:p w14:paraId="616848DB" w14:textId="77777777" w:rsidR="002C4D9F" w:rsidRPr="002C4D9F" w:rsidRDefault="002C4D9F" w:rsidP="002C4D9F">
            <w:pPr>
              <w:rPr>
                <w:sz w:val="20"/>
                <w:szCs w:val="20"/>
                <w:lang w:val="en-US" w:eastAsia="en-US" w:bidi="ar-SA"/>
              </w:rPr>
            </w:pPr>
          </w:p>
        </w:tc>
      </w:tr>
      <w:tr w:rsidR="002C4D9F" w:rsidRPr="002C4D9F" w14:paraId="5AE313A2"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75F4D57E"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4CAF4C91"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C193203"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DA08709"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42695E7A"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5F5A520C"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70A8D7F" w14:textId="77777777" w:rsidR="002C4D9F" w:rsidRPr="002C4D9F" w:rsidRDefault="002C4D9F" w:rsidP="002C4D9F">
            <w:pPr>
              <w:rPr>
                <w:rFonts w:ascii="Tahoma" w:hAnsi="Tahoma" w:cs="Tahoma"/>
                <w:sz w:val="16"/>
                <w:szCs w:val="16"/>
                <w:lang w:val="en-US" w:eastAsia="en-US" w:bidi="ar-SA"/>
              </w:rPr>
            </w:pPr>
          </w:p>
        </w:tc>
      </w:tr>
      <w:tr w:rsidR="002C4D9F" w:rsidRPr="002C4D9F" w14:paraId="08FBB378"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5475072A"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28A0C3E1"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A875E9D"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64578A3"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231E99E"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2FDC3B86"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EE45773" w14:textId="77777777" w:rsidR="002C4D9F" w:rsidRPr="002C4D9F" w:rsidRDefault="002C4D9F" w:rsidP="002C4D9F">
            <w:pPr>
              <w:rPr>
                <w:sz w:val="20"/>
                <w:szCs w:val="20"/>
                <w:lang w:val="en-US" w:eastAsia="en-US" w:bidi="ar-SA"/>
              </w:rPr>
            </w:pPr>
          </w:p>
        </w:tc>
      </w:tr>
      <w:tr w:rsidR="002C4D9F" w:rsidRPr="002C4D9F" w14:paraId="2556D2B8"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3B20AA28"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6F2C96C5"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CA10665"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87F09DC"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CAA2D76"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579F0153"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A02B7EE" w14:textId="77777777" w:rsidR="002C4D9F" w:rsidRPr="002C4D9F" w:rsidRDefault="002C4D9F" w:rsidP="002C4D9F">
            <w:pPr>
              <w:rPr>
                <w:sz w:val="20"/>
                <w:szCs w:val="20"/>
                <w:lang w:val="en-US" w:eastAsia="en-US" w:bidi="ar-SA"/>
              </w:rPr>
            </w:pPr>
          </w:p>
        </w:tc>
      </w:tr>
      <w:tr w:rsidR="002C4D9F" w:rsidRPr="002C4D9F" w14:paraId="344B9C2F"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0EDEAB99"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12</w:t>
            </w:r>
          </w:p>
        </w:tc>
        <w:tc>
          <w:tcPr>
            <w:tcW w:w="4720" w:type="dxa"/>
            <w:vMerge w:val="restart"/>
            <w:tcBorders>
              <w:top w:val="nil"/>
              <w:left w:val="single" w:sz="4" w:space="0" w:color="auto"/>
              <w:bottom w:val="single" w:sz="4" w:space="0" w:color="auto"/>
              <w:right w:val="single" w:sz="4" w:space="0" w:color="auto"/>
            </w:tcBorders>
            <w:vAlign w:val="center"/>
            <w:hideMark/>
          </w:tcPr>
          <w:p w14:paraId="0F69BC64" w14:textId="77777777" w:rsidR="002C4D9F" w:rsidRPr="002C4D9F" w:rsidRDefault="002C4D9F" w:rsidP="002C4D9F">
            <w:pPr>
              <w:rPr>
                <w:rFonts w:ascii="Arial Armenian" w:hAnsi="Arial Armenian" w:cs="Calibri"/>
                <w:sz w:val="16"/>
                <w:szCs w:val="16"/>
                <w:lang w:eastAsia="en-US" w:bidi="ar-SA"/>
              </w:rPr>
            </w:pPr>
            <w:r w:rsidRPr="002C4D9F">
              <w:rPr>
                <w:rFonts w:ascii="Calibri" w:hAnsi="Calibri" w:cs="Calibri"/>
                <w:sz w:val="16"/>
                <w:szCs w:val="16"/>
                <w:lang w:eastAsia="en-US" w:bidi="ar-SA"/>
              </w:rPr>
              <w:t>Демонтаж</w:t>
            </w:r>
            <w:r w:rsidRPr="002C4D9F">
              <w:rPr>
                <w:rFonts w:ascii="Arial Armenian" w:hAnsi="Arial Armenian" w:cs="Calibri"/>
                <w:sz w:val="16"/>
                <w:szCs w:val="16"/>
                <w:lang w:eastAsia="en-US" w:bidi="ar-SA"/>
              </w:rPr>
              <w:t xml:space="preserve"> </w:t>
            </w:r>
            <w:r w:rsidRPr="002C4D9F">
              <w:rPr>
                <w:rFonts w:ascii="Calibri" w:hAnsi="Calibri" w:cs="Calibri"/>
                <w:sz w:val="16"/>
                <w:szCs w:val="16"/>
                <w:lang w:eastAsia="en-US" w:bidi="ar-SA"/>
              </w:rPr>
              <w:t>колец</w:t>
            </w:r>
            <w:r w:rsidRPr="002C4D9F">
              <w:rPr>
                <w:rFonts w:ascii="Arial Armenian" w:hAnsi="Arial Armenian" w:cs="Calibri"/>
                <w:sz w:val="16"/>
                <w:szCs w:val="16"/>
                <w:lang w:eastAsia="en-US" w:bidi="ar-SA"/>
              </w:rPr>
              <w:t xml:space="preserve"> </w:t>
            </w:r>
            <w:r w:rsidRPr="002C4D9F">
              <w:rPr>
                <w:rFonts w:ascii="Calibri" w:hAnsi="Calibri" w:cs="Calibri"/>
                <w:sz w:val="16"/>
                <w:szCs w:val="16"/>
                <w:lang w:eastAsia="en-US" w:bidi="ar-SA"/>
              </w:rPr>
              <w:t>люков</w:t>
            </w:r>
            <w:r w:rsidRPr="002C4D9F">
              <w:rPr>
                <w:rFonts w:ascii="Arial Armenian" w:hAnsi="Arial Armenian" w:cs="Calibri"/>
                <w:sz w:val="16"/>
                <w:szCs w:val="16"/>
                <w:lang w:eastAsia="en-US" w:bidi="ar-SA"/>
              </w:rPr>
              <w:t xml:space="preserve"> </w:t>
            </w:r>
            <w:r w:rsidRPr="002C4D9F">
              <w:rPr>
                <w:rFonts w:ascii="Calibri" w:hAnsi="Calibri" w:cs="Calibri"/>
                <w:sz w:val="16"/>
                <w:szCs w:val="16"/>
                <w:lang w:eastAsia="en-US" w:bidi="ar-SA"/>
              </w:rPr>
              <w:t>на</w:t>
            </w:r>
            <w:r w:rsidRPr="002C4D9F">
              <w:rPr>
                <w:rFonts w:ascii="Arial Armenian" w:hAnsi="Arial Armenian" w:cs="Calibri"/>
                <w:sz w:val="16"/>
                <w:szCs w:val="16"/>
                <w:lang w:eastAsia="en-US" w:bidi="ar-SA"/>
              </w:rPr>
              <w:t xml:space="preserve"> </w:t>
            </w:r>
            <w:r w:rsidRPr="002C4D9F">
              <w:rPr>
                <w:rFonts w:ascii="Calibri" w:hAnsi="Calibri" w:cs="Calibri"/>
                <w:sz w:val="16"/>
                <w:szCs w:val="16"/>
                <w:lang w:eastAsia="en-US" w:bidi="ar-SA"/>
              </w:rPr>
              <w:t>подъемно</w:t>
            </w:r>
            <w:r w:rsidRPr="002C4D9F">
              <w:rPr>
                <w:rFonts w:ascii="Arial Armenian" w:hAnsi="Arial Armenian" w:cs="Calibri"/>
                <w:sz w:val="16"/>
                <w:szCs w:val="16"/>
                <w:lang w:eastAsia="en-US" w:bidi="ar-SA"/>
              </w:rPr>
              <w:t>-</w:t>
            </w:r>
            <w:r w:rsidRPr="002C4D9F">
              <w:rPr>
                <w:rFonts w:ascii="Calibri" w:hAnsi="Calibri" w:cs="Calibri"/>
                <w:sz w:val="16"/>
                <w:szCs w:val="16"/>
                <w:lang w:eastAsia="en-US" w:bidi="ar-SA"/>
              </w:rPr>
              <w:t>разгрузочных</w:t>
            </w:r>
            <w:r w:rsidRPr="002C4D9F">
              <w:rPr>
                <w:rFonts w:ascii="Arial Armenian" w:hAnsi="Arial Armenian" w:cs="Calibri"/>
                <w:sz w:val="16"/>
                <w:szCs w:val="16"/>
                <w:lang w:eastAsia="en-US" w:bidi="ar-SA"/>
              </w:rPr>
              <w:t xml:space="preserve"> </w:t>
            </w:r>
            <w:r w:rsidRPr="002C4D9F">
              <w:rPr>
                <w:rFonts w:ascii="Calibri" w:hAnsi="Calibri" w:cs="Calibri"/>
                <w:sz w:val="16"/>
                <w:szCs w:val="16"/>
                <w:lang w:eastAsia="en-US" w:bidi="ar-SA"/>
              </w:rPr>
              <w:t>машинах</w:t>
            </w:r>
            <w:r w:rsidRPr="002C4D9F">
              <w:rPr>
                <w:rFonts w:ascii="Arial Armenian" w:hAnsi="Arial Armenian" w:cs="Calibri"/>
                <w:sz w:val="16"/>
                <w:szCs w:val="16"/>
                <w:lang w:eastAsia="en-US" w:bidi="ar-SA"/>
              </w:rPr>
              <w:t>.</w:t>
            </w:r>
          </w:p>
        </w:tc>
        <w:tc>
          <w:tcPr>
            <w:tcW w:w="960" w:type="dxa"/>
            <w:vMerge w:val="restart"/>
            <w:tcBorders>
              <w:top w:val="nil"/>
              <w:left w:val="single" w:sz="4" w:space="0" w:color="auto"/>
              <w:bottom w:val="single" w:sz="4" w:space="0" w:color="auto"/>
              <w:right w:val="single" w:sz="4" w:space="0" w:color="auto"/>
            </w:tcBorders>
            <w:noWrap/>
            <w:vAlign w:val="center"/>
            <w:hideMark/>
          </w:tcPr>
          <w:p w14:paraId="666CF775"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м</w:t>
            </w:r>
            <w:r w:rsidRPr="002C4D9F">
              <w:rPr>
                <w:rFonts w:ascii="Tahoma" w:hAnsi="Tahoma" w:cs="Tahoma"/>
                <w:sz w:val="16"/>
                <w:szCs w:val="16"/>
                <w:vertAlign w:val="superscript"/>
                <w:lang w:val="en-US" w:eastAsia="en-US" w:bidi="ar-SA"/>
              </w:rPr>
              <w:t>3</w:t>
            </w:r>
          </w:p>
        </w:tc>
        <w:tc>
          <w:tcPr>
            <w:tcW w:w="960" w:type="dxa"/>
            <w:vMerge w:val="restart"/>
            <w:tcBorders>
              <w:top w:val="nil"/>
              <w:left w:val="single" w:sz="4" w:space="0" w:color="auto"/>
              <w:bottom w:val="single" w:sz="4" w:space="0" w:color="auto"/>
              <w:right w:val="single" w:sz="4" w:space="0" w:color="auto"/>
            </w:tcBorders>
            <w:noWrap/>
            <w:vAlign w:val="center"/>
            <w:hideMark/>
          </w:tcPr>
          <w:p w14:paraId="7D5E2701" w14:textId="77777777" w:rsidR="002C4D9F" w:rsidRPr="002C4D9F" w:rsidRDefault="002C4D9F" w:rsidP="002C4D9F">
            <w:pPr>
              <w:rPr>
                <w:rFonts w:ascii="Arial Armenian" w:hAnsi="Arial Armenian" w:cs="Calibri"/>
                <w:sz w:val="16"/>
                <w:szCs w:val="16"/>
                <w:lang w:val="en-US" w:eastAsia="en-US" w:bidi="ar-SA"/>
              </w:rPr>
            </w:pPr>
            <w:r w:rsidRPr="002C4D9F">
              <w:rPr>
                <w:rFonts w:ascii="Arial Armenian" w:hAnsi="Arial Armenian" w:cs="Calibri"/>
                <w:sz w:val="16"/>
                <w:szCs w:val="16"/>
                <w:lang w:val="en-US" w:eastAsia="en-US" w:bidi="ar-SA"/>
              </w:rPr>
              <w:t>5.24</w:t>
            </w:r>
          </w:p>
        </w:tc>
        <w:tc>
          <w:tcPr>
            <w:tcW w:w="924" w:type="dxa"/>
            <w:vMerge w:val="restart"/>
            <w:tcBorders>
              <w:top w:val="nil"/>
              <w:left w:val="single" w:sz="4" w:space="0" w:color="auto"/>
              <w:bottom w:val="single" w:sz="4" w:space="0" w:color="auto"/>
              <w:right w:val="single" w:sz="4" w:space="0" w:color="auto"/>
            </w:tcBorders>
            <w:noWrap/>
            <w:vAlign w:val="center"/>
            <w:hideMark/>
          </w:tcPr>
          <w:p w14:paraId="200B59F6"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38.454</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6E86EAEF"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201.50</w:t>
            </w:r>
          </w:p>
        </w:tc>
        <w:tc>
          <w:tcPr>
            <w:tcW w:w="36" w:type="dxa"/>
            <w:vAlign w:val="center"/>
            <w:hideMark/>
          </w:tcPr>
          <w:p w14:paraId="48EFD859" w14:textId="77777777" w:rsidR="002C4D9F" w:rsidRPr="002C4D9F" w:rsidRDefault="002C4D9F" w:rsidP="002C4D9F">
            <w:pPr>
              <w:rPr>
                <w:sz w:val="20"/>
                <w:szCs w:val="20"/>
                <w:lang w:val="en-US" w:eastAsia="en-US" w:bidi="ar-SA"/>
              </w:rPr>
            </w:pPr>
          </w:p>
        </w:tc>
      </w:tr>
      <w:tr w:rsidR="002C4D9F" w:rsidRPr="002C4D9F" w14:paraId="38C10872"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53B38659"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2935E4EB" w14:textId="77777777" w:rsidR="002C4D9F" w:rsidRPr="002C4D9F" w:rsidRDefault="002C4D9F" w:rsidP="002C4D9F">
            <w:pPr>
              <w:rPr>
                <w:rFonts w:ascii="Arial Armenian" w:hAnsi="Arial Armenian" w:cs="Calibri"/>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39BC405"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9BBB394" w14:textId="77777777" w:rsidR="002C4D9F" w:rsidRPr="002C4D9F" w:rsidRDefault="002C4D9F" w:rsidP="002C4D9F">
            <w:pPr>
              <w:rPr>
                <w:rFonts w:ascii="Arial Armenian" w:hAnsi="Arial Armenian" w:cs="Calibri"/>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0E524B6"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41BE1BD4"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353E7952" w14:textId="77777777" w:rsidR="002C4D9F" w:rsidRPr="002C4D9F" w:rsidRDefault="002C4D9F" w:rsidP="002C4D9F">
            <w:pPr>
              <w:rPr>
                <w:rFonts w:ascii="Tahoma" w:hAnsi="Tahoma" w:cs="Tahoma"/>
                <w:sz w:val="16"/>
                <w:szCs w:val="16"/>
                <w:lang w:val="en-US" w:eastAsia="en-US" w:bidi="ar-SA"/>
              </w:rPr>
            </w:pPr>
          </w:p>
        </w:tc>
      </w:tr>
      <w:tr w:rsidR="002C4D9F" w:rsidRPr="002C4D9F" w14:paraId="0CDA355A"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606DC618"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6E5567E6" w14:textId="77777777" w:rsidR="002C4D9F" w:rsidRPr="002C4D9F" w:rsidRDefault="002C4D9F" w:rsidP="002C4D9F">
            <w:pPr>
              <w:rPr>
                <w:rFonts w:ascii="Arial Armenian" w:hAnsi="Arial Armenian" w:cs="Calibri"/>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D7FD2F2"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BCC7971" w14:textId="77777777" w:rsidR="002C4D9F" w:rsidRPr="002C4D9F" w:rsidRDefault="002C4D9F" w:rsidP="002C4D9F">
            <w:pPr>
              <w:rPr>
                <w:rFonts w:ascii="Arial Armenian" w:hAnsi="Arial Armenian" w:cs="Calibri"/>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E5B8A44"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58D41E9B"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5CA6FA39" w14:textId="77777777" w:rsidR="002C4D9F" w:rsidRPr="002C4D9F" w:rsidRDefault="002C4D9F" w:rsidP="002C4D9F">
            <w:pPr>
              <w:rPr>
                <w:sz w:val="20"/>
                <w:szCs w:val="20"/>
                <w:lang w:val="en-US" w:eastAsia="en-US" w:bidi="ar-SA"/>
              </w:rPr>
            </w:pPr>
          </w:p>
        </w:tc>
      </w:tr>
      <w:tr w:rsidR="002C4D9F" w:rsidRPr="002C4D9F" w14:paraId="062AD5B6"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2A3D6C9A"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117C1E8C" w14:textId="77777777" w:rsidR="002C4D9F" w:rsidRPr="002C4D9F" w:rsidRDefault="002C4D9F" w:rsidP="002C4D9F">
            <w:pPr>
              <w:rPr>
                <w:rFonts w:ascii="Arial Armenian" w:hAnsi="Arial Armenian" w:cs="Calibri"/>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1ACA917"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7DFB517" w14:textId="77777777" w:rsidR="002C4D9F" w:rsidRPr="002C4D9F" w:rsidRDefault="002C4D9F" w:rsidP="002C4D9F">
            <w:pPr>
              <w:rPr>
                <w:rFonts w:ascii="Arial Armenian" w:hAnsi="Arial Armenian" w:cs="Calibri"/>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C33161D"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6EE41972"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3FB10C1F" w14:textId="77777777" w:rsidR="002C4D9F" w:rsidRPr="002C4D9F" w:rsidRDefault="002C4D9F" w:rsidP="002C4D9F">
            <w:pPr>
              <w:rPr>
                <w:sz w:val="20"/>
                <w:szCs w:val="20"/>
                <w:lang w:val="en-US" w:eastAsia="en-US" w:bidi="ar-SA"/>
              </w:rPr>
            </w:pPr>
          </w:p>
        </w:tc>
      </w:tr>
      <w:tr w:rsidR="002C4D9F" w:rsidRPr="002C4D9F" w14:paraId="6FC5DE54"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34554F6E"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13</w:t>
            </w:r>
          </w:p>
        </w:tc>
        <w:tc>
          <w:tcPr>
            <w:tcW w:w="4720" w:type="dxa"/>
            <w:vMerge w:val="restart"/>
            <w:tcBorders>
              <w:top w:val="nil"/>
              <w:left w:val="single" w:sz="4" w:space="0" w:color="auto"/>
              <w:bottom w:val="single" w:sz="4" w:space="0" w:color="auto"/>
              <w:right w:val="single" w:sz="4" w:space="0" w:color="auto"/>
            </w:tcBorders>
            <w:vAlign w:val="center"/>
            <w:hideMark/>
          </w:tcPr>
          <w:p w14:paraId="47D4FE29" w14:textId="77777777" w:rsidR="002C4D9F" w:rsidRPr="002C4D9F" w:rsidRDefault="002C4D9F" w:rsidP="002C4D9F">
            <w:pPr>
              <w:rPr>
                <w:rFonts w:ascii="Tahoma" w:hAnsi="Tahoma" w:cs="Tahoma"/>
                <w:sz w:val="16"/>
                <w:szCs w:val="16"/>
                <w:lang w:eastAsia="en-US" w:bidi="ar-SA"/>
              </w:rPr>
            </w:pPr>
            <w:r w:rsidRPr="002C4D9F">
              <w:rPr>
                <w:rFonts w:ascii="Tahoma" w:hAnsi="Tahoma" w:cs="Tahoma"/>
                <w:sz w:val="16"/>
                <w:szCs w:val="16"/>
                <w:lang w:eastAsia="en-US" w:bidi="ar-SA"/>
              </w:rPr>
              <w:t>Транспортировка колец люков на свалку, расположенную в 13 км отсюда.</w:t>
            </w:r>
          </w:p>
        </w:tc>
        <w:tc>
          <w:tcPr>
            <w:tcW w:w="960" w:type="dxa"/>
            <w:vMerge w:val="restart"/>
            <w:tcBorders>
              <w:top w:val="nil"/>
              <w:left w:val="single" w:sz="4" w:space="0" w:color="auto"/>
              <w:bottom w:val="single" w:sz="4" w:space="0" w:color="auto"/>
              <w:right w:val="single" w:sz="4" w:space="0" w:color="auto"/>
            </w:tcBorders>
            <w:noWrap/>
            <w:vAlign w:val="center"/>
            <w:hideMark/>
          </w:tcPr>
          <w:p w14:paraId="51274482"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т</w:t>
            </w:r>
          </w:p>
        </w:tc>
        <w:tc>
          <w:tcPr>
            <w:tcW w:w="960" w:type="dxa"/>
            <w:vMerge w:val="restart"/>
            <w:tcBorders>
              <w:top w:val="nil"/>
              <w:left w:val="single" w:sz="4" w:space="0" w:color="auto"/>
              <w:bottom w:val="single" w:sz="4" w:space="0" w:color="auto"/>
              <w:right w:val="single" w:sz="4" w:space="0" w:color="auto"/>
            </w:tcBorders>
            <w:noWrap/>
            <w:vAlign w:val="center"/>
            <w:hideMark/>
          </w:tcPr>
          <w:p w14:paraId="6A7C125B"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6.13</w:t>
            </w:r>
          </w:p>
        </w:tc>
        <w:tc>
          <w:tcPr>
            <w:tcW w:w="924" w:type="dxa"/>
            <w:vMerge w:val="restart"/>
            <w:tcBorders>
              <w:top w:val="nil"/>
              <w:left w:val="single" w:sz="4" w:space="0" w:color="auto"/>
              <w:bottom w:val="single" w:sz="4" w:space="0" w:color="auto"/>
              <w:right w:val="single" w:sz="4" w:space="0" w:color="auto"/>
            </w:tcBorders>
            <w:noWrap/>
            <w:vAlign w:val="center"/>
            <w:hideMark/>
          </w:tcPr>
          <w:p w14:paraId="34D912D0"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4.444</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06B382AB"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27.24</w:t>
            </w:r>
          </w:p>
        </w:tc>
        <w:tc>
          <w:tcPr>
            <w:tcW w:w="36" w:type="dxa"/>
            <w:vAlign w:val="center"/>
            <w:hideMark/>
          </w:tcPr>
          <w:p w14:paraId="2FA88A14" w14:textId="77777777" w:rsidR="002C4D9F" w:rsidRPr="002C4D9F" w:rsidRDefault="002C4D9F" w:rsidP="002C4D9F">
            <w:pPr>
              <w:rPr>
                <w:sz w:val="20"/>
                <w:szCs w:val="20"/>
                <w:lang w:val="en-US" w:eastAsia="en-US" w:bidi="ar-SA"/>
              </w:rPr>
            </w:pPr>
          </w:p>
        </w:tc>
      </w:tr>
      <w:tr w:rsidR="002C4D9F" w:rsidRPr="002C4D9F" w14:paraId="33330071"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14EF3E25"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392FCE36"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A06AD01"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D27F2D3"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09B8569"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5959D141"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5BD88B9" w14:textId="77777777" w:rsidR="002C4D9F" w:rsidRPr="002C4D9F" w:rsidRDefault="002C4D9F" w:rsidP="002C4D9F">
            <w:pPr>
              <w:rPr>
                <w:rFonts w:ascii="Tahoma" w:hAnsi="Tahoma" w:cs="Tahoma"/>
                <w:sz w:val="16"/>
                <w:szCs w:val="16"/>
                <w:lang w:val="en-US" w:eastAsia="en-US" w:bidi="ar-SA"/>
              </w:rPr>
            </w:pPr>
          </w:p>
        </w:tc>
      </w:tr>
      <w:tr w:rsidR="002C4D9F" w:rsidRPr="002C4D9F" w14:paraId="3A39686A"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46A4C3B8"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39F54D6D"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2A81170"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4B1AA10"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ED60061"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32D9578A"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57001BDA" w14:textId="77777777" w:rsidR="002C4D9F" w:rsidRPr="002C4D9F" w:rsidRDefault="002C4D9F" w:rsidP="002C4D9F">
            <w:pPr>
              <w:rPr>
                <w:sz w:val="20"/>
                <w:szCs w:val="20"/>
                <w:lang w:val="en-US" w:eastAsia="en-US" w:bidi="ar-SA"/>
              </w:rPr>
            </w:pPr>
          </w:p>
        </w:tc>
      </w:tr>
      <w:tr w:rsidR="002C4D9F" w:rsidRPr="002C4D9F" w14:paraId="1F21AF4D"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47678BC4"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6A69AF33"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3731EED"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2765D6A"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1EA73F7"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0A6F9703"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7600FE1E" w14:textId="77777777" w:rsidR="002C4D9F" w:rsidRPr="002C4D9F" w:rsidRDefault="002C4D9F" w:rsidP="002C4D9F">
            <w:pPr>
              <w:rPr>
                <w:sz w:val="20"/>
                <w:szCs w:val="20"/>
                <w:lang w:val="en-US" w:eastAsia="en-US" w:bidi="ar-SA"/>
              </w:rPr>
            </w:pPr>
          </w:p>
        </w:tc>
      </w:tr>
      <w:tr w:rsidR="002C4D9F" w:rsidRPr="002C4D9F" w14:paraId="01A749FB"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6A4ECDC0"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14</w:t>
            </w:r>
          </w:p>
        </w:tc>
        <w:tc>
          <w:tcPr>
            <w:tcW w:w="4720" w:type="dxa"/>
            <w:vMerge w:val="restart"/>
            <w:tcBorders>
              <w:top w:val="nil"/>
              <w:left w:val="single" w:sz="4" w:space="0" w:color="auto"/>
              <w:bottom w:val="single" w:sz="4" w:space="0" w:color="auto"/>
              <w:right w:val="single" w:sz="4" w:space="0" w:color="auto"/>
            </w:tcBorders>
            <w:vAlign w:val="center"/>
            <w:hideMark/>
          </w:tcPr>
          <w:p w14:paraId="6C38221A" w14:textId="77777777" w:rsidR="002C4D9F" w:rsidRPr="002C4D9F" w:rsidRDefault="002C4D9F" w:rsidP="002C4D9F">
            <w:pPr>
              <w:rPr>
                <w:rFonts w:ascii="Tahoma" w:hAnsi="Tahoma" w:cs="Tahoma"/>
                <w:sz w:val="16"/>
                <w:szCs w:val="16"/>
                <w:lang w:eastAsia="en-US" w:bidi="ar-SA"/>
              </w:rPr>
            </w:pPr>
            <w:r w:rsidRPr="002C4D9F">
              <w:rPr>
                <w:rFonts w:ascii="Tahoma" w:hAnsi="Tahoma" w:cs="Tahoma"/>
                <w:sz w:val="16"/>
                <w:szCs w:val="16"/>
                <w:lang w:eastAsia="en-US" w:bidi="ar-SA"/>
              </w:rPr>
              <w:t>Монтаж сборных железобетонных стеновых колец</w:t>
            </w:r>
          </w:p>
        </w:tc>
        <w:tc>
          <w:tcPr>
            <w:tcW w:w="960" w:type="dxa"/>
            <w:vMerge w:val="restart"/>
            <w:tcBorders>
              <w:top w:val="nil"/>
              <w:left w:val="single" w:sz="4" w:space="0" w:color="auto"/>
              <w:bottom w:val="single" w:sz="4" w:space="0" w:color="auto"/>
              <w:right w:val="single" w:sz="4" w:space="0" w:color="auto"/>
            </w:tcBorders>
            <w:noWrap/>
            <w:vAlign w:val="center"/>
            <w:hideMark/>
          </w:tcPr>
          <w:p w14:paraId="40813A1A"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м</w:t>
            </w:r>
            <w:r w:rsidRPr="002C4D9F">
              <w:rPr>
                <w:rFonts w:ascii="Tahoma" w:hAnsi="Tahoma" w:cs="Tahoma"/>
                <w:sz w:val="16"/>
                <w:szCs w:val="16"/>
                <w:vertAlign w:val="superscript"/>
                <w:lang w:val="en-US" w:eastAsia="en-US" w:bidi="ar-SA"/>
              </w:rPr>
              <w:t>3</w:t>
            </w:r>
          </w:p>
        </w:tc>
        <w:tc>
          <w:tcPr>
            <w:tcW w:w="960" w:type="dxa"/>
            <w:vMerge w:val="restart"/>
            <w:tcBorders>
              <w:top w:val="nil"/>
              <w:left w:val="single" w:sz="4" w:space="0" w:color="auto"/>
              <w:bottom w:val="single" w:sz="4" w:space="0" w:color="auto"/>
              <w:right w:val="single" w:sz="4" w:space="0" w:color="auto"/>
            </w:tcBorders>
            <w:noWrap/>
            <w:vAlign w:val="center"/>
            <w:hideMark/>
          </w:tcPr>
          <w:p w14:paraId="389EDE9F"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5.24</w:t>
            </w:r>
          </w:p>
        </w:tc>
        <w:tc>
          <w:tcPr>
            <w:tcW w:w="924" w:type="dxa"/>
            <w:vMerge w:val="restart"/>
            <w:tcBorders>
              <w:top w:val="nil"/>
              <w:left w:val="single" w:sz="4" w:space="0" w:color="auto"/>
              <w:bottom w:val="single" w:sz="4" w:space="0" w:color="auto"/>
              <w:right w:val="single" w:sz="4" w:space="0" w:color="auto"/>
            </w:tcBorders>
            <w:noWrap/>
            <w:vAlign w:val="center"/>
            <w:hideMark/>
          </w:tcPr>
          <w:p w14:paraId="41CF582C"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94.489</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4A7664BA"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495.12</w:t>
            </w:r>
          </w:p>
        </w:tc>
        <w:tc>
          <w:tcPr>
            <w:tcW w:w="36" w:type="dxa"/>
            <w:vAlign w:val="center"/>
            <w:hideMark/>
          </w:tcPr>
          <w:p w14:paraId="3B031E1E" w14:textId="77777777" w:rsidR="002C4D9F" w:rsidRPr="002C4D9F" w:rsidRDefault="002C4D9F" w:rsidP="002C4D9F">
            <w:pPr>
              <w:rPr>
                <w:sz w:val="20"/>
                <w:szCs w:val="20"/>
                <w:lang w:val="en-US" w:eastAsia="en-US" w:bidi="ar-SA"/>
              </w:rPr>
            </w:pPr>
          </w:p>
        </w:tc>
      </w:tr>
      <w:tr w:rsidR="002C4D9F" w:rsidRPr="002C4D9F" w14:paraId="744D096A"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09CDD6F0"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38BB63DF"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7F32736"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633FF76"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3DC1839"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0D9A320E"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F7EF36A" w14:textId="77777777" w:rsidR="002C4D9F" w:rsidRPr="002C4D9F" w:rsidRDefault="002C4D9F" w:rsidP="002C4D9F">
            <w:pPr>
              <w:rPr>
                <w:rFonts w:ascii="Tahoma" w:hAnsi="Tahoma" w:cs="Tahoma"/>
                <w:sz w:val="16"/>
                <w:szCs w:val="16"/>
                <w:lang w:val="en-US" w:eastAsia="en-US" w:bidi="ar-SA"/>
              </w:rPr>
            </w:pPr>
          </w:p>
        </w:tc>
      </w:tr>
      <w:tr w:rsidR="002C4D9F" w:rsidRPr="002C4D9F" w14:paraId="2EB76D2D"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4A6F1487"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227363F9"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FCF14A2"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6576824"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242E606"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3B7F4FD1"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E25E463" w14:textId="77777777" w:rsidR="002C4D9F" w:rsidRPr="002C4D9F" w:rsidRDefault="002C4D9F" w:rsidP="002C4D9F">
            <w:pPr>
              <w:rPr>
                <w:sz w:val="20"/>
                <w:szCs w:val="20"/>
                <w:lang w:val="en-US" w:eastAsia="en-US" w:bidi="ar-SA"/>
              </w:rPr>
            </w:pPr>
          </w:p>
        </w:tc>
      </w:tr>
      <w:tr w:rsidR="002C4D9F" w:rsidRPr="002C4D9F" w14:paraId="2DB16209"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4DE42E90"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45DB34A3"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57F2164"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930BA70"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5D6D54F8"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466198B7"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92C9087" w14:textId="77777777" w:rsidR="002C4D9F" w:rsidRPr="002C4D9F" w:rsidRDefault="002C4D9F" w:rsidP="002C4D9F">
            <w:pPr>
              <w:rPr>
                <w:sz w:val="20"/>
                <w:szCs w:val="20"/>
                <w:lang w:val="en-US" w:eastAsia="en-US" w:bidi="ar-SA"/>
              </w:rPr>
            </w:pPr>
          </w:p>
        </w:tc>
      </w:tr>
      <w:tr w:rsidR="002C4D9F" w:rsidRPr="002C4D9F" w14:paraId="37C378FA"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090AC8B1"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15</w:t>
            </w:r>
          </w:p>
        </w:tc>
        <w:tc>
          <w:tcPr>
            <w:tcW w:w="4720" w:type="dxa"/>
            <w:vMerge w:val="restart"/>
            <w:tcBorders>
              <w:top w:val="nil"/>
              <w:left w:val="single" w:sz="4" w:space="0" w:color="auto"/>
              <w:bottom w:val="single" w:sz="4" w:space="0" w:color="auto"/>
              <w:right w:val="single" w:sz="4" w:space="0" w:color="auto"/>
            </w:tcBorders>
            <w:vAlign w:val="center"/>
            <w:hideMark/>
          </w:tcPr>
          <w:p w14:paraId="7DC1E478"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 xml:space="preserve">KC-10-3 </w:t>
            </w:r>
            <w:proofErr w:type="spellStart"/>
            <w:r w:rsidRPr="002C4D9F">
              <w:rPr>
                <w:rFonts w:ascii="Tahoma" w:hAnsi="Tahoma" w:cs="Tahoma"/>
                <w:sz w:val="16"/>
                <w:szCs w:val="16"/>
                <w:lang w:val="en-US" w:eastAsia="en-US" w:bidi="ar-SA"/>
              </w:rPr>
              <w:t>сборное</w:t>
            </w:r>
            <w:proofErr w:type="spellEnd"/>
            <w:r w:rsidRPr="002C4D9F">
              <w:rPr>
                <w:rFonts w:ascii="Tahoma" w:hAnsi="Tahoma" w:cs="Tahoma"/>
                <w:sz w:val="16"/>
                <w:szCs w:val="16"/>
                <w:lang w:val="en-US" w:eastAsia="en-US" w:bidi="ar-SA"/>
              </w:rPr>
              <w:t xml:space="preserve"> </w:t>
            </w:r>
            <w:proofErr w:type="spellStart"/>
            <w:r w:rsidRPr="002C4D9F">
              <w:rPr>
                <w:rFonts w:ascii="Tahoma" w:hAnsi="Tahoma" w:cs="Tahoma"/>
                <w:sz w:val="16"/>
                <w:szCs w:val="16"/>
                <w:lang w:val="en-US" w:eastAsia="en-US" w:bidi="ar-SA"/>
              </w:rPr>
              <w:t>стальное</w:t>
            </w:r>
            <w:proofErr w:type="spellEnd"/>
            <w:r w:rsidRPr="002C4D9F">
              <w:rPr>
                <w:rFonts w:ascii="Tahoma" w:hAnsi="Tahoma" w:cs="Tahoma"/>
                <w:sz w:val="16"/>
                <w:szCs w:val="16"/>
                <w:lang w:val="en-US" w:eastAsia="en-US" w:bidi="ar-SA"/>
              </w:rPr>
              <w:t xml:space="preserve"> </w:t>
            </w:r>
            <w:proofErr w:type="spellStart"/>
            <w:r w:rsidRPr="002C4D9F">
              <w:rPr>
                <w:rFonts w:ascii="Tahoma" w:hAnsi="Tahoma" w:cs="Tahoma"/>
                <w:sz w:val="16"/>
                <w:szCs w:val="16"/>
                <w:lang w:val="en-US" w:eastAsia="en-US" w:bidi="ar-SA"/>
              </w:rPr>
              <w:t>кольцо</w:t>
            </w:r>
            <w:proofErr w:type="spellEnd"/>
          </w:p>
        </w:tc>
        <w:tc>
          <w:tcPr>
            <w:tcW w:w="960" w:type="dxa"/>
            <w:vMerge w:val="restart"/>
            <w:tcBorders>
              <w:top w:val="nil"/>
              <w:left w:val="single" w:sz="4" w:space="0" w:color="auto"/>
              <w:bottom w:val="single" w:sz="4" w:space="0" w:color="auto"/>
              <w:right w:val="single" w:sz="4" w:space="0" w:color="auto"/>
            </w:tcBorders>
            <w:noWrap/>
            <w:vAlign w:val="center"/>
            <w:hideMark/>
          </w:tcPr>
          <w:p w14:paraId="1266DC50" w14:textId="77777777" w:rsidR="002C4D9F" w:rsidRPr="002C4D9F" w:rsidRDefault="002C4D9F" w:rsidP="002C4D9F">
            <w:pPr>
              <w:rPr>
                <w:rFonts w:ascii="Tahoma" w:hAnsi="Tahoma" w:cs="Tahoma"/>
                <w:sz w:val="16"/>
                <w:szCs w:val="16"/>
                <w:lang w:val="en-US" w:eastAsia="en-US" w:bidi="ar-SA"/>
              </w:rPr>
            </w:pPr>
            <w:proofErr w:type="spellStart"/>
            <w:r w:rsidRPr="002C4D9F">
              <w:rPr>
                <w:rFonts w:ascii="Tahoma" w:hAnsi="Tahoma" w:cs="Tahoma"/>
                <w:sz w:val="16"/>
                <w:szCs w:val="16"/>
                <w:lang w:val="en-US" w:eastAsia="en-US" w:bidi="ar-SA"/>
              </w:rPr>
              <w:t>штук</w:t>
            </w:r>
            <w:proofErr w:type="spellEnd"/>
          </w:p>
        </w:tc>
        <w:tc>
          <w:tcPr>
            <w:tcW w:w="960" w:type="dxa"/>
            <w:vMerge w:val="restart"/>
            <w:tcBorders>
              <w:top w:val="nil"/>
              <w:left w:val="single" w:sz="4" w:space="0" w:color="auto"/>
              <w:bottom w:val="single" w:sz="4" w:space="0" w:color="auto"/>
              <w:right w:val="single" w:sz="4" w:space="0" w:color="auto"/>
            </w:tcBorders>
            <w:noWrap/>
            <w:vAlign w:val="center"/>
            <w:hideMark/>
          </w:tcPr>
          <w:p w14:paraId="0F1EA156"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12</w:t>
            </w:r>
          </w:p>
        </w:tc>
        <w:tc>
          <w:tcPr>
            <w:tcW w:w="924" w:type="dxa"/>
            <w:vMerge w:val="restart"/>
            <w:tcBorders>
              <w:top w:val="nil"/>
              <w:left w:val="single" w:sz="4" w:space="0" w:color="auto"/>
              <w:bottom w:val="single" w:sz="4" w:space="0" w:color="auto"/>
              <w:right w:val="single" w:sz="4" w:space="0" w:color="auto"/>
            </w:tcBorders>
            <w:noWrap/>
            <w:vAlign w:val="center"/>
            <w:hideMark/>
          </w:tcPr>
          <w:p w14:paraId="25202388"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28.036</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5CFFD03A"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336.43</w:t>
            </w:r>
          </w:p>
        </w:tc>
        <w:tc>
          <w:tcPr>
            <w:tcW w:w="36" w:type="dxa"/>
            <w:vAlign w:val="center"/>
            <w:hideMark/>
          </w:tcPr>
          <w:p w14:paraId="5CE42745" w14:textId="77777777" w:rsidR="002C4D9F" w:rsidRPr="002C4D9F" w:rsidRDefault="002C4D9F" w:rsidP="002C4D9F">
            <w:pPr>
              <w:rPr>
                <w:sz w:val="20"/>
                <w:szCs w:val="20"/>
                <w:lang w:val="en-US" w:eastAsia="en-US" w:bidi="ar-SA"/>
              </w:rPr>
            </w:pPr>
          </w:p>
        </w:tc>
      </w:tr>
      <w:tr w:rsidR="002C4D9F" w:rsidRPr="002C4D9F" w14:paraId="2A746EAC"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6104F2C6"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15E27B9C"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CACD5CE"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D931A45"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F63D27D"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038EBDFC"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61B2558" w14:textId="77777777" w:rsidR="002C4D9F" w:rsidRPr="002C4D9F" w:rsidRDefault="002C4D9F" w:rsidP="002C4D9F">
            <w:pPr>
              <w:rPr>
                <w:rFonts w:ascii="Tahoma" w:hAnsi="Tahoma" w:cs="Tahoma"/>
                <w:sz w:val="16"/>
                <w:szCs w:val="16"/>
                <w:lang w:val="en-US" w:eastAsia="en-US" w:bidi="ar-SA"/>
              </w:rPr>
            </w:pPr>
          </w:p>
        </w:tc>
      </w:tr>
      <w:tr w:rsidR="002C4D9F" w:rsidRPr="002C4D9F" w14:paraId="60550B61"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4FC67DD2"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0CD5CA1E"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0B798CD"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E6D90EB"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C5D53CC"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5364A8F0"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57B1F01A" w14:textId="77777777" w:rsidR="002C4D9F" w:rsidRPr="002C4D9F" w:rsidRDefault="002C4D9F" w:rsidP="002C4D9F">
            <w:pPr>
              <w:rPr>
                <w:sz w:val="20"/>
                <w:szCs w:val="20"/>
                <w:lang w:val="en-US" w:eastAsia="en-US" w:bidi="ar-SA"/>
              </w:rPr>
            </w:pPr>
          </w:p>
        </w:tc>
      </w:tr>
      <w:tr w:rsidR="002C4D9F" w:rsidRPr="002C4D9F" w14:paraId="64D07785"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39A284B2"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2AC96F31"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CBB6C11"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D2D83AC"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6211981"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5EDC304B"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035A38F" w14:textId="77777777" w:rsidR="002C4D9F" w:rsidRPr="002C4D9F" w:rsidRDefault="002C4D9F" w:rsidP="002C4D9F">
            <w:pPr>
              <w:rPr>
                <w:sz w:val="20"/>
                <w:szCs w:val="20"/>
                <w:lang w:val="en-US" w:eastAsia="en-US" w:bidi="ar-SA"/>
              </w:rPr>
            </w:pPr>
          </w:p>
        </w:tc>
      </w:tr>
      <w:tr w:rsidR="002C4D9F" w:rsidRPr="002C4D9F" w14:paraId="7D7248F6"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2C86099A"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16</w:t>
            </w:r>
          </w:p>
        </w:tc>
        <w:tc>
          <w:tcPr>
            <w:tcW w:w="4720" w:type="dxa"/>
            <w:vMerge w:val="restart"/>
            <w:tcBorders>
              <w:top w:val="nil"/>
              <w:left w:val="single" w:sz="4" w:space="0" w:color="auto"/>
              <w:bottom w:val="single" w:sz="4" w:space="0" w:color="auto"/>
              <w:right w:val="single" w:sz="4" w:space="0" w:color="auto"/>
            </w:tcBorders>
            <w:vAlign w:val="center"/>
            <w:hideMark/>
          </w:tcPr>
          <w:p w14:paraId="2D2B1C15"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 xml:space="preserve">KC-10-9 </w:t>
            </w:r>
            <w:proofErr w:type="spellStart"/>
            <w:r w:rsidRPr="002C4D9F">
              <w:rPr>
                <w:rFonts w:ascii="Tahoma" w:hAnsi="Tahoma" w:cs="Tahoma"/>
                <w:sz w:val="16"/>
                <w:szCs w:val="16"/>
                <w:lang w:val="en-US" w:eastAsia="en-US" w:bidi="ar-SA"/>
              </w:rPr>
              <w:t>сборное</w:t>
            </w:r>
            <w:proofErr w:type="spellEnd"/>
            <w:r w:rsidRPr="002C4D9F">
              <w:rPr>
                <w:rFonts w:ascii="Tahoma" w:hAnsi="Tahoma" w:cs="Tahoma"/>
                <w:sz w:val="16"/>
                <w:szCs w:val="16"/>
                <w:lang w:val="en-US" w:eastAsia="en-US" w:bidi="ar-SA"/>
              </w:rPr>
              <w:t xml:space="preserve"> </w:t>
            </w:r>
            <w:proofErr w:type="spellStart"/>
            <w:r w:rsidRPr="002C4D9F">
              <w:rPr>
                <w:rFonts w:ascii="Tahoma" w:hAnsi="Tahoma" w:cs="Tahoma"/>
                <w:sz w:val="16"/>
                <w:szCs w:val="16"/>
                <w:lang w:val="en-US" w:eastAsia="en-US" w:bidi="ar-SA"/>
              </w:rPr>
              <w:t>стальное</w:t>
            </w:r>
            <w:proofErr w:type="spellEnd"/>
            <w:r w:rsidRPr="002C4D9F">
              <w:rPr>
                <w:rFonts w:ascii="Tahoma" w:hAnsi="Tahoma" w:cs="Tahoma"/>
                <w:sz w:val="16"/>
                <w:szCs w:val="16"/>
                <w:lang w:val="en-US" w:eastAsia="en-US" w:bidi="ar-SA"/>
              </w:rPr>
              <w:t xml:space="preserve"> </w:t>
            </w:r>
            <w:proofErr w:type="spellStart"/>
            <w:r w:rsidRPr="002C4D9F">
              <w:rPr>
                <w:rFonts w:ascii="Tahoma" w:hAnsi="Tahoma" w:cs="Tahoma"/>
                <w:sz w:val="16"/>
                <w:szCs w:val="16"/>
                <w:lang w:val="en-US" w:eastAsia="en-US" w:bidi="ar-SA"/>
              </w:rPr>
              <w:t>кольцо</w:t>
            </w:r>
            <w:proofErr w:type="spellEnd"/>
          </w:p>
        </w:tc>
        <w:tc>
          <w:tcPr>
            <w:tcW w:w="960" w:type="dxa"/>
            <w:vMerge w:val="restart"/>
            <w:tcBorders>
              <w:top w:val="nil"/>
              <w:left w:val="single" w:sz="4" w:space="0" w:color="auto"/>
              <w:bottom w:val="single" w:sz="4" w:space="0" w:color="auto"/>
              <w:right w:val="single" w:sz="4" w:space="0" w:color="auto"/>
            </w:tcBorders>
            <w:noWrap/>
            <w:vAlign w:val="center"/>
            <w:hideMark/>
          </w:tcPr>
          <w:p w14:paraId="69E121E0" w14:textId="77777777" w:rsidR="002C4D9F" w:rsidRPr="002C4D9F" w:rsidRDefault="002C4D9F" w:rsidP="002C4D9F">
            <w:pPr>
              <w:rPr>
                <w:rFonts w:ascii="Tahoma" w:hAnsi="Tahoma" w:cs="Tahoma"/>
                <w:sz w:val="16"/>
                <w:szCs w:val="16"/>
                <w:lang w:val="en-US" w:eastAsia="en-US" w:bidi="ar-SA"/>
              </w:rPr>
            </w:pPr>
            <w:proofErr w:type="spellStart"/>
            <w:r w:rsidRPr="002C4D9F">
              <w:rPr>
                <w:rFonts w:ascii="Tahoma" w:hAnsi="Tahoma" w:cs="Tahoma"/>
                <w:sz w:val="16"/>
                <w:szCs w:val="16"/>
                <w:lang w:val="en-US" w:eastAsia="en-US" w:bidi="ar-SA"/>
              </w:rPr>
              <w:t>штук</w:t>
            </w:r>
            <w:proofErr w:type="spellEnd"/>
          </w:p>
        </w:tc>
        <w:tc>
          <w:tcPr>
            <w:tcW w:w="960" w:type="dxa"/>
            <w:vMerge w:val="restart"/>
            <w:tcBorders>
              <w:top w:val="nil"/>
              <w:left w:val="single" w:sz="4" w:space="0" w:color="auto"/>
              <w:bottom w:val="single" w:sz="4" w:space="0" w:color="auto"/>
              <w:right w:val="single" w:sz="4" w:space="0" w:color="auto"/>
            </w:tcBorders>
            <w:noWrap/>
            <w:vAlign w:val="center"/>
            <w:hideMark/>
          </w:tcPr>
          <w:p w14:paraId="7CDD7CD1"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13</w:t>
            </w:r>
          </w:p>
        </w:tc>
        <w:tc>
          <w:tcPr>
            <w:tcW w:w="924" w:type="dxa"/>
            <w:vMerge w:val="restart"/>
            <w:tcBorders>
              <w:top w:val="nil"/>
              <w:left w:val="single" w:sz="4" w:space="0" w:color="auto"/>
              <w:bottom w:val="single" w:sz="4" w:space="0" w:color="auto"/>
              <w:right w:val="single" w:sz="4" w:space="0" w:color="auto"/>
            </w:tcBorders>
            <w:noWrap/>
            <w:vAlign w:val="center"/>
            <w:hideMark/>
          </w:tcPr>
          <w:p w14:paraId="580A5416"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42.433</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1F48BB11"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551.63</w:t>
            </w:r>
          </w:p>
        </w:tc>
        <w:tc>
          <w:tcPr>
            <w:tcW w:w="36" w:type="dxa"/>
            <w:vAlign w:val="center"/>
            <w:hideMark/>
          </w:tcPr>
          <w:p w14:paraId="443D444E" w14:textId="77777777" w:rsidR="002C4D9F" w:rsidRPr="002C4D9F" w:rsidRDefault="002C4D9F" w:rsidP="002C4D9F">
            <w:pPr>
              <w:rPr>
                <w:sz w:val="20"/>
                <w:szCs w:val="20"/>
                <w:lang w:val="en-US" w:eastAsia="en-US" w:bidi="ar-SA"/>
              </w:rPr>
            </w:pPr>
          </w:p>
        </w:tc>
      </w:tr>
      <w:tr w:rsidR="002C4D9F" w:rsidRPr="002C4D9F" w14:paraId="7FAB48A8"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24660366"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789D279C"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005776B"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CC32581"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55829357"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0D5B4368"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135953F" w14:textId="77777777" w:rsidR="002C4D9F" w:rsidRPr="002C4D9F" w:rsidRDefault="002C4D9F" w:rsidP="002C4D9F">
            <w:pPr>
              <w:rPr>
                <w:rFonts w:ascii="Tahoma" w:hAnsi="Tahoma" w:cs="Tahoma"/>
                <w:sz w:val="16"/>
                <w:szCs w:val="16"/>
                <w:lang w:val="en-US" w:eastAsia="en-US" w:bidi="ar-SA"/>
              </w:rPr>
            </w:pPr>
          </w:p>
        </w:tc>
      </w:tr>
      <w:tr w:rsidR="002C4D9F" w:rsidRPr="002C4D9F" w14:paraId="560FF2CD"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690F4CC4"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0B00EAA0"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D35B36C"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0311205"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58D3737"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158BF3F4"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351A893F" w14:textId="77777777" w:rsidR="002C4D9F" w:rsidRPr="002C4D9F" w:rsidRDefault="002C4D9F" w:rsidP="002C4D9F">
            <w:pPr>
              <w:rPr>
                <w:sz w:val="20"/>
                <w:szCs w:val="20"/>
                <w:lang w:val="en-US" w:eastAsia="en-US" w:bidi="ar-SA"/>
              </w:rPr>
            </w:pPr>
          </w:p>
        </w:tc>
      </w:tr>
      <w:tr w:rsidR="002C4D9F" w:rsidRPr="002C4D9F" w14:paraId="5D011A96"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3CE2962A"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5BA78E1E"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603EBF7"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F803F1F"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6023A51"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6E83F5C9"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57792158" w14:textId="77777777" w:rsidR="002C4D9F" w:rsidRPr="002C4D9F" w:rsidRDefault="002C4D9F" w:rsidP="002C4D9F">
            <w:pPr>
              <w:rPr>
                <w:sz w:val="20"/>
                <w:szCs w:val="20"/>
                <w:lang w:val="en-US" w:eastAsia="en-US" w:bidi="ar-SA"/>
              </w:rPr>
            </w:pPr>
          </w:p>
        </w:tc>
      </w:tr>
      <w:tr w:rsidR="002C4D9F" w:rsidRPr="002C4D9F" w14:paraId="34BF8305"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0E65E2BB"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17</w:t>
            </w:r>
          </w:p>
        </w:tc>
        <w:tc>
          <w:tcPr>
            <w:tcW w:w="4720" w:type="dxa"/>
            <w:vMerge w:val="restart"/>
            <w:tcBorders>
              <w:top w:val="nil"/>
              <w:left w:val="single" w:sz="4" w:space="0" w:color="auto"/>
              <w:bottom w:val="single" w:sz="4" w:space="0" w:color="auto"/>
              <w:right w:val="single" w:sz="4" w:space="0" w:color="auto"/>
            </w:tcBorders>
            <w:vAlign w:val="center"/>
            <w:hideMark/>
          </w:tcPr>
          <w:p w14:paraId="75B7EB89" w14:textId="77777777" w:rsidR="002C4D9F" w:rsidRPr="002C4D9F" w:rsidRDefault="002C4D9F" w:rsidP="002C4D9F">
            <w:pPr>
              <w:rPr>
                <w:rFonts w:ascii="Tahoma" w:hAnsi="Tahoma" w:cs="Tahoma"/>
                <w:sz w:val="16"/>
                <w:szCs w:val="16"/>
                <w:lang w:val="en-US" w:eastAsia="en-US" w:bidi="ar-SA"/>
              </w:rPr>
            </w:pPr>
            <w:proofErr w:type="spellStart"/>
            <w:r w:rsidRPr="002C4D9F">
              <w:rPr>
                <w:rFonts w:ascii="Tahoma" w:hAnsi="Tahoma" w:cs="Tahoma"/>
                <w:sz w:val="16"/>
                <w:szCs w:val="16"/>
                <w:lang w:val="en-US" w:eastAsia="en-US" w:bidi="ar-SA"/>
              </w:rPr>
              <w:t>сборное</w:t>
            </w:r>
            <w:proofErr w:type="spellEnd"/>
            <w:r w:rsidRPr="002C4D9F">
              <w:rPr>
                <w:rFonts w:ascii="Tahoma" w:hAnsi="Tahoma" w:cs="Tahoma"/>
                <w:sz w:val="16"/>
                <w:szCs w:val="16"/>
                <w:lang w:val="en-US" w:eastAsia="en-US" w:bidi="ar-SA"/>
              </w:rPr>
              <w:t xml:space="preserve"> </w:t>
            </w:r>
            <w:proofErr w:type="spellStart"/>
            <w:r w:rsidRPr="002C4D9F">
              <w:rPr>
                <w:rFonts w:ascii="Tahoma" w:hAnsi="Tahoma" w:cs="Tahoma"/>
                <w:sz w:val="16"/>
                <w:szCs w:val="16"/>
                <w:lang w:val="en-US" w:eastAsia="en-US" w:bidi="ar-SA"/>
              </w:rPr>
              <w:t>стальное</w:t>
            </w:r>
            <w:proofErr w:type="spellEnd"/>
            <w:r w:rsidRPr="002C4D9F">
              <w:rPr>
                <w:rFonts w:ascii="Tahoma" w:hAnsi="Tahoma" w:cs="Tahoma"/>
                <w:sz w:val="16"/>
                <w:szCs w:val="16"/>
                <w:lang w:val="en-US" w:eastAsia="en-US" w:bidi="ar-SA"/>
              </w:rPr>
              <w:t xml:space="preserve"> </w:t>
            </w:r>
            <w:proofErr w:type="spellStart"/>
            <w:r w:rsidRPr="002C4D9F">
              <w:rPr>
                <w:rFonts w:ascii="Tahoma" w:hAnsi="Tahoma" w:cs="Tahoma"/>
                <w:sz w:val="16"/>
                <w:szCs w:val="16"/>
                <w:lang w:val="en-US" w:eastAsia="en-US" w:bidi="ar-SA"/>
              </w:rPr>
              <w:t>кольцо</w:t>
            </w:r>
            <w:proofErr w:type="spellEnd"/>
            <w:r w:rsidRPr="002C4D9F">
              <w:rPr>
                <w:rFonts w:ascii="Tahoma" w:hAnsi="Tahoma" w:cs="Tahoma"/>
                <w:sz w:val="16"/>
                <w:szCs w:val="16"/>
                <w:lang w:val="en-US" w:eastAsia="en-US" w:bidi="ar-SA"/>
              </w:rPr>
              <w:t xml:space="preserve"> КС-13-6</w:t>
            </w:r>
          </w:p>
        </w:tc>
        <w:tc>
          <w:tcPr>
            <w:tcW w:w="960" w:type="dxa"/>
            <w:vMerge w:val="restart"/>
            <w:tcBorders>
              <w:top w:val="nil"/>
              <w:left w:val="single" w:sz="4" w:space="0" w:color="auto"/>
              <w:bottom w:val="single" w:sz="4" w:space="0" w:color="auto"/>
              <w:right w:val="single" w:sz="4" w:space="0" w:color="auto"/>
            </w:tcBorders>
            <w:noWrap/>
            <w:vAlign w:val="center"/>
            <w:hideMark/>
          </w:tcPr>
          <w:p w14:paraId="2BD3CB2D" w14:textId="77777777" w:rsidR="002C4D9F" w:rsidRPr="002C4D9F" w:rsidRDefault="002C4D9F" w:rsidP="002C4D9F">
            <w:pPr>
              <w:rPr>
                <w:rFonts w:ascii="Tahoma" w:hAnsi="Tahoma" w:cs="Tahoma"/>
                <w:sz w:val="16"/>
                <w:szCs w:val="16"/>
                <w:lang w:val="en-US" w:eastAsia="en-US" w:bidi="ar-SA"/>
              </w:rPr>
            </w:pPr>
            <w:proofErr w:type="spellStart"/>
            <w:r w:rsidRPr="002C4D9F">
              <w:rPr>
                <w:rFonts w:ascii="Tahoma" w:hAnsi="Tahoma" w:cs="Tahoma"/>
                <w:sz w:val="16"/>
                <w:szCs w:val="16"/>
                <w:lang w:val="en-US" w:eastAsia="en-US" w:bidi="ar-SA"/>
              </w:rPr>
              <w:t>штук</w:t>
            </w:r>
            <w:proofErr w:type="spellEnd"/>
          </w:p>
        </w:tc>
        <w:tc>
          <w:tcPr>
            <w:tcW w:w="960" w:type="dxa"/>
            <w:vMerge w:val="restart"/>
            <w:tcBorders>
              <w:top w:val="nil"/>
              <w:left w:val="single" w:sz="4" w:space="0" w:color="auto"/>
              <w:bottom w:val="single" w:sz="4" w:space="0" w:color="auto"/>
              <w:right w:val="single" w:sz="4" w:space="0" w:color="auto"/>
            </w:tcBorders>
            <w:noWrap/>
            <w:vAlign w:val="center"/>
            <w:hideMark/>
          </w:tcPr>
          <w:p w14:paraId="7726401B"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w:t>
            </w:r>
          </w:p>
        </w:tc>
        <w:tc>
          <w:tcPr>
            <w:tcW w:w="924" w:type="dxa"/>
            <w:vMerge w:val="restart"/>
            <w:tcBorders>
              <w:top w:val="nil"/>
              <w:left w:val="single" w:sz="4" w:space="0" w:color="auto"/>
              <w:bottom w:val="single" w:sz="4" w:space="0" w:color="auto"/>
              <w:right w:val="single" w:sz="4" w:space="0" w:color="auto"/>
            </w:tcBorders>
            <w:noWrap/>
            <w:vAlign w:val="center"/>
            <w:hideMark/>
          </w:tcPr>
          <w:p w14:paraId="117645F2"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71.985</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01660B64"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71.99</w:t>
            </w:r>
          </w:p>
        </w:tc>
        <w:tc>
          <w:tcPr>
            <w:tcW w:w="36" w:type="dxa"/>
            <w:vAlign w:val="center"/>
            <w:hideMark/>
          </w:tcPr>
          <w:p w14:paraId="42CFB0D4" w14:textId="77777777" w:rsidR="002C4D9F" w:rsidRPr="002C4D9F" w:rsidRDefault="002C4D9F" w:rsidP="002C4D9F">
            <w:pPr>
              <w:rPr>
                <w:sz w:val="20"/>
                <w:szCs w:val="20"/>
                <w:lang w:val="en-US" w:eastAsia="en-US" w:bidi="ar-SA"/>
              </w:rPr>
            </w:pPr>
          </w:p>
        </w:tc>
      </w:tr>
      <w:tr w:rsidR="002C4D9F" w:rsidRPr="002C4D9F" w14:paraId="206594A3"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32121921"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7B5AD74F"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702E71C"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5690F49"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5A7C55DC"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6EF6B9F4"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A48A81A" w14:textId="77777777" w:rsidR="002C4D9F" w:rsidRPr="002C4D9F" w:rsidRDefault="002C4D9F" w:rsidP="002C4D9F">
            <w:pPr>
              <w:rPr>
                <w:rFonts w:ascii="Tahoma" w:hAnsi="Tahoma" w:cs="Tahoma"/>
                <w:sz w:val="16"/>
                <w:szCs w:val="16"/>
                <w:lang w:val="en-US" w:eastAsia="en-US" w:bidi="ar-SA"/>
              </w:rPr>
            </w:pPr>
          </w:p>
        </w:tc>
      </w:tr>
      <w:tr w:rsidR="002C4D9F" w:rsidRPr="002C4D9F" w14:paraId="2EF18ECD"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7403E49D"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54664C1A"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3825F07"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B848AB9"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56CACCB9"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3D1CB63D"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188249E" w14:textId="77777777" w:rsidR="002C4D9F" w:rsidRPr="002C4D9F" w:rsidRDefault="002C4D9F" w:rsidP="002C4D9F">
            <w:pPr>
              <w:rPr>
                <w:sz w:val="20"/>
                <w:szCs w:val="20"/>
                <w:lang w:val="en-US" w:eastAsia="en-US" w:bidi="ar-SA"/>
              </w:rPr>
            </w:pPr>
          </w:p>
        </w:tc>
      </w:tr>
      <w:tr w:rsidR="002C4D9F" w:rsidRPr="002C4D9F" w14:paraId="5DF0DB59"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04001A4E"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12FDCEEC"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DF7EA22"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ADDEF3F"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4F301602"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02C92791"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79FF9B2C" w14:textId="77777777" w:rsidR="002C4D9F" w:rsidRPr="002C4D9F" w:rsidRDefault="002C4D9F" w:rsidP="002C4D9F">
            <w:pPr>
              <w:rPr>
                <w:sz w:val="20"/>
                <w:szCs w:val="20"/>
                <w:lang w:val="en-US" w:eastAsia="en-US" w:bidi="ar-SA"/>
              </w:rPr>
            </w:pPr>
          </w:p>
        </w:tc>
      </w:tr>
      <w:tr w:rsidR="002C4D9F" w:rsidRPr="002C4D9F" w14:paraId="008FBAC4"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7C1BD98B"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18</w:t>
            </w:r>
          </w:p>
        </w:tc>
        <w:tc>
          <w:tcPr>
            <w:tcW w:w="4720" w:type="dxa"/>
            <w:vMerge w:val="restart"/>
            <w:tcBorders>
              <w:top w:val="nil"/>
              <w:left w:val="single" w:sz="4" w:space="0" w:color="auto"/>
              <w:bottom w:val="single" w:sz="4" w:space="0" w:color="auto"/>
              <w:right w:val="single" w:sz="4" w:space="0" w:color="auto"/>
            </w:tcBorders>
            <w:vAlign w:val="center"/>
            <w:hideMark/>
          </w:tcPr>
          <w:p w14:paraId="53759F22" w14:textId="77777777" w:rsidR="002C4D9F" w:rsidRPr="002C4D9F" w:rsidRDefault="002C4D9F" w:rsidP="002C4D9F">
            <w:pPr>
              <w:rPr>
                <w:rFonts w:ascii="Tahoma" w:hAnsi="Tahoma" w:cs="Tahoma"/>
                <w:sz w:val="16"/>
                <w:szCs w:val="16"/>
                <w:lang w:eastAsia="en-US" w:bidi="ar-SA"/>
              </w:rPr>
            </w:pPr>
            <w:r w:rsidRPr="002C4D9F">
              <w:rPr>
                <w:rFonts w:ascii="Tahoma" w:hAnsi="Tahoma" w:cs="Tahoma"/>
                <w:sz w:val="16"/>
                <w:szCs w:val="16"/>
                <w:lang w:eastAsia="en-US" w:bidi="ar-SA"/>
              </w:rPr>
              <w:t>Сейсмостойкие металлические соединительные элементы в смотровых колодцах</w:t>
            </w:r>
          </w:p>
        </w:tc>
        <w:tc>
          <w:tcPr>
            <w:tcW w:w="960" w:type="dxa"/>
            <w:vMerge w:val="restart"/>
            <w:tcBorders>
              <w:top w:val="nil"/>
              <w:left w:val="single" w:sz="4" w:space="0" w:color="auto"/>
              <w:bottom w:val="single" w:sz="4" w:space="0" w:color="auto"/>
              <w:right w:val="single" w:sz="4" w:space="0" w:color="auto"/>
            </w:tcBorders>
            <w:noWrap/>
            <w:vAlign w:val="center"/>
            <w:hideMark/>
          </w:tcPr>
          <w:p w14:paraId="6266BC15"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т</w:t>
            </w:r>
          </w:p>
        </w:tc>
        <w:tc>
          <w:tcPr>
            <w:tcW w:w="960" w:type="dxa"/>
            <w:vMerge w:val="restart"/>
            <w:tcBorders>
              <w:top w:val="nil"/>
              <w:left w:val="single" w:sz="4" w:space="0" w:color="auto"/>
              <w:bottom w:val="single" w:sz="4" w:space="0" w:color="auto"/>
              <w:right w:val="single" w:sz="4" w:space="0" w:color="auto"/>
            </w:tcBorders>
            <w:noWrap/>
            <w:vAlign w:val="center"/>
            <w:hideMark/>
          </w:tcPr>
          <w:p w14:paraId="1A4A5E94"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0.0270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321B0B4A"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836.226</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528CE036"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22.58</w:t>
            </w:r>
          </w:p>
        </w:tc>
        <w:tc>
          <w:tcPr>
            <w:tcW w:w="36" w:type="dxa"/>
            <w:vAlign w:val="center"/>
            <w:hideMark/>
          </w:tcPr>
          <w:p w14:paraId="018258A7" w14:textId="77777777" w:rsidR="002C4D9F" w:rsidRPr="002C4D9F" w:rsidRDefault="002C4D9F" w:rsidP="002C4D9F">
            <w:pPr>
              <w:rPr>
                <w:sz w:val="20"/>
                <w:szCs w:val="20"/>
                <w:lang w:val="en-US" w:eastAsia="en-US" w:bidi="ar-SA"/>
              </w:rPr>
            </w:pPr>
          </w:p>
        </w:tc>
      </w:tr>
      <w:tr w:rsidR="002C4D9F" w:rsidRPr="002C4D9F" w14:paraId="257D06EF"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24FC983E"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096959DB"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9A8CACA"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B786742"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51E3630"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5311C47A"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BAB4B84" w14:textId="77777777" w:rsidR="002C4D9F" w:rsidRPr="002C4D9F" w:rsidRDefault="002C4D9F" w:rsidP="002C4D9F">
            <w:pPr>
              <w:rPr>
                <w:rFonts w:ascii="Tahoma" w:hAnsi="Tahoma" w:cs="Tahoma"/>
                <w:sz w:val="16"/>
                <w:szCs w:val="16"/>
                <w:lang w:val="en-US" w:eastAsia="en-US" w:bidi="ar-SA"/>
              </w:rPr>
            </w:pPr>
          </w:p>
        </w:tc>
      </w:tr>
      <w:tr w:rsidR="002C4D9F" w:rsidRPr="002C4D9F" w14:paraId="0B875331"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487FBB97"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674C759B"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B48AEC5"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E65B840"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F5A2C52"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1162FAB1"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D3814EC" w14:textId="77777777" w:rsidR="002C4D9F" w:rsidRPr="002C4D9F" w:rsidRDefault="002C4D9F" w:rsidP="002C4D9F">
            <w:pPr>
              <w:rPr>
                <w:sz w:val="20"/>
                <w:szCs w:val="20"/>
                <w:lang w:val="en-US" w:eastAsia="en-US" w:bidi="ar-SA"/>
              </w:rPr>
            </w:pPr>
          </w:p>
        </w:tc>
      </w:tr>
      <w:tr w:rsidR="002C4D9F" w:rsidRPr="002C4D9F" w14:paraId="7606AED7"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618F2DC7"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4CDC2739"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4D9A02E"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BE2E2D3"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A247185"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1323F65A"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5AE97E9" w14:textId="77777777" w:rsidR="002C4D9F" w:rsidRPr="002C4D9F" w:rsidRDefault="002C4D9F" w:rsidP="002C4D9F">
            <w:pPr>
              <w:rPr>
                <w:sz w:val="20"/>
                <w:szCs w:val="20"/>
                <w:lang w:val="en-US" w:eastAsia="en-US" w:bidi="ar-SA"/>
              </w:rPr>
            </w:pPr>
          </w:p>
        </w:tc>
      </w:tr>
      <w:tr w:rsidR="002C4D9F" w:rsidRPr="002C4D9F" w14:paraId="7AC0B905"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796E6F34"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19</w:t>
            </w:r>
          </w:p>
        </w:tc>
        <w:tc>
          <w:tcPr>
            <w:tcW w:w="4720" w:type="dxa"/>
            <w:vMerge w:val="restart"/>
            <w:tcBorders>
              <w:top w:val="nil"/>
              <w:left w:val="single" w:sz="4" w:space="0" w:color="auto"/>
              <w:bottom w:val="single" w:sz="4" w:space="0" w:color="auto"/>
              <w:right w:val="single" w:sz="4" w:space="0" w:color="auto"/>
            </w:tcBorders>
            <w:vAlign w:val="center"/>
            <w:hideMark/>
          </w:tcPr>
          <w:p w14:paraId="1CAD1CE6" w14:textId="77777777" w:rsidR="002C4D9F" w:rsidRPr="002C4D9F" w:rsidRDefault="002C4D9F" w:rsidP="002C4D9F">
            <w:pPr>
              <w:rPr>
                <w:rFonts w:ascii="Tahoma" w:hAnsi="Tahoma" w:cs="Tahoma"/>
                <w:sz w:val="16"/>
                <w:szCs w:val="16"/>
                <w:lang w:val="en-US" w:eastAsia="en-US" w:bidi="ar-SA"/>
              </w:rPr>
            </w:pPr>
            <w:proofErr w:type="spellStart"/>
            <w:r w:rsidRPr="002C4D9F">
              <w:rPr>
                <w:rFonts w:ascii="Tahoma" w:hAnsi="Tahoma" w:cs="Tahoma"/>
                <w:sz w:val="16"/>
                <w:szCs w:val="16"/>
                <w:lang w:val="en-US" w:eastAsia="en-US" w:bidi="ar-SA"/>
              </w:rPr>
              <w:t>Гидроизоляция</w:t>
            </w:r>
            <w:proofErr w:type="spellEnd"/>
            <w:r w:rsidRPr="002C4D9F">
              <w:rPr>
                <w:rFonts w:ascii="Tahoma" w:hAnsi="Tahoma" w:cs="Tahoma"/>
                <w:sz w:val="16"/>
                <w:szCs w:val="16"/>
                <w:lang w:val="en-US" w:eastAsia="en-US" w:bidi="ar-SA"/>
              </w:rPr>
              <w:t xml:space="preserve"> (2 </w:t>
            </w:r>
            <w:proofErr w:type="spellStart"/>
            <w:r w:rsidRPr="002C4D9F">
              <w:rPr>
                <w:rFonts w:ascii="Tahoma" w:hAnsi="Tahoma" w:cs="Tahoma"/>
                <w:sz w:val="16"/>
                <w:szCs w:val="16"/>
                <w:lang w:val="en-US" w:eastAsia="en-US" w:bidi="ar-SA"/>
              </w:rPr>
              <w:t>слоя</w:t>
            </w:r>
            <w:proofErr w:type="spellEnd"/>
            <w:r w:rsidRPr="002C4D9F">
              <w:rPr>
                <w:rFonts w:ascii="Tahoma" w:hAnsi="Tahoma" w:cs="Tahoma"/>
                <w:sz w:val="16"/>
                <w:szCs w:val="16"/>
                <w:lang w:val="en-US" w:eastAsia="en-US" w:bidi="ar-SA"/>
              </w:rPr>
              <w:t xml:space="preserve"> </w:t>
            </w:r>
            <w:proofErr w:type="spellStart"/>
            <w:r w:rsidRPr="002C4D9F">
              <w:rPr>
                <w:rFonts w:ascii="Tahoma" w:hAnsi="Tahoma" w:cs="Tahoma"/>
                <w:sz w:val="16"/>
                <w:szCs w:val="16"/>
                <w:lang w:val="en-US" w:eastAsia="en-US" w:bidi="ar-SA"/>
              </w:rPr>
              <w:t>горячего</w:t>
            </w:r>
            <w:proofErr w:type="spellEnd"/>
            <w:r w:rsidRPr="002C4D9F">
              <w:rPr>
                <w:rFonts w:ascii="Tahoma" w:hAnsi="Tahoma" w:cs="Tahoma"/>
                <w:sz w:val="16"/>
                <w:szCs w:val="16"/>
                <w:lang w:val="en-US" w:eastAsia="en-US" w:bidi="ar-SA"/>
              </w:rPr>
              <w:t xml:space="preserve"> </w:t>
            </w:r>
            <w:proofErr w:type="spellStart"/>
            <w:r w:rsidRPr="002C4D9F">
              <w:rPr>
                <w:rFonts w:ascii="Tahoma" w:hAnsi="Tahoma" w:cs="Tahoma"/>
                <w:sz w:val="16"/>
                <w:szCs w:val="16"/>
                <w:lang w:val="en-US" w:eastAsia="en-US" w:bidi="ar-SA"/>
              </w:rPr>
              <w:t>битума</w:t>
            </w:r>
            <w:proofErr w:type="spellEnd"/>
            <w:r w:rsidRPr="002C4D9F">
              <w:rPr>
                <w:rFonts w:ascii="Tahoma" w:hAnsi="Tahoma" w:cs="Tahoma"/>
                <w:sz w:val="16"/>
                <w:szCs w:val="16"/>
                <w:lang w:val="en-US" w:eastAsia="en-US" w:bidi="ar-SA"/>
              </w:rPr>
              <w:t>)</w:t>
            </w:r>
          </w:p>
        </w:tc>
        <w:tc>
          <w:tcPr>
            <w:tcW w:w="960" w:type="dxa"/>
            <w:vMerge w:val="restart"/>
            <w:tcBorders>
              <w:top w:val="nil"/>
              <w:left w:val="single" w:sz="4" w:space="0" w:color="auto"/>
              <w:bottom w:val="single" w:sz="4" w:space="0" w:color="auto"/>
              <w:right w:val="single" w:sz="4" w:space="0" w:color="auto"/>
            </w:tcBorders>
            <w:noWrap/>
            <w:vAlign w:val="center"/>
            <w:hideMark/>
          </w:tcPr>
          <w:p w14:paraId="383A5289"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м</w:t>
            </w:r>
            <w:r w:rsidRPr="002C4D9F">
              <w:rPr>
                <w:rFonts w:ascii="Tahoma" w:hAnsi="Tahoma" w:cs="Tahoma"/>
                <w:sz w:val="16"/>
                <w:szCs w:val="16"/>
                <w:vertAlign w:val="superscript"/>
                <w:lang w:val="en-US" w:eastAsia="en-US" w:bidi="ar-SA"/>
              </w:rPr>
              <w:t>2</w:t>
            </w:r>
          </w:p>
        </w:tc>
        <w:tc>
          <w:tcPr>
            <w:tcW w:w="960" w:type="dxa"/>
            <w:vMerge w:val="restart"/>
            <w:tcBorders>
              <w:top w:val="nil"/>
              <w:left w:val="single" w:sz="4" w:space="0" w:color="auto"/>
              <w:bottom w:val="single" w:sz="4" w:space="0" w:color="auto"/>
              <w:right w:val="single" w:sz="4" w:space="0" w:color="auto"/>
            </w:tcBorders>
            <w:noWrap/>
            <w:vAlign w:val="center"/>
            <w:hideMark/>
          </w:tcPr>
          <w:p w14:paraId="307D2757"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80.81</w:t>
            </w:r>
          </w:p>
        </w:tc>
        <w:tc>
          <w:tcPr>
            <w:tcW w:w="924" w:type="dxa"/>
            <w:vMerge w:val="restart"/>
            <w:tcBorders>
              <w:top w:val="nil"/>
              <w:left w:val="single" w:sz="4" w:space="0" w:color="auto"/>
              <w:bottom w:val="single" w:sz="4" w:space="0" w:color="auto"/>
              <w:right w:val="single" w:sz="4" w:space="0" w:color="auto"/>
            </w:tcBorders>
            <w:noWrap/>
            <w:vAlign w:val="center"/>
            <w:hideMark/>
          </w:tcPr>
          <w:p w14:paraId="4C5AF8B7"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1.242</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59046297"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100.37</w:t>
            </w:r>
          </w:p>
        </w:tc>
        <w:tc>
          <w:tcPr>
            <w:tcW w:w="36" w:type="dxa"/>
            <w:vAlign w:val="center"/>
            <w:hideMark/>
          </w:tcPr>
          <w:p w14:paraId="18471A18" w14:textId="77777777" w:rsidR="002C4D9F" w:rsidRPr="002C4D9F" w:rsidRDefault="002C4D9F" w:rsidP="002C4D9F">
            <w:pPr>
              <w:rPr>
                <w:sz w:val="20"/>
                <w:szCs w:val="20"/>
                <w:lang w:val="en-US" w:eastAsia="en-US" w:bidi="ar-SA"/>
              </w:rPr>
            </w:pPr>
          </w:p>
        </w:tc>
      </w:tr>
      <w:tr w:rsidR="002C4D9F" w:rsidRPr="002C4D9F" w14:paraId="592961F9"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4E86FEC2"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2BE841C1"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82F4476"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86210F3"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53108F5"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453147D7"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E9DDCB9" w14:textId="77777777" w:rsidR="002C4D9F" w:rsidRPr="002C4D9F" w:rsidRDefault="002C4D9F" w:rsidP="002C4D9F">
            <w:pPr>
              <w:rPr>
                <w:rFonts w:ascii="Tahoma" w:hAnsi="Tahoma" w:cs="Tahoma"/>
                <w:sz w:val="16"/>
                <w:szCs w:val="16"/>
                <w:lang w:val="en-US" w:eastAsia="en-US" w:bidi="ar-SA"/>
              </w:rPr>
            </w:pPr>
          </w:p>
        </w:tc>
      </w:tr>
      <w:tr w:rsidR="002C4D9F" w:rsidRPr="002C4D9F" w14:paraId="36B5816A"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23A07336"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5D70ABB8"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6788829"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90C7054"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D3DFB6B"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1DE2F47E"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6CA373A" w14:textId="77777777" w:rsidR="002C4D9F" w:rsidRPr="002C4D9F" w:rsidRDefault="002C4D9F" w:rsidP="002C4D9F">
            <w:pPr>
              <w:rPr>
                <w:sz w:val="20"/>
                <w:szCs w:val="20"/>
                <w:lang w:val="en-US" w:eastAsia="en-US" w:bidi="ar-SA"/>
              </w:rPr>
            </w:pPr>
          </w:p>
        </w:tc>
      </w:tr>
      <w:tr w:rsidR="002C4D9F" w:rsidRPr="002C4D9F" w14:paraId="5D75B23C"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6C329513"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6B8DE460"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D7F150F"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F57C6BA"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756FA515"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571D1CD3"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2E7B0C8" w14:textId="77777777" w:rsidR="002C4D9F" w:rsidRPr="002C4D9F" w:rsidRDefault="002C4D9F" w:rsidP="002C4D9F">
            <w:pPr>
              <w:rPr>
                <w:sz w:val="20"/>
                <w:szCs w:val="20"/>
                <w:lang w:val="en-US" w:eastAsia="en-US" w:bidi="ar-SA"/>
              </w:rPr>
            </w:pPr>
          </w:p>
        </w:tc>
      </w:tr>
      <w:tr w:rsidR="002C4D9F" w:rsidRPr="002C4D9F" w14:paraId="699D742A"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07438FE0"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20</w:t>
            </w:r>
          </w:p>
        </w:tc>
        <w:tc>
          <w:tcPr>
            <w:tcW w:w="4720" w:type="dxa"/>
            <w:vMerge w:val="restart"/>
            <w:tcBorders>
              <w:top w:val="nil"/>
              <w:left w:val="single" w:sz="4" w:space="0" w:color="auto"/>
              <w:bottom w:val="single" w:sz="4" w:space="0" w:color="auto"/>
              <w:right w:val="single" w:sz="4" w:space="0" w:color="auto"/>
            </w:tcBorders>
            <w:vAlign w:val="center"/>
            <w:hideMark/>
          </w:tcPr>
          <w:p w14:paraId="45F34351" w14:textId="77777777" w:rsidR="002C4D9F" w:rsidRPr="002C4D9F" w:rsidRDefault="002C4D9F" w:rsidP="002C4D9F">
            <w:pPr>
              <w:rPr>
                <w:rFonts w:ascii="Tahoma" w:hAnsi="Tahoma" w:cs="Tahoma"/>
                <w:sz w:val="16"/>
                <w:szCs w:val="16"/>
                <w:lang w:eastAsia="en-US" w:bidi="ar-SA"/>
              </w:rPr>
            </w:pPr>
            <w:r w:rsidRPr="002C4D9F">
              <w:rPr>
                <w:rFonts w:ascii="Tahoma" w:hAnsi="Tahoma" w:cs="Tahoma"/>
                <w:sz w:val="16"/>
                <w:szCs w:val="16"/>
                <w:lang w:eastAsia="en-US" w:bidi="ar-SA"/>
              </w:rPr>
              <w:t xml:space="preserve">Ремонт канализационного люка монолитным бетоном класса </w:t>
            </w:r>
            <w:r w:rsidRPr="002C4D9F">
              <w:rPr>
                <w:rFonts w:ascii="Tahoma" w:hAnsi="Tahoma" w:cs="Tahoma"/>
                <w:sz w:val="16"/>
                <w:szCs w:val="16"/>
                <w:lang w:val="en-US" w:eastAsia="en-US" w:bidi="ar-SA"/>
              </w:rPr>
              <w:t>B</w:t>
            </w:r>
            <w:r w:rsidRPr="002C4D9F">
              <w:rPr>
                <w:rFonts w:ascii="Tahoma" w:hAnsi="Tahoma" w:cs="Tahoma"/>
                <w:sz w:val="16"/>
                <w:szCs w:val="16"/>
                <w:lang w:eastAsia="en-US" w:bidi="ar-SA"/>
              </w:rPr>
              <w:t>20.</w:t>
            </w:r>
          </w:p>
        </w:tc>
        <w:tc>
          <w:tcPr>
            <w:tcW w:w="960" w:type="dxa"/>
            <w:vMerge w:val="restart"/>
            <w:tcBorders>
              <w:top w:val="nil"/>
              <w:left w:val="single" w:sz="4" w:space="0" w:color="auto"/>
              <w:bottom w:val="single" w:sz="4" w:space="0" w:color="auto"/>
              <w:right w:val="single" w:sz="4" w:space="0" w:color="auto"/>
            </w:tcBorders>
            <w:noWrap/>
            <w:vAlign w:val="center"/>
            <w:hideMark/>
          </w:tcPr>
          <w:p w14:paraId="206A4415"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м</w:t>
            </w:r>
            <w:r w:rsidRPr="002C4D9F">
              <w:rPr>
                <w:rFonts w:ascii="Tahoma" w:hAnsi="Tahoma" w:cs="Tahoma"/>
                <w:sz w:val="16"/>
                <w:szCs w:val="16"/>
                <w:vertAlign w:val="superscript"/>
                <w:lang w:val="en-US" w:eastAsia="en-US" w:bidi="ar-SA"/>
              </w:rPr>
              <w:t>3</w:t>
            </w:r>
          </w:p>
        </w:tc>
        <w:tc>
          <w:tcPr>
            <w:tcW w:w="960" w:type="dxa"/>
            <w:vMerge w:val="restart"/>
            <w:tcBorders>
              <w:top w:val="nil"/>
              <w:left w:val="single" w:sz="4" w:space="0" w:color="auto"/>
              <w:bottom w:val="single" w:sz="4" w:space="0" w:color="auto"/>
              <w:right w:val="single" w:sz="4" w:space="0" w:color="auto"/>
            </w:tcBorders>
            <w:noWrap/>
            <w:vAlign w:val="center"/>
            <w:hideMark/>
          </w:tcPr>
          <w:p w14:paraId="27C2A250"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0.99</w:t>
            </w:r>
          </w:p>
        </w:tc>
        <w:tc>
          <w:tcPr>
            <w:tcW w:w="924" w:type="dxa"/>
            <w:vMerge w:val="restart"/>
            <w:tcBorders>
              <w:top w:val="nil"/>
              <w:left w:val="single" w:sz="4" w:space="0" w:color="auto"/>
              <w:bottom w:val="single" w:sz="4" w:space="0" w:color="auto"/>
              <w:right w:val="single" w:sz="4" w:space="0" w:color="auto"/>
            </w:tcBorders>
            <w:noWrap/>
            <w:vAlign w:val="center"/>
            <w:hideMark/>
          </w:tcPr>
          <w:p w14:paraId="70D991E1"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73.129</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65BE5521"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72.40</w:t>
            </w:r>
          </w:p>
        </w:tc>
        <w:tc>
          <w:tcPr>
            <w:tcW w:w="36" w:type="dxa"/>
            <w:vAlign w:val="center"/>
            <w:hideMark/>
          </w:tcPr>
          <w:p w14:paraId="51D4BE82" w14:textId="77777777" w:rsidR="002C4D9F" w:rsidRPr="002C4D9F" w:rsidRDefault="002C4D9F" w:rsidP="002C4D9F">
            <w:pPr>
              <w:rPr>
                <w:sz w:val="20"/>
                <w:szCs w:val="20"/>
                <w:lang w:val="en-US" w:eastAsia="en-US" w:bidi="ar-SA"/>
              </w:rPr>
            </w:pPr>
          </w:p>
        </w:tc>
      </w:tr>
      <w:tr w:rsidR="002C4D9F" w:rsidRPr="002C4D9F" w14:paraId="206661A9"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587E6186"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03702B99"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1453EDD"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8895330"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7494D67"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422B3C1D"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FADFA42" w14:textId="77777777" w:rsidR="002C4D9F" w:rsidRPr="002C4D9F" w:rsidRDefault="002C4D9F" w:rsidP="002C4D9F">
            <w:pPr>
              <w:rPr>
                <w:rFonts w:ascii="Tahoma" w:hAnsi="Tahoma" w:cs="Tahoma"/>
                <w:sz w:val="16"/>
                <w:szCs w:val="16"/>
                <w:lang w:val="en-US" w:eastAsia="en-US" w:bidi="ar-SA"/>
              </w:rPr>
            </w:pPr>
          </w:p>
        </w:tc>
      </w:tr>
      <w:tr w:rsidR="002C4D9F" w:rsidRPr="002C4D9F" w14:paraId="0A4FEB9C"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12BD6644"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0708F854"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E2B55C6"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F869406"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48E99733"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445A6462"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5AC9C9CF" w14:textId="77777777" w:rsidR="002C4D9F" w:rsidRPr="002C4D9F" w:rsidRDefault="002C4D9F" w:rsidP="002C4D9F">
            <w:pPr>
              <w:rPr>
                <w:sz w:val="20"/>
                <w:szCs w:val="20"/>
                <w:lang w:val="en-US" w:eastAsia="en-US" w:bidi="ar-SA"/>
              </w:rPr>
            </w:pPr>
          </w:p>
        </w:tc>
      </w:tr>
      <w:tr w:rsidR="002C4D9F" w:rsidRPr="002C4D9F" w14:paraId="6CD2484B"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370E783E"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4127C1AF"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D3E2447"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4027921"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DEDCFD0"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174A3CD3"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60C3176" w14:textId="77777777" w:rsidR="002C4D9F" w:rsidRPr="002C4D9F" w:rsidRDefault="002C4D9F" w:rsidP="002C4D9F">
            <w:pPr>
              <w:rPr>
                <w:sz w:val="20"/>
                <w:szCs w:val="20"/>
                <w:lang w:val="en-US" w:eastAsia="en-US" w:bidi="ar-SA"/>
              </w:rPr>
            </w:pPr>
          </w:p>
        </w:tc>
      </w:tr>
      <w:tr w:rsidR="002C4D9F" w:rsidRPr="002C4D9F" w14:paraId="697EF81E"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5A2C4993"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21</w:t>
            </w:r>
          </w:p>
        </w:tc>
        <w:tc>
          <w:tcPr>
            <w:tcW w:w="4720" w:type="dxa"/>
            <w:vMerge w:val="restart"/>
            <w:tcBorders>
              <w:top w:val="nil"/>
              <w:left w:val="single" w:sz="4" w:space="0" w:color="auto"/>
              <w:bottom w:val="single" w:sz="4" w:space="0" w:color="auto"/>
              <w:right w:val="single" w:sz="4" w:space="0" w:color="auto"/>
            </w:tcBorders>
            <w:vAlign w:val="center"/>
            <w:hideMark/>
          </w:tcPr>
          <w:p w14:paraId="700F6EA1" w14:textId="77777777" w:rsidR="002C4D9F" w:rsidRPr="002C4D9F" w:rsidRDefault="002C4D9F" w:rsidP="002C4D9F">
            <w:pPr>
              <w:rPr>
                <w:rFonts w:ascii="Tahoma" w:hAnsi="Tahoma" w:cs="Tahoma"/>
                <w:sz w:val="16"/>
                <w:szCs w:val="16"/>
                <w:lang w:val="en-US" w:eastAsia="en-US" w:bidi="ar-SA"/>
              </w:rPr>
            </w:pPr>
            <w:proofErr w:type="spellStart"/>
            <w:r w:rsidRPr="002C4D9F">
              <w:rPr>
                <w:rFonts w:ascii="Tahoma" w:hAnsi="Tahoma" w:cs="Tahoma"/>
                <w:sz w:val="16"/>
                <w:szCs w:val="16"/>
                <w:lang w:val="en-US" w:eastAsia="en-US" w:bidi="ar-SA"/>
              </w:rPr>
              <w:t>Установка</w:t>
            </w:r>
            <w:proofErr w:type="spellEnd"/>
            <w:r w:rsidRPr="002C4D9F">
              <w:rPr>
                <w:rFonts w:ascii="Tahoma" w:hAnsi="Tahoma" w:cs="Tahoma"/>
                <w:sz w:val="16"/>
                <w:szCs w:val="16"/>
                <w:lang w:val="en-US" w:eastAsia="en-US" w:bidi="ar-SA"/>
              </w:rPr>
              <w:t xml:space="preserve"> </w:t>
            </w:r>
            <w:proofErr w:type="spellStart"/>
            <w:r w:rsidRPr="002C4D9F">
              <w:rPr>
                <w:rFonts w:ascii="Tahoma" w:hAnsi="Tahoma" w:cs="Tahoma"/>
                <w:sz w:val="16"/>
                <w:szCs w:val="16"/>
                <w:lang w:val="en-US" w:eastAsia="en-US" w:bidi="ar-SA"/>
              </w:rPr>
              <w:t>плиты</w:t>
            </w:r>
            <w:proofErr w:type="spellEnd"/>
            <w:r w:rsidRPr="002C4D9F">
              <w:rPr>
                <w:rFonts w:ascii="Tahoma" w:hAnsi="Tahoma" w:cs="Tahoma"/>
                <w:sz w:val="16"/>
                <w:szCs w:val="16"/>
                <w:lang w:val="en-US" w:eastAsia="en-US" w:bidi="ar-SA"/>
              </w:rPr>
              <w:t xml:space="preserve"> </w:t>
            </w:r>
            <w:proofErr w:type="spellStart"/>
            <w:r w:rsidRPr="002C4D9F">
              <w:rPr>
                <w:rFonts w:ascii="Tahoma" w:hAnsi="Tahoma" w:cs="Tahoma"/>
                <w:sz w:val="16"/>
                <w:szCs w:val="16"/>
                <w:lang w:val="en-US" w:eastAsia="en-US" w:bidi="ar-SA"/>
              </w:rPr>
              <w:t>крышки</w:t>
            </w:r>
            <w:proofErr w:type="spellEnd"/>
            <w:r w:rsidRPr="002C4D9F">
              <w:rPr>
                <w:rFonts w:ascii="Tahoma" w:hAnsi="Tahoma" w:cs="Tahoma"/>
                <w:sz w:val="16"/>
                <w:szCs w:val="16"/>
                <w:lang w:val="en-US" w:eastAsia="en-US" w:bidi="ar-SA"/>
              </w:rPr>
              <w:t xml:space="preserve"> </w:t>
            </w:r>
            <w:proofErr w:type="spellStart"/>
            <w:r w:rsidRPr="002C4D9F">
              <w:rPr>
                <w:rFonts w:ascii="Tahoma" w:hAnsi="Tahoma" w:cs="Tahoma"/>
                <w:sz w:val="16"/>
                <w:szCs w:val="16"/>
                <w:lang w:val="en-US" w:eastAsia="en-US" w:bidi="ar-SA"/>
              </w:rPr>
              <w:t>люка</w:t>
            </w:r>
            <w:proofErr w:type="spellEnd"/>
          </w:p>
        </w:tc>
        <w:tc>
          <w:tcPr>
            <w:tcW w:w="960" w:type="dxa"/>
            <w:vMerge w:val="restart"/>
            <w:tcBorders>
              <w:top w:val="nil"/>
              <w:left w:val="single" w:sz="4" w:space="0" w:color="auto"/>
              <w:bottom w:val="single" w:sz="4" w:space="0" w:color="auto"/>
              <w:right w:val="single" w:sz="4" w:space="0" w:color="auto"/>
            </w:tcBorders>
            <w:noWrap/>
            <w:vAlign w:val="center"/>
            <w:hideMark/>
          </w:tcPr>
          <w:p w14:paraId="1B141BB7" w14:textId="77777777" w:rsidR="002C4D9F" w:rsidRPr="002C4D9F" w:rsidRDefault="002C4D9F" w:rsidP="002C4D9F">
            <w:pPr>
              <w:rPr>
                <w:rFonts w:ascii="Tahoma" w:hAnsi="Tahoma" w:cs="Tahoma"/>
                <w:sz w:val="16"/>
                <w:szCs w:val="16"/>
                <w:lang w:val="en-US" w:eastAsia="en-US" w:bidi="ar-SA"/>
              </w:rPr>
            </w:pPr>
            <w:proofErr w:type="spellStart"/>
            <w:r w:rsidRPr="002C4D9F">
              <w:rPr>
                <w:rFonts w:ascii="Tahoma" w:hAnsi="Tahoma" w:cs="Tahoma"/>
                <w:sz w:val="16"/>
                <w:szCs w:val="16"/>
                <w:lang w:val="en-US" w:eastAsia="en-US" w:bidi="ar-SA"/>
              </w:rPr>
              <w:t>штук</w:t>
            </w:r>
            <w:proofErr w:type="spellEnd"/>
          </w:p>
        </w:tc>
        <w:tc>
          <w:tcPr>
            <w:tcW w:w="960" w:type="dxa"/>
            <w:vMerge w:val="restart"/>
            <w:tcBorders>
              <w:top w:val="nil"/>
              <w:left w:val="single" w:sz="4" w:space="0" w:color="auto"/>
              <w:bottom w:val="single" w:sz="4" w:space="0" w:color="auto"/>
              <w:right w:val="single" w:sz="4" w:space="0" w:color="auto"/>
            </w:tcBorders>
            <w:noWrap/>
            <w:vAlign w:val="center"/>
            <w:hideMark/>
          </w:tcPr>
          <w:p w14:paraId="6D77ED75"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26</w:t>
            </w:r>
          </w:p>
        </w:tc>
        <w:tc>
          <w:tcPr>
            <w:tcW w:w="924" w:type="dxa"/>
            <w:vMerge w:val="restart"/>
            <w:tcBorders>
              <w:top w:val="nil"/>
              <w:left w:val="single" w:sz="4" w:space="0" w:color="auto"/>
              <w:bottom w:val="single" w:sz="4" w:space="0" w:color="auto"/>
              <w:right w:val="single" w:sz="4" w:space="0" w:color="auto"/>
            </w:tcBorders>
            <w:noWrap/>
            <w:vAlign w:val="center"/>
            <w:hideMark/>
          </w:tcPr>
          <w:p w14:paraId="2CDD8144"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2.200</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48B4C693"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57.20</w:t>
            </w:r>
          </w:p>
        </w:tc>
        <w:tc>
          <w:tcPr>
            <w:tcW w:w="36" w:type="dxa"/>
            <w:vAlign w:val="center"/>
            <w:hideMark/>
          </w:tcPr>
          <w:p w14:paraId="5A32CA12" w14:textId="77777777" w:rsidR="002C4D9F" w:rsidRPr="002C4D9F" w:rsidRDefault="002C4D9F" w:rsidP="002C4D9F">
            <w:pPr>
              <w:rPr>
                <w:sz w:val="20"/>
                <w:szCs w:val="20"/>
                <w:lang w:val="en-US" w:eastAsia="en-US" w:bidi="ar-SA"/>
              </w:rPr>
            </w:pPr>
          </w:p>
        </w:tc>
      </w:tr>
      <w:tr w:rsidR="002C4D9F" w:rsidRPr="002C4D9F" w14:paraId="5DE63925"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47018019"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1F9C19D3"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29765DB"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52B50DC"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9C9DAA5"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3FD5B3CC"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45F7A5F" w14:textId="77777777" w:rsidR="002C4D9F" w:rsidRPr="002C4D9F" w:rsidRDefault="002C4D9F" w:rsidP="002C4D9F">
            <w:pPr>
              <w:rPr>
                <w:rFonts w:ascii="Tahoma" w:hAnsi="Tahoma" w:cs="Tahoma"/>
                <w:sz w:val="16"/>
                <w:szCs w:val="16"/>
                <w:lang w:val="en-US" w:eastAsia="en-US" w:bidi="ar-SA"/>
              </w:rPr>
            </w:pPr>
          </w:p>
        </w:tc>
      </w:tr>
      <w:tr w:rsidR="002C4D9F" w:rsidRPr="002C4D9F" w14:paraId="1CAAD065"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642B27D7"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66A4566B"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994359D"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5D9B3B5"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BD00145"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15CD77BB"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676F53D" w14:textId="77777777" w:rsidR="002C4D9F" w:rsidRPr="002C4D9F" w:rsidRDefault="002C4D9F" w:rsidP="002C4D9F">
            <w:pPr>
              <w:rPr>
                <w:sz w:val="20"/>
                <w:szCs w:val="20"/>
                <w:lang w:val="en-US" w:eastAsia="en-US" w:bidi="ar-SA"/>
              </w:rPr>
            </w:pPr>
          </w:p>
        </w:tc>
      </w:tr>
      <w:tr w:rsidR="002C4D9F" w:rsidRPr="002C4D9F" w14:paraId="3206CD2D"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6009851C"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68447BE1"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651587B"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9BC362F"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4777832"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564B0F2C"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891F23D" w14:textId="77777777" w:rsidR="002C4D9F" w:rsidRPr="002C4D9F" w:rsidRDefault="002C4D9F" w:rsidP="002C4D9F">
            <w:pPr>
              <w:rPr>
                <w:sz w:val="20"/>
                <w:szCs w:val="20"/>
                <w:lang w:val="en-US" w:eastAsia="en-US" w:bidi="ar-SA"/>
              </w:rPr>
            </w:pPr>
          </w:p>
        </w:tc>
      </w:tr>
      <w:tr w:rsidR="002C4D9F" w:rsidRPr="002C4D9F" w14:paraId="4E3950CD"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49FA07F8"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22</w:t>
            </w:r>
          </w:p>
        </w:tc>
        <w:tc>
          <w:tcPr>
            <w:tcW w:w="4720" w:type="dxa"/>
            <w:vMerge w:val="restart"/>
            <w:tcBorders>
              <w:top w:val="nil"/>
              <w:left w:val="single" w:sz="4" w:space="0" w:color="auto"/>
              <w:bottom w:val="single" w:sz="4" w:space="0" w:color="auto"/>
              <w:right w:val="single" w:sz="4" w:space="0" w:color="auto"/>
            </w:tcBorders>
            <w:vAlign w:val="center"/>
            <w:hideMark/>
          </w:tcPr>
          <w:p w14:paraId="1810A005" w14:textId="77777777" w:rsidR="002C4D9F" w:rsidRPr="002C4D9F" w:rsidRDefault="002C4D9F" w:rsidP="002C4D9F">
            <w:pPr>
              <w:rPr>
                <w:rFonts w:ascii="Tahoma" w:hAnsi="Tahoma" w:cs="Tahoma"/>
                <w:sz w:val="16"/>
                <w:szCs w:val="16"/>
                <w:lang w:val="en-US" w:eastAsia="en-US" w:bidi="ar-SA"/>
              </w:rPr>
            </w:pPr>
            <w:proofErr w:type="spellStart"/>
            <w:r w:rsidRPr="002C4D9F">
              <w:rPr>
                <w:rFonts w:ascii="Tahoma" w:hAnsi="Tahoma" w:cs="Tahoma"/>
                <w:sz w:val="16"/>
                <w:szCs w:val="16"/>
                <w:lang w:val="en-US" w:eastAsia="en-US" w:bidi="ar-SA"/>
              </w:rPr>
              <w:t>Электрощит</w:t>
            </w:r>
            <w:proofErr w:type="spellEnd"/>
            <w:r w:rsidRPr="002C4D9F">
              <w:rPr>
                <w:rFonts w:ascii="Tahoma" w:hAnsi="Tahoma" w:cs="Tahoma"/>
                <w:sz w:val="16"/>
                <w:szCs w:val="16"/>
                <w:lang w:val="en-US" w:eastAsia="en-US" w:bidi="ar-SA"/>
              </w:rPr>
              <w:t xml:space="preserve"> </w:t>
            </w:r>
            <w:proofErr w:type="spellStart"/>
            <w:r w:rsidRPr="002C4D9F">
              <w:rPr>
                <w:rFonts w:ascii="Tahoma" w:hAnsi="Tahoma" w:cs="Tahoma"/>
                <w:sz w:val="16"/>
                <w:szCs w:val="16"/>
                <w:lang w:val="en-US" w:eastAsia="en-US" w:bidi="ar-SA"/>
              </w:rPr>
              <w:t>размером</w:t>
            </w:r>
            <w:proofErr w:type="spellEnd"/>
            <w:r w:rsidRPr="002C4D9F">
              <w:rPr>
                <w:rFonts w:ascii="Tahoma" w:hAnsi="Tahoma" w:cs="Tahoma"/>
                <w:sz w:val="16"/>
                <w:szCs w:val="16"/>
                <w:lang w:val="en-US" w:eastAsia="en-US" w:bidi="ar-SA"/>
              </w:rPr>
              <w:t xml:space="preserve"> 1,2х1,2 м</w:t>
            </w:r>
          </w:p>
        </w:tc>
        <w:tc>
          <w:tcPr>
            <w:tcW w:w="960" w:type="dxa"/>
            <w:vMerge w:val="restart"/>
            <w:tcBorders>
              <w:top w:val="nil"/>
              <w:left w:val="single" w:sz="4" w:space="0" w:color="auto"/>
              <w:bottom w:val="single" w:sz="4" w:space="0" w:color="auto"/>
              <w:right w:val="single" w:sz="4" w:space="0" w:color="auto"/>
            </w:tcBorders>
            <w:noWrap/>
            <w:vAlign w:val="center"/>
            <w:hideMark/>
          </w:tcPr>
          <w:p w14:paraId="50D79B02" w14:textId="77777777" w:rsidR="002C4D9F" w:rsidRPr="002C4D9F" w:rsidRDefault="002C4D9F" w:rsidP="002C4D9F">
            <w:pPr>
              <w:rPr>
                <w:rFonts w:ascii="Tahoma" w:hAnsi="Tahoma" w:cs="Tahoma"/>
                <w:sz w:val="16"/>
                <w:szCs w:val="16"/>
                <w:lang w:val="en-US" w:eastAsia="en-US" w:bidi="ar-SA"/>
              </w:rPr>
            </w:pPr>
            <w:proofErr w:type="spellStart"/>
            <w:r w:rsidRPr="002C4D9F">
              <w:rPr>
                <w:rFonts w:ascii="Tahoma" w:hAnsi="Tahoma" w:cs="Tahoma"/>
                <w:sz w:val="16"/>
                <w:szCs w:val="16"/>
                <w:lang w:val="en-US" w:eastAsia="en-US" w:bidi="ar-SA"/>
              </w:rPr>
              <w:t>штук</w:t>
            </w:r>
            <w:proofErr w:type="spellEnd"/>
          </w:p>
        </w:tc>
        <w:tc>
          <w:tcPr>
            <w:tcW w:w="960" w:type="dxa"/>
            <w:vMerge w:val="restart"/>
            <w:tcBorders>
              <w:top w:val="nil"/>
              <w:left w:val="single" w:sz="4" w:space="0" w:color="auto"/>
              <w:bottom w:val="single" w:sz="4" w:space="0" w:color="auto"/>
              <w:right w:val="single" w:sz="4" w:space="0" w:color="auto"/>
            </w:tcBorders>
            <w:noWrap/>
            <w:vAlign w:val="center"/>
            <w:hideMark/>
          </w:tcPr>
          <w:p w14:paraId="7A628898"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9</w:t>
            </w:r>
          </w:p>
        </w:tc>
        <w:tc>
          <w:tcPr>
            <w:tcW w:w="924" w:type="dxa"/>
            <w:vMerge w:val="restart"/>
            <w:tcBorders>
              <w:top w:val="nil"/>
              <w:left w:val="single" w:sz="4" w:space="0" w:color="auto"/>
              <w:bottom w:val="single" w:sz="4" w:space="0" w:color="auto"/>
              <w:right w:val="single" w:sz="4" w:space="0" w:color="auto"/>
            </w:tcBorders>
            <w:noWrap/>
            <w:vAlign w:val="center"/>
            <w:hideMark/>
          </w:tcPr>
          <w:p w14:paraId="311F2C80"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41.251</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13FAF8F4"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371.26</w:t>
            </w:r>
          </w:p>
        </w:tc>
        <w:tc>
          <w:tcPr>
            <w:tcW w:w="36" w:type="dxa"/>
            <w:vAlign w:val="center"/>
            <w:hideMark/>
          </w:tcPr>
          <w:p w14:paraId="1E2D62F0" w14:textId="77777777" w:rsidR="002C4D9F" w:rsidRPr="002C4D9F" w:rsidRDefault="002C4D9F" w:rsidP="002C4D9F">
            <w:pPr>
              <w:rPr>
                <w:sz w:val="20"/>
                <w:szCs w:val="20"/>
                <w:lang w:val="en-US" w:eastAsia="en-US" w:bidi="ar-SA"/>
              </w:rPr>
            </w:pPr>
          </w:p>
        </w:tc>
      </w:tr>
      <w:tr w:rsidR="002C4D9F" w:rsidRPr="002C4D9F" w14:paraId="51E4AE75"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07DDAA7C"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5DE1FAA3"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15923C5"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3BE0D44"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7D0FB53A"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5EA875DE"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7FBEB2F7" w14:textId="77777777" w:rsidR="002C4D9F" w:rsidRPr="002C4D9F" w:rsidRDefault="002C4D9F" w:rsidP="002C4D9F">
            <w:pPr>
              <w:rPr>
                <w:rFonts w:ascii="Tahoma" w:hAnsi="Tahoma" w:cs="Tahoma"/>
                <w:sz w:val="16"/>
                <w:szCs w:val="16"/>
                <w:lang w:val="en-US" w:eastAsia="en-US" w:bidi="ar-SA"/>
              </w:rPr>
            </w:pPr>
          </w:p>
        </w:tc>
      </w:tr>
      <w:tr w:rsidR="002C4D9F" w:rsidRPr="002C4D9F" w14:paraId="11FF4989"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4D059ABD"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6B0E3580"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B275E79"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05FFBE2"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D4EE239"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2649655F"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8C2BDFC" w14:textId="77777777" w:rsidR="002C4D9F" w:rsidRPr="002C4D9F" w:rsidRDefault="002C4D9F" w:rsidP="002C4D9F">
            <w:pPr>
              <w:rPr>
                <w:sz w:val="20"/>
                <w:szCs w:val="20"/>
                <w:lang w:val="en-US" w:eastAsia="en-US" w:bidi="ar-SA"/>
              </w:rPr>
            </w:pPr>
          </w:p>
        </w:tc>
      </w:tr>
      <w:tr w:rsidR="002C4D9F" w:rsidRPr="002C4D9F" w14:paraId="24E3F2EF"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09B4D035"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78A44702"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1451C0D"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351F02B"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59778C78"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5A54B22E"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7E447FB3" w14:textId="77777777" w:rsidR="002C4D9F" w:rsidRPr="002C4D9F" w:rsidRDefault="002C4D9F" w:rsidP="002C4D9F">
            <w:pPr>
              <w:rPr>
                <w:sz w:val="20"/>
                <w:szCs w:val="20"/>
                <w:lang w:val="en-US" w:eastAsia="en-US" w:bidi="ar-SA"/>
              </w:rPr>
            </w:pPr>
          </w:p>
        </w:tc>
      </w:tr>
      <w:tr w:rsidR="002C4D9F" w:rsidRPr="002C4D9F" w14:paraId="4849C399"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57EB8CDF"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23</w:t>
            </w:r>
          </w:p>
        </w:tc>
        <w:tc>
          <w:tcPr>
            <w:tcW w:w="4720" w:type="dxa"/>
            <w:vMerge w:val="restart"/>
            <w:tcBorders>
              <w:top w:val="nil"/>
              <w:left w:val="single" w:sz="4" w:space="0" w:color="auto"/>
              <w:bottom w:val="single" w:sz="4" w:space="0" w:color="auto"/>
              <w:right w:val="single" w:sz="4" w:space="0" w:color="auto"/>
            </w:tcBorders>
            <w:vAlign w:val="center"/>
            <w:hideMark/>
          </w:tcPr>
          <w:p w14:paraId="02881CE2" w14:textId="77777777" w:rsidR="002C4D9F" w:rsidRPr="002C4D9F" w:rsidRDefault="002C4D9F" w:rsidP="002C4D9F">
            <w:pPr>
              <w:rPr>
                <w:rFonts w:ascii="Tahoma" w:hAnsi="Tahoma" w:cs="Tahoma"/>
                <w:sz w:val="16"/>
                <w:szCs w:val="16"/>
                <w:lang w:val="en-US" w:eastAsia="en-US" w:bidi="ar-SA"/>
              </w:rPr>
            </w:pPr>
            <w:proofErr w:type="spellStart"/>
            <w:r w:rsidRPr="002C4D9F">
              <w:rPr>
                <w:rFonts w:ascii="Tahoma" w:hAnsi="Tahoma" w:cs="Tahoma"/>
                <w:sz w:val="16"/>
                <w:szCs w:val="16"/>
                <w:lang w:val="en-US" w:eastAsia="en-US" w:bidi="ar-SA"/>
              </w:rPr>
              <w:t>Электрощит</w:t>
            </w:r>
            <w:proofErr w:type="spellEnd"/>
            <w:r w:rsidRPr="002C4D9F">
              <w:rPr>
                <w:rFonts w:ascii="Tahoma" w:hAnsi="Tahoma" w:cs="Tahoma"/>
                <w:sz w:val="16"/>
                <w:szCs w:val="16"/>
                <w:lang w:val="en-US" w:eastAsia="en-US" w:bidi="ar-SA"/>
              </w:rPr>
              <w:t xml:space="preserve"> </w:t>
            </w:r>
            <w:proofErr w:type="spellStart"/>
            <w:r w:rsidRPr="002C4D9F">
              <w:rPr>
                <w:rFonts w:ascii="Tahoma" w:hAnsi="Tahoma" w:cs="Tahoma"/>
                <w:sz w:val="16"/>
                <w:szCs w:val="16"/>
                <w:lang w:val="en-US" w:eastAsia="en-US" w:bidi="ar-SA"/>
              </w:rPr>
              <w:t>размером</w:t>
            </w:r>
            <w:proofErr w:type="spellEnd"/>
            <w:r w:rsidRPr="002C4D9F">
              <w:rPr>
                <w:rFonts w:ascii="Tahoma" w:hAnsi="Tahoma" w:cs="Tahoma"/>
                <w:sz w:val="16"/>
                <w:szCs w:val="16"/>
                <w:lang w:val="en-US" w:eastAsia="en-US" w:bidi="ar-SA"/>
              </w:rPr>
              <w:t xml:space="preserve"> 1,5х1,5 м</w:t>
            </w:r>
          </w:p>
        </w:tc>
        <w:tc>
          <w:tcPr>
            <w:tcW w:w="960" w:type="dxa"/>
            <w:vMerge w:val="restart"/>
            <w:tcBorders>
              <w:top w:val="nil"/>
              <w:left w:val="single" w:sz="4" w:space="0" w:color="auto"/>
              <w:bottom w:val="single" w:sz="4" w:space="0" w:color="auto"/>
              <w:right w:val="single" w:sz="4" w:space="0" w:color="auto"/>
            </w:tcBorders>
            <w:noWrap/>
            <w:vAlign w:val="center"/>
            <w:hideMark/>
          </w:tcPr>
          <w:p w14:paraId="3AC8C3B9" w14:textId="77777777" w:rsidR="002C4D9F" w:rsidRPr="002C4D9F" w:rsidRDefault="002C4D9F" w:rsidP="002C4D9F">
            <w:pPr>
              <w:rPr>
                <w:rFonts w:ascii="Tahoma" w:hAnsi="Tahoma" w:cs="Tahoma"/>
                <w:sz w:val="16"/>
                <w:szCs w:val="16"/>
                <w:lang w:val="en-US" w:eastAsia="en-US" w:bidi="ar-SA"/>
              </w:rPr>
            </w:pPr>
            <w:proofErr w:type="spellStart"/>
            <w:r w:rsidRPr="002C4D9F">
              <w:rPr>
                <w:rFonts w:ascii="Tahoma" w:hAnsi="Tahoma" w:cs="Tahoma"/>
                <w:sz w:val="16"/>
                <w:szCs w:val="16"/>
                <w:lang w:val="en-US" w:eastAsia="en-US" w:bidi="ar-SA"/>
              </w:rPr>
              <w:t>штук</w:t>
            </w:r>
            <w:proofErr w:type="spellEnd"/>
          </w:p>
        </w:tc>
        <w:tc>
          <w:tcPr>
            <w:tcW w:w="960" w:type="dxa"/>
            <w:vMerge w:val="restart"/>
            <w:tcBorders>
              <w:top w:val="nil"/>
              <w:left w:val="single" w:sz="4" w:space="0" w:color="auto"/>
              <w:bottom w:val="single" w:sz="4" w:space="0" w:color="auto"/>
              <w:right w:val="single" w:sz="4" w:space="0" w:color="auto"/>
            </w:tcBorders>
            <w:noWrap/>
            <w:vAlign w:val="center"/>
            <w:hideMark/>
          </w:tcPr>
          <w:p w14:paraId="43095DD6"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8</w:t>
            </w:r>
          </w:p>
        </w:tc>
        <w:tc>
          <w:tcPr>
            <w:tcW w:w="924" w:type="dxa"/>
            <w:vMerge w:val="restart"/>
            <w:tcBorders>
              <w:top w:val="nil"/>
              <w:left w:val="single" w:sz="4" w:space="0" w:color="auto"/>
              <w:bottom w:val="single" w:sz="4" w:space="0" w:color="auto"/>
              <w:right w:val="single" w:sz="4" w:space="0" w:color="auto"/>
            </w:tcBorders>
            <w:noWrap/>
            <w:vAlign w:val="center"/>
            <w:hideMark/>
          </w:tcPr>
          <w:p w14:paraId="5961AC1D"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74.516</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1314B86B"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596.13</w:t>
            </w:r>
          </w:p>
        </w:tc>
        <w:tc>
          <w:tcPr>
            <w:tcW w:w="36" w:type="dxa"/>
            <w:vAlign w:val="center"/>
            <w:hideMark/>
          </w:tcPr>
          <w:p w14:paraId="1CF39938" w14:textId="77777777" w:rsidR="002C4D9F" w:rsidRPr="002C4D9F" w:rsidRDefault="002C4D9F" w:rsidP="002C4D9F">
            <w:pPr>
              <w:rPr>
                <w:sz w:val="20"/>
                <w:szCs w:val="20"/>
                <w:lang w:val="en-US" w:eastAsia="en-US" w:bidi="ar-SA"/>
              </w:rPr>
            </w:pPr>
          </w:p>
        </w:tc>
      </w:tr>
      <w:tr w:rsidR="002C4D9F" w:rsidRPr="002C4D9F" w14:paraId="3DF58378"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50E19EA5"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7A900684"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256E959"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B42A451"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6A69EFB"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612DCEB6"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355FF98E" w14:textId="77777777" w:rsidR="002C4D9F" w:rsidRPr="002C4D9F" w:rsidRDefault="002C4D9F" w:rsidP="002C4D9F">
            <w:pPr>
              <w:rPr>
                <w:rFonts w:ascii="Tahoma" w:hAnsi="Tahoma" w:cs="Tahoma"/>
                <w:sz w:val="16"/>
                <w:szCs w:val="16"/>
                <w:lang w:val="en-US" w:eastAsia="en-US" w:bidi="ar-SA"/>
              </w:rPr>
            </w:pPr>
          </w:p>
        </w:tc>
      </w:tr>
      <w:tr w:rsidR="002C4D9F" w:rsidRPr="002C4D9F" w14:paraId="07803C21"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0EC165FE"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2C727B1F"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EEA106E"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4852055"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72362495"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222661D1"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358341CE" w14:textId="77777777" w:rsidR="002C4D9F" w:rsidRPr="002C4D9F" w:rsidRDefault="002C4D9F" w:rsidP="002C4D9F">
            <w:pPr>
              <w:rPr>
                <w:sz w:val="20"/>
                <w:szCs w:val="20"/>
                <w:lang w:val="en-US" w:eastAsia="en-US" w:bidi="ar-SA"/>
              </w:rPr>
            </w:pPr>
          </w:p>
        </w:tc>
      </w:tr>
      <w:tr w:rsidR="002C4D9F" w:rsidRPr="002C4D9F" w14:paraId="3671852B"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5D8F6B9E"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62207DFD"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38E3AD7"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273FB1C"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46753312"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19350179"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18640D2" w14:textId="77777777" w:rsidR="002C4D9F" w:rsidRPr="002C4D9F" w:rsidRDefault="002C4D9F" w:rsidP="002C4D9F">
            <w:pPr>
              <w:rPr>
                <w:sz w:val="20"/>
                <w:szCs w:val="20"/>
                <w:lang w:val="en-US" w:eastAsia="en-US" w:bidi="ar-SA"/>
              </w:rPr>
            </w:pPr>
          </w:p>
        </w:tc>
      </w:tr>
      <w:tr w:rsidR="002C4D9F" w:rsidRPr="002C4D9F" w14:paraId="54753827"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3C0E8409"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24</w:t>
            </w:r>
          </w:p>
        </w:tc>
        <w:tc>
          <w:tcPr>
            <w:tcW w:w="4720" w:type="dxa"/>
            <w:vMerge w:val="restart"/>
            <w:tcBorders>
              <w:top w:val="nil"/>
              <w:left w:val="single" w:sz="4" w:space="0" w:color="auto"/>
              <w:bottom w:val="single" w:sz="4" w:space="0" w:color="auto"/>
              <w:right w:val="single" w:sz="4" w:space="0" w:color="auto"/>
            </w:tcBorders>
            <w:vAlign w:val="center"/>
            <w:hideMark/>
          </w:tcPr>
          <w:p w14:paraId="13EC16B4" w14:textId="77777777" w:rsidR="002C4D9F" w:rsidRPr="002C4D9F" w:rsidRDefault="002C4D9F" w:rsidP="002C4D9F">
            <w:pPr>
              <w:rPr>
                <w:rFonts w:ascii="Tahoma" w:hAnsi="Tahoma" w:cs="Tahoma"/>
                <w:sz w:val="16"/>
                <w:szCs w:val="16"/>
                <w:lang w:val="en-US" w:eastAsia="en-US" w:bidi="ar-SA"/>
              </w:rPr>
            </w:pPr>
            <w:proofErr w:type="spellStart"/>
            <w:r w:rsidRPr="002C4D9F">
              <w:rPr>
                <w:rFonts w:ascii="Tahoma" w:hAnsi="Tahoma" w:cs="Tahoma"/>
                <w:sz w:val="16"/>
                <w:szCs w:val="16"/>
                <w:lang w:val="en-US" w:eastAsia="en-US" w:bidi="ar-SA"/>
              </w:rPr>
              <w:t>Электрощит</w:t>
            </w:r>
            <w:proofErr w:type="spellEnd"/>
            <w:r w:rsidRPr="002C4D9F">
              <w:rPr>
                <w:rFonts w:ascii="Tahoma" w:hAnsi="Tahoma" w:cs="Tahoma"/>
                <w:sz w:val="16"/>
                <w:szCs w:val="16"/>
                <w:lang w:val="en-US" w:eastAsia="en-US" w:bidi="ar-SA"/>
              </w:rPr>
              <w:t xml:space="preserve"> </w:t>
            </w:r>
            <w:proofErr w:type="spellStart"/>
            <w:r w:rsidRPr="002C4D9F">
              <w:rPr>
                <w:rFonts w:ascii="Tahoma" w:hAnsi="Tahoma" w:cs="Tahoma"/>
                <w:sz w:val="16"/>
                <w:szCs w:val="16"/>
                <w:lang w:val="en-US" w:eastAsia="en-US" w:bidi="ar-SA"/>
              </w:rPr>
              <w:t>размером</w:t>
            </w:r>
            <w:proofErr w:type="spellEnd"/>
            <w:r w:rsidRPr="002C4D9F">
              <w:rPr>
                <w:rFonts w:ascii="Tahoma" w:hAnsi="Tahoma" w:cs="Tahoma"/>
                <w:sz w:val="16"/>
                <w:szCs w:val="16"/>
                <w:lang w:val="en-US" w:eastAsia="en-US" w:bidi="ar-SA"/>
              </w:rPr>
              <w:t xml:space="preserve"> 1,6х1,6 м</w:t>
            </w:r>
          </w:p>
        </w:tc>
        <w:tc>
          <w:tcPr>
            <w:tcW w:w="960" w:type="dxa"/>
            <w:vMerge w:val="restart"/>
            <w:tcBorders>
              <w:top w:val="nil"/>
              <w:left w:val="single" w:sz="4" w:space="0" w:color="auto"/>
              <w:bottom w:val="single" w:sz="4" w:space="0" w:color="auto"/>
              <w:right w:val="single" w:sz="4" w:space="0" w:color="auto"/>
            </w:tcBorders>
            <w:noWrap/>
            <w:vAlign w:val="center"/>
            <w:hideMark/>
          </w:tcPr>
          <w:p w14:paraId="632FAB2A" w14:textId="77777777" w:rsidR="002C4D9F" w:rsidRPr="002C4D9F" w:rsidRDefault="002C4D9F" w:rsidP="002C4D9F">
            <w:pPr>
              <w:rPr>
                <w:rFonts w:ascii="Tahoma" w:hAnsi="Tahoma" w:cs="Tahoma"/>
                <w:sz w:val="16"/>
                <w:szCs w:val="16"/>
                <w:lang w:val="en-US" w:eastAsia="en-US" w:bidi="ar-SA"/>
              </w:rPr>
            </w:pPr>
            <w:proofErr w:type="spellStart"/>
            <w:r w:rsidRPr="002C4D9F">
              <w:rPr>
                <w:rFonts w:ascii="Tahoma" w:hAnsi="Tahoma" w:cs="Tahoma"/>
                <w:sz w:val="16"/>
                <w:szCs w:val="16"/>
                <w:lang w:val="en-US" w:eastAsia="en-US" w:bidi="ar-SA"/>
              </w:rPr>
              <w:t>штук</w:t>
            </w:r>
            <w:proofErr w:type="spellEnd"/>
          </w:p>
        </w:tc>
        <w:tc>
          <w:tcPr>
            <w:tcW w:w="960" w:type="dxa"/>
            <w:vMerge w:val="restart"/>
            <w:tcBorders>
              <w:top w:val="nil"/>
              <w:left w:val="single" w:sz="4" w:space="0" w:color="auto"/>
              <w:bottom w:val="single" w:sz="4" w:space="0" w:color="auto"/>
              <w:right w:val="single" w:sz="4" w:space="0" w:color="auto"/>
            </w:tcBorders>
            <w:noWrap/>
            <w:vAlign w:val="center"/>
            <w:hideMark/>
          </w:tcPr>
          <w:p w14:paraId="36C657CE"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5</w:t>
            </w:r>
          </w:p>
        </w:tc>
        <w:tc>
          <w:tcPr>
            <w:tcW w:w="924" w:type="dxa"/>
            <w:vMerge w:val="restart"/>
            <w:tcBorders>
              <w:top w:val="nil"/>
              <w:left w:val="single" w:sz="4" w:space="0" w:color="auto"/>
              <w:bottom w:val="single" w:sz="4" w:space="0" w:color="auto"/>
              <w:right w:val="single" w:sz="4" w:space="0" w:color="auto"/>
            </w:tcBorders>
            <w:noWrap/>
            <w:vAlign w:val="center"/>
            <w:hideMark/>
          </w:tcPr>
          <w:p w14:paraId="722342BD"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71.349</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4DC442BF"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356.75</w:t>
            </w:r>
          </w:p>
        </w:tc>
        <w:tc>
          <w:tcPr>
            <w:tcW w:w="36" w:type="dxa"/>
            <w:vAlign w:val="center"/>
            <w:hideMark/>
          </w:tcPr>
          <w:p w14:paraId="7D417D6A" w14:textId="77777777" w:rsidR="002C4D9F" w:rsidRPr="002C4D9F" w:rsidRDefault="002C4D9F" w:rsidP="002C4D9F">
            <w:pPr>
              <w:rPr>
                <w:sz w:val="20"/>
                <w:szCs w:val="20"/>
                <w:lang w:val="en-US" w:eastAsia="en-US" w:bidi="ar-SA"/>
              </w:rPr>
            </w:pPr>
          </w:p>
        </w:tc>
      </w:tr>
      <w:tr w:rsidR="002C4D9F" w:rsidRPr="002C4D9F" w14:paraId="0DA66C64"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2FF818B2"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5BD8270D"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E5EF504"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BEA6561"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A402CA8"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2AFDEA98"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A1DA095" w14:textId="77777777" w:rsidR="002C4D9F" w:rsidRPr="002C4D9F" w:rsidRDefault="002C4D9F" w:rsidP="002C4D9F">
            <w:pPr>
              <w:rPr>
                <w:rFonts w:ascii="Tahoma" w:hAnsi="Tahoma" w:cs="Tahoma"/>
                <w:sz w:val="16"/>
                <w:szCs w:val="16"/>
                <w:lang w:val="en-US" w:eastAsia="en-US" w:bidi="ar-SA"/>
              </w:rPr>
            </w:pPr>
          </w:p>
        </w:tc>
      </w:tr>
      <w:tr w:rsidR="002C4D9F" w:rsidRPr="002C4D9F" w14:paraId="1BF77F77"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44990042"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3CABCC34"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5C5B3C5"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C8E4DFB"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6A525F9C"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752AE42C"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9805988" w14:textId="77777777" w:rsidR="002C4D9F" w:rsidRPr="002C4D9F" w:rsidRDefault="002C4D9F" w:rsidP="002C4D9F">
            <w:pPr>
              <w:rPr>
                <w:sz w:val="20"/>
                <w:szCs w:val="20"/>
                <w:lang w:val="en-US" w:eastAsia="en-US" w:bidi="ar-SA"/>
              </w:rPr>
            </w:pPr>
          </w:p>
        </w:tc>
      </w:tr>
      <w:tr w:rsidR="002C4D9F" w:rsidRPr="002C4D9F" w14:paraId="58D12028"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00E1AF88"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6D17A9D4"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FDB176A"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31E0404"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418CE45F"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5521DEF6"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F736407" w14:textId="77777777" w:rsidR="002C4D9F" w:rsidRPr="002C4D9F" w:rsidRDefault="002C4D9F" w:rsidP="002C4D9F">
            <w:pPr>
              <w:rPr>
                <w:sz w:val="20"/>
                <w:szCs w:val="20"/>
                <w:lang w:val="en-US" w:eastAsia="en-US" w:bidi="ar-SA"/>
              </w:rPr>
            </w:pPr>
          </w:p>
        </w:tc>
      </w:tr>
      <w:tr w:rsidR="002C4D9F" w:rsidRPr="002C4D9F" w14:paraId="2DF2FEF8"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69CB8089"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25</w:t>
            </w:r>
          </w:p>
        </w:tc>
        <w:tc>
          <w:tcPr>
            <w:tcW w:w="4720" w:type="dxa"/>
            <w:vMerge w:val="restart"/>
            <w:tcBorders>
              <w:top w:val="nil"/>
              <w:left w:val="single" w:sz="4" w:space="0" w:color="auto"/>
              <w:bottom w:val="single" w:sz="4" w:space="0" w:color="auto"/>
              <w:right w:val="single" w:sz="4" w:space="0" w:color="auto"/>
            </w:tcBorders>
            <w:vAlign w:val="center"/>
            <w:hideMark/>
          </w:tcPr>
          <w:p w14:paraId="3F0EF816"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 xml:space="preserve"> </w:t>
            </w:r>
            <w:proofErr w:type="spellStart"/>
            <w:r w:rsidRPr="002C4D9F">
              <w:rPr>
                <w:rFonts w:ascii="Tahoma" w:hAnsi="Tahoma" w:cs="Tahoma"/>
                <w:sz w:val="16"/>
                <w:szCs w:val="16"/>
                <w:lang w:val="en-US" w:eastAsia="en-US" w:bidi="ar-SA"/>
              </w:rPr>
              <w:t>Электрощит</w:t>
            </w:r>
            <w:proofErr w:type="spellEnd"/>
            <w:r w:rsidRPr="002C4D9F">
              <w:rPr>
                <w:rFonts w:ascii="Tahoma" w:hAnsi="Tahoma" w:cs="Tahoma"/>
                <w:sz w:val="16"/>
                <w:szCs w:val="16"/>
                <w:lang w:val="en-US" w:eastAsia="en-US" w:bidi="ar-SA"/>
              </w:rPr>
              <w:t xml:space="preserve"> </w:t>
            </w:r>
            <w:proofErr w:type="spellStart"/>
            <w:r w:rsidRPr="002C4D9F">
              <w:rPr>
                <w:rFonts w:ascii="Tahoma" w:hAnsi="Tahoma" w:cs="Tahoma"/>
                <w:sz w:val="16"/>
                <w:szCs w:val="16"/>
                <w:lang w:val="en-US" w:eastAsia="en-US" w:bidi="ar-SA"/>
              </w:rPr>
              <w:t>размером</w:t>
            </w:r>
            <w:proofErr w:type="spellEnd"/>
            <w:r w:rsidRPr="002C4D9F">
              <w:rPr>
                <w:rFonts w:ascii="Tahoma" w:hAnsi="Tahoma" w:cs="Tahoma"/>
                <w:sz w:val="16"/>
                <w:szCs w:val="16"/>
                <w:lang w:val="en-US" w:eastAsia="en-US" w:bidi="ar-SA"/>
              </w:rPr>
              <w:t xml:space="preserve"> 1,7х1,7 м</w:t>
            </w:r>
          </w:p>
        </w:tc>
        <w:tc>
          <w:tcPr>
            <w:tcW w:w="960" w:type="dxa"/>
            <w:vMerge w:val="restart"/>
            <w:tcBorders>
              <w:top w:val="nil"/>
              <w:left w:val="single" w:sz="4" w:space="0" w:color="auto"/>
              <w:bottom w:val="single" w:sz="4" w:space="0" w:color="auto"/>
              <w:right w:val="single" w:sz="4" w:space="0" w:color="auto"/>
            </w:tcBorders>
            <w:noWrap/>
            <w:vAlign w:val="center"/>
            <w:hideMark/>
          </w:tcPr>
          <w:p w14:paraId="3C50488C" w14:textId="77777777" w:rsidR="002C4D9F" w:rsidRPr="002C4D9F" w:rsidRDefault="002C4D9F" w:rsidP="002C4D9F">
            <w:pPr>
              <w:rPr>
                <w:rFonts w:ascii="Tahoma" w:hAnsi="Tahoma" w:cs="Tahoma"/>
                <w:sz w:val="16"/>
                <w:szCs w:val="16"/>
                <w:lang w:val="en-US" w:eastAsia="en-US" w:bidi="ar-SA"/>
              </w:rPr>
            </w:pPr>
            <w:proofErr w:type="spellStart"/>
            <w:r w:rsidRPr="002C4D9F">
              <w:rPr>
                <w:rFonts w:ascii="Tahoma" w:hAnsi="Tahoma" w:cs="Tahoma"/>
                <w:sz w:val="16"/>
                <w:szCs w:val="16"/>
                <w:lang w:val="en-US" w:eastAsia="en-US" w:bidi="ar-SA"/>
              </w:rPr>
              <w:t>штук</w:t>
            </w:r>
            <w:proofErr w:type="spellEnd"/>
          </w:p>
        </w:tc>
        <w:tc>
          <w:tcPr>
            <w:tcW w:w="960" w:type="dxa"/>
            <w:vMerge w:val="restart"/>
            <w:tcBorders>
              <w:top w:val="nil"/>
              <w:left w:val="single" w:sz="4" w:space="0" w:color="auto"/>
              <w:bottom w:val="single" w:sz="4" w:space="0" w:color="auto"/>
              <w:right w:val="single" w:sz="4" w:space="0" w:color="auto"/>
            </w:tcBorders>
            <w:noWrap/>
            <w:vAlign w:val="center"/>
            <w:hideMark/>
          </w:tcPr>
          <w:p w14:paraId="6EFBF38E"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2</w:t>
            </w:r>
          </w:p>
        </w:tc>
        <w:tc>
          <w:tcPr>
            <w:tcW w:w="924" w:type="dxa"/>
            <w:vMerge w:val="restart"/>
            <w:tcBorders>
              <w:top w:val="nil"/>
              <w:left w:val="single" w:sz="4" w:space="0" w:color="auto"/>
              <w:bottom w:val="single" w:sz="4" w:space="0" w:color="auto"/>
              <w:right w:val="single" w:sz="4" w:space="0" w:color="auto"/>
            </w:tcBorders>
            <w:noWrap/>
            <w:vAlign w:val="center"/>
            <w:hideMark/>
          </w:tcPr>
          <w:p w14:paraId="52BB807A"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68.197</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7E3CA5C1"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136.39</w:t>
            </w:r>
          </w:p>
        </w:tc>
        <w:tc>
          <w:tcPr>
            <w:tcW w:w="36" w:type="dxa"/>
            <w:vAlign w:val="center"/>
            <w:hideMark/>
          </w:tcPr>
          <w:p w14:paraId="77AFCA5B" w14:textId="77777777" w:rsidR="002C4D9F" w:rsidRPr="002C4D9F" w:rsidRDefault="002C4D9F" w:rsidP="002C4D9F">
            <w:pPr>
              <w:rPr>
                <w:sz w:val="20"/>
                <w:szCs w:val="20"/>
                <w:lang w:val="en-US" w:eastAsia="en-US" w:bidi="ar-SA"/>
              </w:rPr>
            </w:pPr>
          </w:p>
        </w:tc>
      </w:tr>
      <w:tr w:rsidR="002C4D9F" w:rsidRPr="002C4D9F" w14:paraId="1E30E178"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5E2C37F3"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616B4688"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B7DC6C4"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33F349A"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AD1EB43"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223B31B9"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53EF4B84" w14:textId="77777777" w:rsidR="002C4D9F" w:rsidRPr="002C4D9F" w:rsidRDefault="002C4D9F" w:rsidP="002C4D9F">
            <w:pPr>
              <w:rPr>
                <w:rFonts w:ascii="Tahoma" w:hAnsi="Tahoma" w:cs="Tahoma"/>
                <w:sz w:val="16"/>
                <w:szCs w:val="16"/>
                <w:lang w:val="en-US" w:eastAsia="en-US" w:bidi="ar-SA"/>
              </w:rPr>
            </w:pPr>
          </w:p>
        </w:tc>
      </w:tr>
      <w:tr w:rsidR="002C4D9F" w:rsidRPr="002C4D9F" w14:paraId="3F4A8046"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54467C41"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2F19A447"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5C00965"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33513C0"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6437F19"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366FAD76"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755E575D" w14:textId="77777777" w:rsidR="002C4D9F" w:rsidRPr="002C4D9F" w:rsidRDefault="002C4D9F" w:rsidP="002C4D9F">
            <w:pPr>
              <w:rPr>
                <w:sz w:val="20"/>
                <w:szCs w:val="20"/>
                <w:lang w:val="en-US" w:eastAsia="en-US" w:bidi="ar-SA"/>
              </w:rPr>
            </w:pPr>
          </w:p>
        </w:tc>
      </w:tr>
      <w:tr w:rsidR="002C4D9F" w:rsidRPr="002C4D9F" w14:paraId="7A480843"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2827D014"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1A665028"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21DCD8B"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C63447C"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77470D9A"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7BE1D4DD"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1B00F4F" w14:textId="77777777" w:rsidR="002C4D9F" w:rsidRPr="002C4D9F" w:rsidRDefault="002C4D9F" w:rsidP="002C4D9F">
            <w:pPr>
              <w:rPr>
                <w:sz w:val="20"/>
                <w:szCs w:val="20"/>
                <w:lang w:val="en-US" w:eastAsia="en-US" w:bidi="ar-SA"/>
              </w:rPr>
            </w:pPr>
          </w:p>
        </w:tc>
      </w:tr>
      <w:tr w:rsidR="002C4D9F" w:rsidRPr="002C4D9F" w14:paraId="1672501E"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3871E5E1"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26</w:t>
            </w:r>
          </w:p>
        </w:tc>
        <w:tc>
          <w:tcPr>
            <w:tcW w:w="4720" w:type="dxa"/>
            <w:vMerge w:val="restart"/>
            <w:tcBorders>
              <w:top w:val="nil"/>
              <w:left w:val="single" w:sz="4" w:space="0" w:color="auto"/>
              <w:bottom w:val="single" w:sz="4" w:space="0" w:color="auto"/>
              <w:right w:val="single" w:sz="4" w:space="0" w:color="auto"/>
            </w:tcBorders>
            <w:vAlign w:val="center"/>
            <w:hideMark/>
          </w:tcPr>
          <w:p w14:paraId="048CC62E"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 xml:space="preserve"> </w:t>
            </w:r>
            <w:proofErr w:type="spellStart"/>
            <w:r w:rsidRPr="002C4D9F">
              <w:rPr>
                <w:rFonts w:ascii="Tahoma" w:hAnsi="Tahoma" w:cs="Tahoma"/>
                <w:sz w:val="16"/>
                <w:szCs w:val="16"/>
                <w:lang w:val="en-US" w:eastAsia="en-US" w:bidi="ar-SA"/>
              </w:rPr>
              <w:t>Плита</w:t>
            </w:r>
            <w:proofErr w:type="spellEnd"/>
            <w:r w:rsidRPr="002C4D9F">
              <w:rPr>
                <w:rFonts w:ascii="Tahoma" w:hAnsi="Tahoma" w:cs="Tahoma"/>
                <w:sz w:val="16"/>
                <w:szCs w:val="16"/>
                <w:lang w:val="en-US" w:eastAsia="en-US" w:bidi="ar-SA"/>
              </w:rPr>
              <w:t xml:space="preserve"> E/B 1,8х1,8 м</w:t>
            </w:r>
          </w:p>
        </w:tc>
        <w:tc>
          <w:tcPr>
            <w:tcW w:w="960" w:type="dxa"/>
            <w:vMerge w:val="restart"/>
            <w:tcBorders>
              <w:top w:val="nil"/>
              <w:left w:val="single" w:sz="4" w:space="0" w:color="auto"/>
              <w:bottom w:val="single" w:sz="4" w:space="0" w:color="auto"/>
              <w:right w:val="single" w:sz="4" w:space="0" w:color="auto"/>
            </w:tcBorders>
            <w:noWrap/>
            <w:vAlign w:val="center"/>
            <w:hideMark/>
          </w:tcPr>
          <w:p w14:paraId="279B733B" w14:textId="77777777" w:rsidR="002C4D9F" w:rsidRPr="002C4D9F" w:rsidRDefault="002C4D9F" w:rsidP="002C4D9F">
            <w:pPr>
              <w:rPr>
                <w:rFonts w:ascii="Tahoma" w:hAnsi="Tahoma" w:cs="Tahoma"/>
                <w:sz w:val="16"/>
                <w:szCs w:val="16"/>
                <w:lang w:val="en-US" w:eastAsia="en-US" w:bidi="ar-SA"/>
              </w:rPr>
            </w:pPr>
            <w:proofErr w:type="spellStart"/>
            <w:r w:rsidRPr="002C4D9F">
              <w:rPr>
                <w:rFonts w:ascii="Tahoma" w:hAnsi="Tahoma" w:cs="Tahoma"/>
                <w:sz w:val="16"/>
                <w:szCs w:val="16"/>
                <w:lang w:val="en-US" w:eastAsia="en-US" w:bidi="ar-SA"/>
              </w:rPr>
              <w:t>штук</w:t>
            </w:r>
            <w:proofErr w:type="spellEnd"/>
          </w:p>
        </w:tc>
        <w:tc>
          <w:tcPr>
            <w:tcW w:w="960" w:type="dxa"/>
            <w:vMerge w:val="restart"/>
            <w:tcBorders>
              <w:top w:val="nil"/>
              <w:left w:val="single" w:sz="4" w:space="0" w:color="auto"/>
              <w:bottom w:val="single" w:sz="4" w:space="0" w:color="auto"/>
              <w:right w:val="single" w:sz="4" w:space="0" w:color="auto"/>
            </w:tcBorders>
            <w:noWrap/>
            <w:vAlign w:val="center"/>
            <w:hideMark/>
          </w:tcPr>
          <w:p w14:paraId="11A071D5"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2</w:t>
            </w:r>
          </w:p>
        </w:tc>
        <w:tc>
          <w:tcPr>
            <w:tcW w:w="924" w:type="dxa"/>
            <w:vMerge w:val="restart"/>
            <w:tcBorders>
              <w:top w:val="nil"/>
              <w:left w:val="single" w:sz="4" w:space="0" w:color="auto"/>
              <w:bottom w:val="single" w:sz="4" w:space="0" w:color="auto"/>
              <w:right w:val="single" w:sz="4" w:space="0" w:color="auto"/>
            </w:tcBorders>
            <w:noWrap/>
            <w:vAlign w:val="center"/>
            <w:hideMark/>
          </w:tcPr>
          <w:p w14:paraId="533BB239"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102.295</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3431173D"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204.59</w:t>
            </w:r>
          </w:p>
        </w:tc>
        <w:tc>
          <w:tcPr>
            <w:tcW w:w="36" w:type="dxa"/>
            <w:vAlign w:val="center"/>
            <w:hideMark/>
          </w:tcPr>
          <w:p w14:paraId="5A555387" w14:textId="77777777" w:rsidR="002C4D9F" w:rsidRPr="002C4D9F" w:rsidRDefault="002C4D9F" w:rsidP="002C4D9F">
            <w:pPr>
              <w:rPr>
                <w:sz w:val="20"/>
                <w:szCs w:val="20"/>
                <w:lang w:val="en-US" w:eastAsia="en-US" w:bidi="ar-SA"/>
              </w:rPr>
            </w:pPr>
          </w:p>
        </w:tc>
      </w:tr>
      <w:tr w:rsidR="002C4D9F" w:rsidRPr="002C4D9F" w14:paraId="5341CB2C"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3A783BDB"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319D19CD"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2F38DC2"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49245D7"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7A8DEE0B"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31F20AE4"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D98A013" w14:textId="77777777" w:rsidR="002C4D9F" w:rsidRPr="002C4D9F" w:rsidRDefault="002C4D9F" w:rsidP="002C4D9F">
            <w:pPr>
              <w:rPr>
                <w:rFonts w:ascii="Tahoma" w:hAnsi="Tahoma" w:cs="Tahoma"/>
                <w:sz w:val="16"/>
                <w:szCs w:val="16"/>
                <w:lang w:val="en-US" w:eastAsia="en-US" w:bidi="ar-SA"/>
              </w:rPr>
            </w:pPr>
          </w:p>
        </w:tc>
      </w:tr>
      <w:tr w:rsidR="002C4D9F" w:rsidRPr="002C4D9F" w14:paraId="6BEE5E39"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1E1C41C2"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3D138319"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09924D5"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E26D58B"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2DB315B"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1E012D47"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E32BFA1" w14:textId="77777777" w:rsidR="002C4D9F" w:rsidRPr="002C4D9F" w:rsidRDefault="002C4D9F" w:rsidP="002C4D9F">
            <w:pPr>
              <w:rPr>
                <w:sz w:val="20"/>
                <w:szCs w:val="20"/>
                <w:lang w:val="en-US" w:eastAsia="en-US" w:bidi="ar-SA"/>
              </w:rPr>
            </w:pPr>
          </w:p>
        </w:tc>
      </w:tr>
      <w:tr w:rsidR="002C4D9F" w:rsidRPr="002C4D9F" w14:paraId="33AC4AE0"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32A1AFA3"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7FDBCEA9"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E94306B"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61238A4"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4138ECC"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7D59E9D1"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7D6C0297" w14:textId="77777777" w:rsidR="002C4D9F" w:rsidRPr="002C4D9F" w:rsidRDefault="002C4D9F" w:rsidP="002C4D9F">
            <w:pPr>
              <w:rPr>
                <w:sz w:val="20"/>
                <w:szCs w:val="20"/>
                <w:lang w:val="en-US" w:eastAsia="en-US" w:bidi="ar-SA"/>
              </w:rPr>
            </w:pPr>
          </w:p>
        </w:tc>
      </w:tr>
      <w:tr w:rsidR="002C4D9F" w:rsidRPr="002C4D9F" w14:paraId="20F5FF57"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73C13C21"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27</w:t>
            </w:r>
          </w:p>
        </w:tc>
        <w:tc>
          <w:tcPr>
            <w:tcW w:w="4720" w:type="dxa"/>
            <w:vMerge w:val="restart"/>
            <w:tcBorders>
              <w:top w:val="nil"/>
              <w:left w:val="single" w:sz="4" w:space="0" w:color="auto"/>
              <w:bottom w:val="single" w:sz="4" w:space="0" w:color="auto"/>
              <w:right w:val="single" w:sz="4" w:space="0" w:color="auto"/>
            </w:tcBorders>
            <w:vAlign w:val="center"/>
            <w:hideMark/>
          </w:tcPr>
          <w:p w14:paraId="572CA623" w14:textId="77777777" w:rsidR="002C4D9F" w:rsidRPr="002C4D9F" w:rsidRDefault="002C4D9F" w:rsidP="002C4D9F">
            <w:pPr>
              <w:rPr>
                <w:rFonts w:ascii="Tahoma" w:hAnsi="Tahoma" w:cs="Tahoma"/>
                <w:sz w:val="16"/>
                <w:szCs w:val="16"/>
                <w:lang w:eastAsia="en-US" w:bidi="ar-SA"/>
              </w:rPr>
            </w:pPr>
            <w:r w:rsidRPr="002C4D9F">
              <w:rPr>
                <w:rFonts w:ascii="Tahoma" w:hAnsi="Tahoma" w:cs="Tahoma"/>
                <w:sz w:val="16"/>
                <w:szCs w:val="16"/>
                <w:lang w:eastAsia="en-US" w:bidi="ar-SA"/>
              </w:rPr>
              <w:t>Установка плавающей пробки с зажимом и клапаном (</w:t>
            </w:r>
            <w:r w:rsidRPr="002C4D9F">
              <w:rPr>
                <w:rFonts w:ascii="Tahoma" w:hAnsi="Tahoma" w:cs="Tahoma"/>
                <w:sz w:val="16"/>
                <w:szCs w:val="16"/>
                <w:lang w:val="en-US" w:eastAsia="en-US" w:bidi="ar-SA"/>
              </w:rPr>
              <w:t>OUE</w:t>
            </w:r>
            <w:r w:rsidRPr="002C4D9F">
              <w:rPr>
                <w:rFonts w:ascii="Tahoma" w:hAnsi="Tahoma" w:cs="Tahoma"/>
                <w:sz w:val="16"/>
                <w:szCs w:val="16"/>
                <w:lang w:eastAsia="en-US" w:bidi="ar-SA"/>
              </w:rPr>
              <w:t>-</w:t>
            </w:r>
            <w:r w:rsidRPr="002C4D9F">
              <w:rPr>
                <w:rFonts w:ascii="Tahoma" w:hAnsi="Tahoma" w:cs="Tahoma"/>
                <w:sz w:val="16"/>
                <w:szCs w:val="16"/>
                <w:lang w:val="en-US" w:eastAsia="en-US" w:bidi="ar-SA"/>
              </w:rPr>
              <w:t>SM</w:t>
            </w:r>
            <w:r w:rsidRPr="002C4D9F">
              <w:rPr>
                <w:rFonts w:ascii="Tahoma" w:hAnsi="Tahoma" w:cs="Tahoma"/>
                <w:sz w:val="16"/>
                <w:szCs w:val="16"/>
                <w:lang w:eastAsia="en-US" w:bidi="ar-SA"/>
              </w:rPr>
              <w:t xml:space="preserve">-2․7.9-60) </w:t>
            </w:r>
            <w:r w:rsidRPr="002C4D9F">
              <w:rPr>
                <w:rFonts w:ascii="Tahoma" w:hAnsi="Tahoma" w:cs="Tahoma"/>
                <w:sz w:val="16"/>
                <w:szCs w:val="16"/>
                <w:lang w:val="en-US" w:eastAsia="en-US" w:bidi="ar-SA"/>
              </w:rPr>
              <w:t>TM</w:t>
            </w:r>
            <w:r w:rsidRPr="002C4D9F">
              <w:rPr>
                <w:rFonts w:ascii="Tahoma" w:hAnsi="Tahoma" w:cs="Tahoma"/>
                <w:sz w:val="16"/>
                <w:szCs w:val="16"/>
                <w:lang w:eastAsia="en-US" w:bidi="ar-SA"/>
              </w:rPr>
              <w:t xml:space="preserve"> (</w:t>
            </w:r>
            <w:r w:rsidRPr="002C4D9F">
              <w:rPr>
                <w:rFonts w:ascii="Tahoma" w:hAnsi="Tahoma" w:cs="Tahoma"/>
                <w:sz w:val="16"/>
                <w:szCs w:val="16"/>
                <w:lang w:val="en-US" w:eastAsia="en-US" w:bidi="ar-SA"/>
              </w:rPr>
              <w:t>D</w:t>
            </w:r>
            <w:r w:rsidRPr="002C4D9F">
              <w:rPr>
                <w:rFonts w:ascii="Tahoma" w:hAnsi="Tahoma" w:cs="Tahoma"/>
                <w:sz w:val="16"/>
                <w:szCs w:val="16"/>
                <w:lang w:eastAsia="en-US" w:bidi="ar-SA"/>
              </w:rPr>
              <w:t>400) (</w:t>
            </w:r>
            <w:r w:rsidRPr="002C4D9F">
              <w:rPr>
                <w:rFonts w:ascii="Tahoma" w:hAnsi="Tahoma" w:cs="Tahoma"/>
                <w:sz w:val="16"/>
                <w:szCs w:val="16"/>
                <w:lang w:val="en-US" w:eastAsia="en-US" w:bidi="ar-SA"/>
              </w:rPr>
              <w:t>B</w:t>
            </w:r>
            <w:r w:rsidRPr="002C4D9F">
              <w:rPr>
                <w:rFonts w:ascii="Tahoma" w:hAnsi="Tahoma" w:cs="Tahoma"/>
                <w:sz w:val="16"/>
                <w:szCs w:val="16"/>
                <w:lang w:eastAsia="en-US" w:bidi="ar-SA"/>
              </w:rPr>
              <w:t xml:space="preserve">) -2-7-60 </w:t>
            </w:r>
            <w:r w:rsidRPr="002C4D9F">
              <w:rPr>
                <w:rFonts w:ascii="Tahoma" w:hAnsi="Tahoma" w:cs="Tahoma"/>
                <w:sz w:val="16"/>
                <w:szCs w:val="16"/>
                <w:lang w:val="en-US" w:eastAsia="en-US" w:bidi="ar-SA"/>
              </w:rPr>
              <w:t>H</w:t>
            </w:r>
            <w:r w:rsidRPr="002C4D9F">
              <w:rPr>
                <w:rFonts w:ascii="Tahoma" w:hAnsi="Tahoma" w:cs="Tahoma"/>
                <w:sz w:val="16"/>
                <w:szCs w:val="16"/>
                <w:lang w:eastAsia="en-US" w:bidi="ar-SA"/>
              </w:rPr>
              <w:t>-140</w:t>
            </w:r>
          </w:p>
        </w:tc>
        <w:tc>
          <w:tcPr>
            <w:tcW w:w="960" w:type="dxa"/>
            <w:vMerge w:val="restart"/>
            <w:tcBorders>
              <w:top w:val="nil"/>
              <w:left w:val="single" w:sz="4" w:space="0" w:color="auto"/>
              <w:bottom w:val="single" w:sz="4" w:space="0" w:color="auto"/>
              <w:right w:val="single" w:sz="4" w:space="0" w:color="auto"/>
            </w:tcBorders>
            <w:noWrap/>
            <w:vAlign w:val="center"/>
            <w:hideMark/>
          </w:tcPr>
          <w:p w14:paraId="66EE7922"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к-т</w:t>
            </w:r>
          </w:p>
        </w:tc>
        <w:tc>
          <w:tcPr>
            <w:tcW w:w="960" w:type="dxa"/>
            <w:vMerge w:val="restart"/>
            <w:tcBorders>
              <w:top w:val="nil"/>
              <w:left w:val="single" w:sz="4" w:space="0" w:color="auto"/>
              <w:bottom w:val="single" w:sz="4" w:space="0" w:color="auto"/>
              <w:right w:val="single" w:sz="4" w:space="0" w:color="auto"/>
            </w:tcBorders>
            <w:noWrap/>
            <w:vAlign w:val="center"/>
            <w:hideMark/>
          </w:tcPr>
          <w:p w14:paraId="65AA072F"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26</w:t>
            </w:r>
          </w:p>
        </w:tc>
        <w:tc>
          <w:tcPr>
            <w:tcW w:w="924" w:type="dxa"/>
            <w:vMerge w:val="restart"/>
            <w:tcBorders>
              <w:top w:val="nil"/>
              <w:left w:val="single" w:sz="4" w:space="0" w:color="auto"/>
              <w:bottom w:val="single" w:sz="4" w:space="0" w:color="auto"/>
              <w:right w:val="single" w:sz="4" w:space="0" w:color="auto"/>
            </w:tcBorders>
            <w:noWrap/>
            <w:vAlign w:val="center"/>
            <w:hideMark/>
          </w:tcPr>
          <w:p w14:paraId="46E27D40"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126.285</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79EBDEA8"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3283.41</w:t>
            </w:r>
          </w:p>
        </w:tc>
        <w:tc>
          <w:tcPr>
            <w:tcW w:w="36" w:type="dxa"/>
            <w:vAlign w:val="center"/>
            <w:hideMark/>
          </w:tcPr>
          <w:p w14:paraId="68C9CE23" w14:textId="77777777" w:rsidR="002C4D9F" w:rsidRPr="002C4D9F" w:rsidRDefault="002C4D9F" w:rsidP="002C4D9F">
            <w:pPr>
              <w:rPr>
                <w:sz w:val="20"/>
                <w:szCs w:val="20"/>
                <w:lang w:val="en-US" w:eastAsia="en-US" w:bidi="ar-SA"/>
              </w:rPr>
            </w:pPr>
          </w:p>
        </w:tc>
      </w:tr>
      <w:tr w:rsidR="002C4D9F" w:rsidRPr="002C4D9F" w14:paraId="1CA4AE72"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1851724B"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079A57E1"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72A01CB"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193A549"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838A183"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7F98D6B5"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571DFD5" w14:textId="77777777" w:rsidR="002C4D9F" w:rsidRPr="002C4D9F" w:rsidRDefault="002C4D9F" w:rsidP="002C4D9F">
            <w:pPr>
              <w:rPr>
                <w:rFonts w:ascii="Tahoma" w:hAnsi="Tahoma" w:cs="Tahoma"/>
                <w:sz w:val="16"/>
                <w:szCs w:val="16"/>
                <w:lang w:val="en-US" w:eastAsia="en-US" w:bidi="ar-SA"/>
              </w:rPr>
            </w:pPr>
          </w:p>
        </w:tc>
      </w:tr>
      <w:tr w:rsidR="002C4D9F" w:rsidRPr="002C4D9F" w14:paraId="69A56818"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74C50A80"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4630CE74"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96D1F04"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A4BC55A"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57DEF2EC"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1F1A30C9"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ACE5BD2" w14:textId="77777777" w:rsidR="002C4D9F" w:rsidRPr="002C4D9F" w:rsidRDefault="002C4D9F" w:rsidP="002C4D9F">
            <w:pPr>
              <w:rPr>
                <w:sz w:val="20"/>
                <w:szCs w:val="20"/>
                <w:lang w:val="en-US" w:eastAsia="en-US" w:bidi="ar-SA"/>
              </w:rPr>
            </w:pPr>
          </w:p>
        </w:tc>
      </w:tr>
      <w:tr w:rsidR="002C4D9F" w:rsidRPr="002C4D9F" w14:paraId="06392D61"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099754A3"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0D96A49E"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7360C1A"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F7B1EF5"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515F6ADB"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549322D5"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BAC25F7" w14:textId="77777777" w:rsidR="002C4D9F" w:rsidRPr="002C4D9F" w:rsidRDefault="002C4D9F" w:rsidP="002C4D9F">
            <w:pPr>
              <w:rPr>
                <w:sz w:val="20"/>
                <w:szCs w:val="20"/>
                <w:lang w:val="en-US" w:eastAsia="en-US" w:bidi="ar-SA"/>
              </w:rPr>
            </w:pPr>
          </w:p>
        </w:tc>
      </w:tr>
      <w:tr w:rsidR="002C4D9F" w:rsidRPr="002C4D9F" w14:paraId="0860B5CF"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5A8EA200"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28</w:t>
            </w:r>
          </w:p>
        </w:tc>
        <w:tc>
          <w:tcPr>
            <w:tcW w:w="4720" w:type="dxa"/>
            <w:vMerge w:val="restart"/>
            <w:tcBorders>
              <w:top w:val="nil"/>
              <w:left w:val="single" w:sz="4" w:space="0" w:color="auto"/>
              <w:bottom w:val="single" w:sz="4" w:space="0" w:color="auto"/>
              <w:right w:val="single" w:sz="4" w:space="0" w:color="auto"/>
            </w:tcBorders>
            <w:vAlign w:val="center"/>
            <w:hideMark/>
          </w:tcPr>
          <w:p w14:paraId="2CE9C9F2" w14:textId="77777777" w:rsidR="002C4D9F" w:rsidRPr="002C4D9F" w:rsidRDefault="002C4D9F" w:rsidP="002C4D9F">
            <w:pPr>
              <w:rPr>
                <w:rFonts w:ascii="Tahoma" w:hAnsi="Tahoma" w:cs="Tahoma"/>
                <w:sz w:val="16"/>
                <w:szCs w:val="16"/>
                <w:lang w:eastAsia="en-US" w:bidi="ar-SA"/>
              </w:rPr>
            </w:pPr>
            <w:r w:rsidRPr="002C4D9F">
              <w:rPr>
                <w:rFonts w:ascii="Tahoma" w:hAnsi="Tahoma" w:cs="Tahoma"/>
                <w:sz w:val="16"/>
                <w:szCs w:val="16"/>
                <w:lang w:eastAsia="en-US" w:bidi="ar-SA"/>
              </w:rPr>
              <w:t xml:space="preserve">Выравнивание уровней плит </w:t>
            </w:r>
            <w:r w:rsidRPr="002C4D9F">
              <w:rPr>
                <w:rFonts w:ascii="Tahoma" w:hAnsi="Tahoma" w:cs="Tahoma"/>
                <w:sz w:val="16"/>
                <w:szCs w:val="16"/>
                <w:lang w:val="en-US" w:eastAsia="en-US" w:bidi="ar-SA"/>
              </w:rPr>
              <w:t>E</w:t>
            </w:r>
            <w:r w:rsidRPr="002C4D9F">
              <w:rPr>
                <w:rFonts w:ascii="Tahoma" w:hAnsi="Tahoma" w:cs="Tahoma"/>
                <w:sz w:val="16"/>
                <w:szCs w:val="16"/>
                <w:lang w:eastAsia="en-US" w:bidi="ar-SA"/>
              </w:rPr>
              <w:t>/</w:t>
            </w:r>
            <w:r w:rsidRPr="002C4D9F">
              <w:rPr>
                <w:rFonts w:ascii="Tahoma" w:hAnsi="Tahoma" w:cs="Tahoma"/>
                <w:sz w:val="16"/>
                <w:szCs w:val="16"/>
                <w:lang w:val="en-US" w:eastAsia="en-US" w:bidi="ar-SA"/>
              </w:rPr>
              <w:t>B</w:t>
            </w:r>
            <w:r w:rsidRPr="002C4D9F">
              <w:rPr>
                <w:rFonts w:ascii="Tahoma" w:hAnsi="Tahoma" w:cs="Tahoma"/>
                <w:sz w:val="16"/>
                <w:szCs w:val="16"/>
                <w:lang w:eastAsia="en-US" w:bidi="ar-SA"/>
              </w:rPr>
              <w:t xml:space="preserve"> смотровых колодцев монолитным бетоном класса </w:t>
            </w:r>
            <w:r w:rsidRPr="002C4D9F">
              <w:rPr>
                <w:rFonts w:ascii="Tahoma" w:hAnsi="Tahoma" w:cs="Tahoma"/>
                <w:sz w:val="16"/>
                <w:szCs w:val="16"/>
                <w:lang w:val="en-US" w:eastAsia="en-US" w:bidi="ar-SA"/>
              </w:rPr>
              <w:t>B</w:t>
            </w:r>
            <w:r w:rsidRPr="002C4D9F">
              <w:rPr>
                <w:rFonts w:ascii="Tahoma" w:hAnsi="Tahoma" w:cs="Tahoma"/>
                <w:sz w:val="16"/>
                <w:szCs w:val="16"/>
                <w:lang w:eastAsia="en-US" w:bidi="ar-SA"/>
              </w:rPr>
              <w:t>20.</w:t>
            </w:r>
          </w:p>
        </w:tc>
        <w:tc>
          <w:tcPr>
            <w:tcW w:w="960" w:type="dxa"/>
            <w:vMerge w:val="restart"/>
            <w:tcBorders>
              <w:top w:val="nil"/>
              <w:left w:val="single" w:sz="4" w:space="0" w:color="auto"/>
              <w:bottom w:val="single" w:sz="4" w:space="0" w:color="auto"/>
              <w:right w:val="single" w:sz="4" w:space="0" w:color="auto"/>
            </w:tcBorders>
            <w:noWrap/>
            <w:vAlign w:val="center"/>
            <w:hideMark/>
          </w:tcPr>
          <w:p w14:paraId="1FF50AA1"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м</w:t>
            </w:r>
            <w:r w:rsidRPr="002C4D9F">
              <w:rPr>
                <w:rFonts w:ascii="Tahoma" w:hAnsi="Tahoma" w:cs="Tahoma"/>
                <w:sz w:val="16"/>
                <w:szCs w:val="16"/>
                <w:vertAlign w:val="superscript"/>
                <w:lang w:val="en-US" w:eastAsia="en-US" w:bidi="ar-SA"/>
              </w:rPr>
              <w:t>3</w:t>
            </w:r>
          </w:p>
        </w:tc>
        <w:tc>
          <w:tcPr>
            <w:tcW w:w="960" w:type="dxa"/>
            <w:vMerge w:val="restart"/>
            <w:tcBorders>
              <w:top w:val="nil"/>
              <w:left w:val="single" w:sz="4" w:space="0" w:color="auto"/>
              <w:bottom w:val="single" w:sz="4" w:space="0" w:color="auto"/>
              <w:right w:val="single" w:sz="4" w:space="0" w:color="auto"/>
            </w:tcBorders>
            <w:noWrap/>
            <w:vAlign w:val="center"/>
            <w:hideMark/>
          </w:tcPr>
          <w:p w14:paraId="16A5816E"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1.20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6663229D"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73.129</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0433D015"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87.75</w:t>
            </w:r>
          </w:p>
        </w:tc>
        <w:tc>
          <w:tcPr>
            <w:tcW w:w="36" w:type="dxa"/>
            <w:vAlign w:val="center"/>
            <w:hideMark/>
          </w:tcPr>
          <w:p w14:paraId="52C27072" w14:textId="77777777" w:rsidR="002C4D9F" w:rsidRPr="002C4D9F" w:rsidRDefault="002C4D9F" w:rsidP="002C4D9F">
            <w:pPr>
              <w:rPr>
                <w:sz w:val="20"/>
                <w:szCs w:val="20"/>
                <w:lang w:val="en-US" w:eastAsia="en-US" w:bidi="ar-SA"/>
              </w:rPr>
            </w:pPr>
          </w:p>
        </w:tc>
      </w:tr>
      <w:tr w:rsidR="002C4D9F" w:rsidRPr="002C4D9F" w14:paraId="1E663B84"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012B8B5D"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7E8E14FF"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BC86CE8"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306BF72"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74EB56F8"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03747124"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5252E19" w14:textId="77777777" w:rsidR="002C4D9F" w:rsidRPr="002C4D9F" w:rsidRDefault="002C4D9F" w:rsidP="002C4D9F">
            <w:pPr>
              <w:rPr>
                <w:rFonts w:ascii="Tahoma" w:hAnsi="Tahoma" w:cs="Tahoma"/>
                <w:sz w:val="16"/>
                <w:szCs w:val="16"/>
                <w:lang w:val="en-US" w:eastAsia="en-US" w:bidi="ar-SA"/>
              </w:rPr>
            </w:pPr>
          </w:p>
        </w:tc>
      </w:tr>
      <w:tr w:rsidR="002C4D9F" w:rsidRPr="002C4D9F" w14:paraId="3D0EC8F3"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530606E7"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29439E7E"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22401B2"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A61CCCC"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74FAA4B8"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4E8E154A"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3BD387D5" w14:textId="77777777" w:rsidR="002C4D9F" w:rsidRPr="002C4D9F" w:rsidRDefault="002C4D9F" w:rsidP="002C4D9F">
            <w:pPr>
              <w:rPr>
                <w:sz w:val="20"/>
                <w:szCs w:val="20"/>
                <w:lang w:val="en-US" w:eastAsia="en-US" w:bidi="ar-SA"/>
              </w:rPr>
            </w:pPr>
          </w:p>
        </w:tc>
      </w:tr>
      <w:tr w:rsidR="002C4D9F" w:rsidRPr="002C4D9F" w14:paraId="444FE541"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7B3FF28F"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5F494172"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860A907"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F4139A0"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44C7EED"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55AE0EBB"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1780476" w14:textId="77777777" w:rsidR="002C4D9F" w:rsidRPr="002C4D9F" w:rsidRDefault="002C4D9F" w:rsidP="002C4D9F">
            <w:pPr>
              <w:rPr>
                <w:sz w:val="20"/>
                <w:szCs w:val="20"/>
                <w:lang w:val="en-US" w:eastAsia="en-US" w:bidi="ar-SA"/>
              </w:rPr>
            </w:pPr>
          </w:p>
        </w:tc>
      </w:tr>
      <w:tr w:rsidR="002C4D9F" w:rsidRPr="002C4D9F" w14:paraId="5DE97389"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481AC5E8"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29</w:t>
            </w:r>
          </w:p>
        </w:tc>
        <w:tc>
          <w:tcPr>
            <w:tcW w:w="4720" w:type="dxa"/>
            <w:vMerge w:val="restart"/>
            <w:tcBorders>
              <w:top w:val="nil"/>
              <w:left w:val="single" w:sz="4" w:space="0" w:color="auto"/>
              <w:bottom w:val="single" w:sz="4" w:space="0" w:color="auto"/>
              <w:right w:val="single" w:sz="4" w:space="0" w:color="auto"/>
            </w:tcBorders>
            <w:vAlign w:val="center"/>
            <w:hideMark/>
          </w:tcPr>
          <w:p w14:paraId="46272036" w14:textId="77777777" w:rsidR="002C4D9F" w:rsidRPr="002C4D9F" w:rsidRDefault="002C4D9F" w:rsidP="002C4D9F">
            <w:pPr>
              <w:rPr>
                <w:rFonts w:ascii="Tahoma" w:hAnsi="Tahoma" w:cs="Tahoma"/>
                <w:sz w:val="16"/>
                <w:szCs w:val="16"/>
                <w:lang w:val="en-US" w:eastAsia="en-US" w:bidi="ar-SA"/>
              </w:rPr>
            </w:pPr>
            <w:proofErr w:type="spellStart"/>
            <w:r w:rsidRPr="002C4D9F">
              <w:rPr>
                <w:rFonts w:ascii="Tahoma" w:hAnsi="Tahoma" w:cs="Tahoma"/>
                <w:sz w:val="16"/>
                <w:szCs w:val="16"/>
                <w:lang w:val="en-US" w:eastAsia="en-US" w:bidi="ar-SA"/>
              </w:rPr>
              <w:t>Ручная</w:t>
            </w:r>
            <w:proofErr w:type="spellEnd"/>
            <w:r w:rsidRPr="002C4D9F">
              <w:rPr>
                <w:rFonts w:ascii="Tahoma" w:hAnsi="Tahoma" w:cs="Tahoma"/>
                <w:sz w:val="16"/>
                <w:szCs w:val="16"/>
                <w:lang w:val="en-US" w:eastAsia="en-US" w:bidi="ar-SA"/>
              </w:rPr>
              <w:t xml:space="preserve"> </w:t>
            </w:r>
            <w:proofErr w:type="spellStart"/>
            <w:r w:rsidRPr="002C4D9F">
              <w:rPr>
                <w:rFonts w:ascii="Tahoma" w:hAnsi="Tahoma" w:cs="Tahoma"/>
                <w:sz w:val="16"/>
                <w:szCs w:val="16"/>
                <w:lang w:val="en-US" w:eastAsia="en-US" w:bidi="ar-SA"/>
              </w:rPr>
              <w:t>чистка</w:t>
            </w:r>
            <w:proofErr w:type="spellEnd"/>
            <w:r w:rsidRPr="002C4D9F">
              <w:rPr>
                <w:rFonts w:ascii="Tahoma" w:hAnsi="Tahoma" w:cs="Tahoma"/>
                <w:sz w:val="16"/>
                <w:szCs w:val="16"/>
                <w:lang w:val="en-US" w:eastAsia="en-US" w:bidi="ar-SA"/>
              </w:rPr>
              <w:t xml:space="preserve"> </w:t>
            </w:r>
            <w:proofErr w:type="spellStart"/>
            <w:r w:rsidRPr="002C4D9F">
              <w:rPr>
                <w:rFonts w:ascii="Tahoma" w:hAnsi="Tahoma" w:cs="Tahoma"/>
                <w:sz w:val="16"/>
                <w:szCs w:val="16"/>
                <w:lang w:val="en-US" w:eastAsia="en-US" w:bidi="ar-SA"/>
              </w:rPr>
              <w:t>водосточных</w:t>
            </w:r>
            <w:proofErr w:type="spellEnd"/>
            <w:r w:rsidRPr="002C4D9F">
              <w:rPr>
                <w:rFonts w:ascii="Tahoma" w:hAnsi="Tahoma" w:cs="Tahoma"/>
                <w:sz w:val="16"/>
                <w:szCs w:val="16"/>
                <w:lang w:val="en-US" w:eastAsia="en-US" w:bidi="ar-SA"/>
              </w:rPr>
              <w:t xml:space="preserve"> </w:t>
            </w:r>
            <w:proofErr w:type="spellStart"/>
            <w:r w:rsidRPr="002C4D9F">
              <w:rPr>
                <w:rFonts w:ascii="Tahoma" w:hAnsi="Tahoma" w:cs="Tahoma"/>
                <w:sz w:val="16"/>
                <w:szCs w:val="16"/>
                <w:lang w:val="en-US" w:eastAsia="en-US" w:bidi="ar-SA"/>
              </w:rPr>
              <w:t>желобов</w:t>
            </w:r>
            <w:proofErr w:type="spellEnd"/>
          </w:p>
        </w:tc>
        <w:tc>
          <w:tcPr>
            <w:tcW w:w="960" w:type="dxa"/>
            <w:vMerge w:val="restart"/>
            <w:tcBorders>
              <w:top w:val="nil"/>
              <w:left w:val="single" w:sz="4" w:space="0" w:color="auto"/>
              <w:bottom w:val="single" w:sz="4" w:space="0" w:color="auto"/>
              <w:right w:val="single" w:sz="4" w:space="0" w:color="auto"/>
            </w:tcBorders>
            <w:noWrap/>
            <w:vAlign w:val="center"/>
            <w:hideMark/>
          </w:tcPr>
          <w:p w14:paraId="660B83AB"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м</w:t>
            </w:r>
            <w:r w:rsidRPr="002C4D9F">
              <w:rPr>
                <w:rFonts w:ascii="Tahoma" w:hAnsi="Tahoma" w:cs="Tahoma"/>
                <w:sz w:val="16"/>
                <w:szCs w:val="16"/>
                <w:vertAlign w:val="superscript"/>
                <w:lang w:val="en-US" w:eastAsia="en-US" w:bidi="ar-SA"/>
              </w:rPr>
              <w:t>3</w:t>
            </w:r>
          </w:p>
        </w:tc>
        <w:tc>
          <w:tcPr>
            <w:tcW w:w="960" w:type="dxa"/>
            <w:vMerge w:val="restart"/>
            <w:tcBorders>
              <w:top w:val="nil"/>
              <w:left w:val="single" w:sz="4" w:space="0" w:color="auto"/>
              <w:bottom w:val="single" w:sz="4" w:space="0" w:color="auto"/>
              <w:right w:val="single" w:sz="4" w:space="0" w:color="auto"/>
            </w:tcBorders>
            <w:noWrap/>
            <w:vAlign w:val="center"/>
            <w:hideMark/>
          </w:tcPr>
          <w:p w14:paraId="62C71EF8"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0.28</w:t>
            </w:r>
          </w:p>
        </w:tc>
        <w:tc>
          <w:tcPr>
            <w:tcW w:w="924" w:type="dxa"/>
            <w:vMerge w:val="restart"/>
            <w:tcBorders>
              <w:top w:val="nil"/>
              <w:left w:val="single" w:sz="4" w:space="0" w:color="auto"/>
              <w:bottom w:val="single" w:sz="4" w:space="0" w:color="auto"/>
              <w:right w:val="single" w:sz="4" w:space="0" w:color="auto"/>
            </w:tcBorders>
            <w:noWrap/>
            <w:vAlign w:val="center"/>
            <w:hideMark/>
          </w:tcPr>
          <w:p w14:paraId="0BFC06DC"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7.594</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5E9FD593"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2.13</w:t>
            </w:r>
          </w:p>
        </w:tc>
        <w:tc>
          <w:tcPr>
            <w:tcW w:w="36" w:type="dxa"/>
            <w:vAlign w:val="center"/>
            <w:hideMark/>
          </w:tcPr>
          <w:p w14:paraId="34D15653" w14:textId="77777777" w:rsidR="002C4D9F" w:rsidRPr="002C4D9F" w:rsidRDefault="002C4D9F" w:rsidP="002C4D9F">
            <w:pPr>
              <w:rPr>
                <w:sz w:val="20"/>
                <w:szCs w:val="20"/>
                <w:lang w:val="en-US" w:eastAsia="en-US" w:bidi="ar-SA"/>
              </w:rPr>
            </w:pPr>
          </w:p>
        </w:tc>
      </w:tr>
      <w:tr w:rsidR="002C4D9F" w:rsidRPr="002C4D9F" w14:paraId="052AF641"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60023040"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4F01ED27"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7F3CC35"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EEDDB53"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60409B3"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63F4C5F5"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405B2F1B" w14:textId="77777777" w:rsidR="002C4D9F" w:rsidRPr="002C4D9F" w:rsidRDefault="002C4D9F" w:rsidP="002C4D9F">
            <w:pPr>
              <w:rPr>
                <w:rFonts w:ascii="Tahoma" w:hAnsi="Tahoma" w:cs="Tahoma"/>
                <w:sz w:val="16"/>
                <w:szCs w:val="16"/>
                <w:lang w:val="en-US" w:eastAsia="en-US" w:bidi="ar-SA"/>
              </w:rPr>
            </w:pPr>
          </w:p>
        </w:tc>
      </w:tr>
      <w:tr w:rsidR="002C4D9F" w:rsidRPr="002C4D9F" w14:paraId="6FF67B4A"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5C35CE1D"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173118B6"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18DC05A"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6192C6A"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4EC9B1AD"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2AB22B84"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03C2F7D" w14:textId="77777777" w:rsidR="002C4D9F" w:rsidRPr="002C4D9F" w:rsidRDefault="002C4D9F" w:rsidP="002C4D9F">
            <w:pPr>
              <w:rPr>
                <w:sz w:val="20"/>
                <w:szCs w:val="20"/>
                <w:lang w:val="en-US" w:eastAsia="en-US" w:bidi="ar-SA"/>
              </w:rPr>
            </w:pPr>
          </w:p>
        </w:tc>
      </w:tr>
      <w:tr w:rsidR="002C4D9F" w:rsidRPr="002C4D9F" w14:paraId="10CF7E4A"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5DE4BE84"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2B6DB8E1"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B5A4AEF"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1F97955"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1AB088CC"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017CC890"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B26F69C" w14:textId="77777777" w:rsidR="002C4D9F" w:rsidRPr="002C4D9F" w:rsidRDefault="002C4D9F" w:rsidP="002C4D9F">
            <w:pPr>
              <w:rPr>
                <w:sz w:val="20"/>
                <w:szCs w:val="20"/>
                <w:lang w:val="en-US" w:eastAsia="en-US" w:bidi="ar-SA"/>
              </w:rPr>
            </w:pPr>
          </w:p>
        </w:tc>
      </w:tr>
      <w:tr w:rsidR="002C4D9F" w:rsidRPr="002C4D9F" w14:paraId="6E4913DD"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032CA408"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30</w:t>
            </w:r>
          </w:p>
        </w:tc>
        <w:tc>
          <w:tcPr>
            <w:tcW w:w="4720" w:type="dxa"/>
            <w:vMerge w:val="restart"/>
            <w:tcBorders>
              <w:top w:val="nil"/>
              <w:left w:val="single" w:sz="4" w:space="0" w:color="auto"/>
              <w:bottom w:val="single" w:sz="4" w:space="0" w:color="auto"/>
              <w:right w:val="single" w:sz="4" w:space="0" w:color="auto"/>
            </w:tcBorders>
            <w:vAlign w:val="center"/>
            <w:hideMark/>
          </w:tcPr>
          <w:p w14:paraId="629D7925" w14:textId="77777777" w:rsidR="002C4D9F" w:rsidRPr="002C4D9F" w:rsidRDefault="002C4D9F" w:rsidP="002C4D9F">
            <w:pPr>
              <w:rPr>
                <w:rFonts w:ascii="Tahoma" w:hAnsi="Tahoma" w:cs="Tahoma"/>
                <w:sz w:val="16"/>
                <w:szCs w:val="16"/>
                <w:lang w:eastAsia="en-US" w:bidi="ar-SA"/>
              </w:rPr>
            </w:pPr>
            <w:r w:rsidRPr="002C4D9F">
              <w:rPr>
                <w:rFonts w:ascii="Tahoma" w:hAnsi="Tahoma" w:cs="Tahoma"/>
                <w:sz w:val="16"/>
                <w:szCs w:val="16"/>
                <w:lang w:eastAsia="en-US" w:bidi="ar-SA"/>
              </w:rPr>
              <w:t>Ручная погрузка грунта в самоходные самосвалы.</w:t>
            </w:r>
          </w:p>
        </w:tc>
        <w:tc>
          <w:tcPr>
            <w:tcW w:w="960" w:type="dxa"/>
            <w:vMerge w:val="restart"/>
            <w:tcBorders>
              <w:top w:val="nil"/>
              <w:left w:val="single" w:sz="4" w:space="0" w:color="auto"/>
              <w:bottom w:val="single" w:sz="4" w:space="0" w:color="auto"/>
              <w:right w:val="single" w:sz="4" w:space="0" w:color="auto"/>
            </w:tcBorders>
            <w:noWrap/>
            <w:vAlign w:val="center"/>
            <w:hideMark/>
          </w:tcPr>
          <w:p w14:paraId="4E3D6569"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т</w:t>
            </w:r>
          </w:p>
        </w:tc>
        <w:tc>
          <w:tcPr>
            <w:tcW w:w="960" w:type="dxa"/>
            <w:vMerge w:val="restart"/>
            <w:tcBorders>
              <w:top w:val="nil"/>
              <w:left w:val="single" w:sz="4" w:space="0" w:color="auto"/>
              <w:bottom w:val="single" w:sz="4" w:space="0" w:color="auto"/>
              <w:right w:val="single" w:sz="4" w:space="0" w:color="auto"/>
            </w:tcBorders>
            <w:noWrap/>
            <w:vAlign w:val="center"/>
            <w:hideMark/>
          </w:tcPr>
          <w:p w14:paraId="24684197"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0.55</w:t>
            </w:r>
          </w:p>
        </w:tc>
        <w:tc>
          <w:tcPr>
            <w:tcW w:w="924" w:type="dxa"/>
            <w:vMerge w:val="restart"/>
            <w:tcBorders>
              <w:top w:val="nil"/>
              <w:left w:val="single" w:sz="4" w:space="0" w:color="auto"/>
              <w:bottom w:val="single" w:sz="4" w:space="0" w:color="auto"/>
              <w:right w:val="single" w:sz="4" w:space="0" w:color="auto"/>
            </w:tcBorders>
            <w:noWrap/>
            <w:vAlign w:val="center"/>
            <w:hideMark/>
          </w:tcPr>
          <w:p w14:paraId="4EA90C88"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0.587</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46528C9B"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0.32</w:t>
            </w:r>
          </w:p>
        </w:tc>
        <w:tc>
          <w:tcPr>
            <w:tcW w:w="36" w:type="dxa"/>
            <w:vAlign w:val="center"/>
            <w:hideMark/>
          </w:tcPr>
          <w:p w14:paraId="67E8EFEC" w14:textId="77777777" w:rsidR="002C4D9F" w:rsidRPr="002C4D9F" w:rsidRDefault="002C4D9F" w:rsidP="002C4D9F">
            <w:pPr>
              <w:rPr>
                <w:sz w:val="20"/>
                <w:szCs w:val="20"/>
                <w:lang w:val="en-US" w:eastAsia="en-US" w:bidi="ar-SA"/>
              </w:rPr>
            </w:pPr>
          </w:p>
        </w:tc>
      </w:tr>
      <w:tr w:rsidR="002C4D9F" w:rsidRPr="002C4D9F" w14:paraId="282A421D"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048BEB0B"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06C4ABE3"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202E15B"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038C3B40"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5C9BBE6"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173A427F"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3115B0BE" w14:textId="77777777" w:rsidR="002C4D9F" w:rsidRPr="002C4D9F" w:rsidRDefault="002C4D9F" w:rsidP="002C4D9F">
            <w:pPr>
              <w:rPr>
                <w:rFonts w:ascii="Tahoma" w:hAnsi="Tahoma" w:cs="Tahoma"/>
                <w:sz w:val="16"/>
                <w:szCs w:val="16"/>
                <w:lang w:val="en-US" w:eastAsia="en-US" w:bidi="ar-SA"/>
              </w:rPr>
            </w:pPr>
          </w:p>
        </w:tc>
      </w:tr>
      <w:tr w:rsidR="002C4D9F" w:rsidRPr="002C4D9F" w14:paraId="3990B9EA"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78372B3F"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7783127C"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A690FF6"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2B964661"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F16D460"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69DE383F"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D20ACC5" w14:textId="77777777" w:rsidR="002C4D9F" w:rsidRPr="002C4D9F" w:rsidRDefault="002C4D9F" w:rsidP="002C4D9F">
            <w:pPr>
              <w:rPr>
                <w:sz w:val="20"/>
                <w:szCs w:val="20"/>
                <w:lang w:val="en-US" w:eastAsia="en-US" w:bidi="ar-SA"/>
              </w:rPr>
            </w:pPr>
          </w:p>
        </w:tc>
      </w:tr>
      <w:tr w:rsidR="002C4D9F" w:rsidRPr="002C4D9F" w14:paraId="28D8C80D"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00391044"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2831B468"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5E2BA00"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606470D"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29E08847"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25D8DB5E"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B647B3F" w14:textId="77777777" w:rsidR="002C4D9F" w:rsidRPr="002C4D9F" w:rsidRDefault="002C4D9F" w:rsidP="002C4D9F">
            <w:pPr>
              <w:rPr>
                <w:sz w:val="20"/>
                <w:szCs w:val="20"/>
                <w:lang w:val="en-US" w:eastAsia="en-US" w:bidi="ar-SA"/>
              </w:rPr>
            </w:pPr>
          </w:p>
        </w:tc>
      </w:tr>
      <w:tr w:rsidR="002C4D9F" w:rsidRPr="002C4D9F" w14:paraId="76EB55AD"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1F7F5BFD"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31</w:t>
            </w:r>
          </w:p>
        </w:tc>
        <w:tc>
          <w:tcPr>
            <w:tcW w:w="4720" w:type="dxa"/>
            <w:vMerge w:val="restart"/>
            <w:tcBorders>
              <w:top w:val="nil"/>
              <w:left w:val="single" w:sz="4" w:space="0" w:color="auto"/>
              <w:bottom w:val="single" w:sz="4" w:space="0" w:color="auto"/>
              <w:right w:val="single" w:sz="4" w:space="0" w:color="auto"/>
            </w:tcBorders>
            <w:vAlign w:val="center"/>
            <w:hideMark/>
          </w:tcPr>
          <w:p w14:paraId="73F8B466" w14:textId="77777777" w:rsidR="002C4D9F" w:rsidRPr="002C4D9F" w:rsidRDefault="002C4D9F" w:rsidP="002C4D9F">
            <w:pPr>
              <w:rPr>
                <w:rFonts w:ascii="Tahoma" w:hAnsi="Tahoma" w:cs="Tahoma"/>
                <w:sz w:val="16"/>
                <w:szCs w:val="16"/>
                <w:lang w:eastAsia="en-US" w:bidi="ar-SA"/>
              </w:rPr>
            </w:pPr>
            <w:r w:rsidRPr="002C4D9F">
              <w:rPr>
                <w:rFonts w:ascii="Tahoma" w:hAnsi="Tahoma" w:cs="Tahoma"/>
                <w:sz w:val="16"/>
                <w:szCs w:val="16"/>
                <w:lang w:eastAsia="en-US" w:bidi="ar-SA"/>
              </w:rPr>
              <w:t>Транспортировка грунта на свалку, расположенную в 13 км отсюда.</w:t>
            </w:r>
          </w:p>
        </w:tc>
        <w:tc>
          <w:tcPr>
            <w:tcW w:w="960" w:type="dxa"/>
            <w:vMerge w:val="restart"/>
            <w:tcBorders>
              <w:top w:val="nil"/>
              <w:left w:val="single" w:sz="4" w:space="0" w:color="auto"/>
              <w:bottom w:val="single" w:sz="4" w:space="0" w:color="auto"/>
              <w:right w:val="single" w:sz="4" w:space="0" w:color="auto"/>
            </w:tcBorders>
            <w:noWrap/>
            <w:vAlign w:val="center"/>
            <w:hideMark/>
          </w:tcPr>
          <w:p w14:paraId="272DB5CD"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т</w:t>
            </w:r>
          </w:p>
        </w:tc>
        <w:tc>
          <w:tcPr>
            <w:tcW w:w="960" w:type="dxa"/>
            <w:vMerge w:val="restart"/>
            <w:tcBorders>
              <w:top w:val="nil"/>
              <w:left w:val="single" w:sz="4" w:space="0" w:color="auto"/>
              <w:bottom w:val="single" w:sz="4" w:space="0" w:color="auto"/>
              <w:right w:val="single" w:sz="4" w:space="0" w:color="auto"/>
            </w:tcBorders>
            <w:noWrap/>
            <w:vAlign w:val="center"/>
            <w:hideMark/>
          </w:tcPr>
          <w:p w14:paraId="1FA43FFC"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0.55</w:t>
            </w:r>
          </w:p>
        </w:tc>
        <w:tc>
          <w:tcPr>
            <w:tcW w:w="924" w:type="dxa"/>
            <w:vMerge w:val="restart"/>
            <w:tcBorders>
              <w:top w:val="nil"/>
              <w:left w:val="single" w:sz="4" w:space="0" w:color="auto"/>
              <w:bottom w:val="single" w:sz="4" w:space="0" w:color="auto"/>
              <w:right w:val="single" w:sz="4" w:space="0" w:color="auto"/>
            </w:tcBorders>
            <w:noWrap/>
            <w:vAlign w:val="center"/>
            <w:hideMark/>
          </w:tcPr>
          <w:p w14:paraId="7B375719"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4.444</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15154EE6"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2.44</w:t>
            </w:r>
          </w:p>
        </w:tc>
        <w:tc>
          <w:tcPr>
            <w:tcW w:w="36" w:type="dxa"/>
            <w:vAlign w:val="center"/>
            <w:hideMark/>
          </w:tcPr>
          <w:p w14:paraId="6D8087EC" w14:textId="77777777" w:rsidR="002C4D9F" w:rsidRPr="002C4D9F" w:rsidRDefault="002C4D9F" w:rsidP="002C4D9F">
            <w:pPr>
              <w:rPr>
                <w:sz w:val="20"/>
                <w:szCs w:val="20"/>
                <w:lang w:val="en-US" w:eastAsia="en-US" w:bidi="ar-SA"/>
              </w:rPr>
            </w:pPr>
          </w:p>
        </w:tc>
      </w:tr>
      <w:tr w:rsidR="002C4D9F" w:rsidRPr="002C4D9F" w14:paraId="00068B32"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3D42D23F"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4788933A"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D84F7D4"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1245F19"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7B612F2D"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5A5BBD2B"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C750326" w14:textId="77777777" w:rsidR="002C4D9F" w:rsidRPr="002C4D9F" w:rsidRDefault="002C4D9F" w:rsidP="002C4D9F">
            <w:pPr>
              <w:rPr>
                <w:rFonts w:ascii="Tahoma" w:hAnsi="Tahoma" w:cs="Tahoma"/>
                <w:sz w:val="16"/>
                <w:szCs w:val="16"/>
                <w:lang w:val="en-US" w:eastAsia="en-US" w:bidi="ar-SA"/>
              </w:rPr>
            </w:pPr>
          </w:p>
        </w:tc>
      </w:tr>
      <w:tr w:rsidR="002C4D9F" w:rsidRPr="002C4D9F" w14:paraId="5EA0EA11"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1616AE18"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7F2199A5"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7104F03"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7B40878"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0B5D064"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4A085C47"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3DC8E25D" w14:textId="77777777" w:rsidR="002C4D9F" w:rsidRPr="002C4D9F" w:rsidRDefault="002C4D9F" w:rsidP="002C4D9F">
            <w:pPr>
              <w:rPr>
                <w:sz w:val="20"/>
                <w:szCs w:val="20"/>
                <w:lang w:val="en-US" w:eastAsia="en-US" w:bidi="ar-SA"/>
              </w:rPr>
            </w:pPr>
          </w:p>
        </w:tc>
      </w:tr>
      <w:tr w:rsidR="002C4D9F" w:rsidRPr="002C4D9F" w14:paraId="631E1EA9"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5E4077AC"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6A3BF818"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9A99F2A"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B4BDE0F"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4892AA15"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3D93D028"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6AA550EA" w14:textId="77777777" w:rsidR="002C4D9F" w:rsidRPr="002C4D9F" w:rsidRDefault="002C4D9F" w:rsidP="002C4D9F">
            <w:pPr>
              <w:rPr>
                <w:sz w:val="20"/>
                <w:szCs w:val="20"/>
                <w:lang w:val="en-US" w:eastAsia="en-US" w:bidi="ar-SA"/>
              </w:rPr>
            </w:pPr>
          </w:p>
        </w:tc>
      </w:tr>
      <w:tr w:rsidR="002C4D9F" w:rsidRPr="002C4D9F" w14:paraId="09759222"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158B2AB0"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32</w:t>
            </w:r>
          </w:p>
        </w:tc>
        <w:tc>
          <w:tcPr>
            <w:tcW w:w="4720" w:type="dxa"/>
            <w:vMerge w:val="restart"/>
            <w:tcBorders>
              <w:top w:val="nil"/>
              <w:left w:val="single" w:sz="4" w:space="0" w:color="auto"/>
              <w:bottom w:val="single" w:sz="4" w:space="0" w:color="auto"/>
              <w:right w:val="single" w:sz="4" w:space="0" w:color="auto"/>
            </w:tcBorders>
            <w:vAlign w:val="center"/>
            <w:hideMark/>
          </w:tcPr>
          <w:p w14:paraId="16F16DFE" w14:textId="77777777" w:rsidR="002C4D9F" w:rsidRPr="002C4D9F" w:rsidRDefault="002C4D9F" w:rsidP="002C4D9F">
            <w:pPr>
              <w:rPr>
                <w:rFonts w:ascii="Tahoma" w:hAnsi="Tahoma" w:cs="Tahoma"/>
                <w:sz w:val="16"/>
                <w:szCs w:val="16"/>
                <w:lang w:eastAsia="en-US" w:bidi="ar-SA"/>
              </w:rPr>
            </w:pPr>
            <w:r w:rsidRPr="002C4D9F">
              <w:rPr>
                <w:rFonts w:ascii="Tahoma" w:hAnsi="Tahoma" w:cs="Tahoma"/>
                <w:sz w:val="16"/>
                <w:szCs w:val="16"/>
                <w:lang w:eastAsia="en-US" w:bidi="ar-SA"/>
              </w:rPr>
              <w:t>Установка новых чугунных рамок для водосточных желобов.</w:t>
            </w:r>
          </w:p>
        </w:tc>
        <w:tc>
          <w:tcPr>
            <w:tcW w:w="960" w:type="dxa"/>
            <w:vMerge w:val="restart"/>
            <w:tcBorders>
              <w:top w:val="nil"/>
              <w:left w:val="single" w:sz="4" w:space="0" w:color="auto"/>
              <w:bottom w:val="single" w:sz="4" w:space="0" w:color="auto"/>
              <w:right w:val="single" w:sz="4" w:space="0" w:color="auto"/>
            </w:tcBorders>
            <w:noWrap/>
            <w:vAlign w:val="center"/>
            <w:hideMark/>
          </w:tcPr>
          <w:p w14:paraId="47156AC3"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т</w:t>
            </w:r>
          </w:p>
        </w:tc>
        <w:tc>
          <w:tcPr>
            <w:tcW w:w="960" w:type="dxa"/>
            <w:vMerge w:val="restart"/>
            <w:tcBorders>
              <w:top w:val="nil"/>
              <w:left w:val="single" w:sz="4" w:space="0" w:color="auto"/>
              <w:bottom w:val="single" w:sz="4" w:space="0" w:color="auto"/>
              <w:right w:val="single" w:sz="4" w:space="0" w:color="auto"/>
            </w:tcBorders>
            <w:noWrap/>
            <w:vAlign w:val="center"/>
            <w:hideMark/>
          </w:tcPr>
          <w:p w14:paraId="1BAD8B3E"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0.10</w:t>
            </w:r>
          </w:p>
        </w:tc>
        <w:tc>
          <w:tcPr>
            <w:tcW w:w="924" w:type="dxa"/>
            <w:vMerge w:val="restart"/>
            <w:tcBorders>
              <w:top w:val="nil"/>
              <w:left w:val="single" w:sz="4" w:space="0" w:color="auto"/>
              <w:bottom w:val="single" w:sz="4" w:space="0" w:color="auto"/>
              <w:right w:val="single" w:sz="4" w:space="0" w:color="auto"/>
            </w:tcBorders>
            <w:noWrap/>
            <w:vAlign w:val="center"/>
            <w:hideMark/>
          </w:tcPr>
          <w:p w14:paraId="6BC3792D"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34.177</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450CA144"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3.42</w:t>
            </w:r>
          </w:p>
        </w:tc>
        <w:tc>
          <w:tcPr>
            <w:tcW w:w="36" w:type="dxa"/>
            <w:vAlign w:val="center"/>
            <w:hideMark/>
          </w:tcPr>
          <w:p w14:paraId="10939987" w14:textId="77777777" w:rsidR="002C4D9F" w:rsidRPr="002C4D9F" w:rsidRDefault="002C4D9F" w:rsidP="002C4D9F">
            <w:pPr>
              <w:rPr>
                <w:sz w:val="20"/>
                <w:szCs w:val="20"/>
                <w:lang w:val="en-US" w:eastAsia="en-US" w:bidi="ar-SA"/>
              </w:rPr>
            </w:pPr>
          </w:p>
        </w:tc>
      </w:tr>
      <w:tr w:rsidR="002C4D9F" w:rsidRPr="002C4D9F" w14:paraId="71835E0C"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7E73DDC4"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3E0FA9FB"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9F8CCBC"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8D33E3C"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3B075A0A"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24160E19"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7D278E19" w14:textId="77777777" w:rsidR="002C4D9F" w:rsidRPr="002C4D9F" w:rsidRDefault="002C4D9F" w:rsidP="002C4D9F">
            <w:pPr>
              <w:rPr>
                <w:rFonts w:ascii="Tahoma" w:hAnsi="Tahoma" w:cs="Tahoma"/>
                <w:sz w:val="16"/>
                <w:szCs w:val="16"/>
                <w:lang w:val="en-US" w:eastAsia="en-US" w:bidi="ar-SA"/>
              </w:rPr>
            </w:pPr>
          </w:p>
        </w:tc>
      </w:tr>
      <w:tr w:rsidR="002C4D9F" w:rsidRPr="002C4D9F" w14:paraId="3C83D14D"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57BBF40F"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608ECD79"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16D759E"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3F46265C"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013A69D9"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38FB55D1"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D17FE4F" w14:textId="77777777" w:rsidR="002C4D9F" w:rsidRPr="002C4D9F" w:rsidRDefault="002C4D9F" w:rsidP="002C4D9F">
            <w:pPr>
              <w:rPr>
                <w:sz w:val="20"/>
                <w:szCs w:val="20"/>
                <w:lang w:val="en-US" w:eastAsia="en-US" w:bidi="ar-SA"/>
              </w:rPr>
            </w:pPr>
          </w:p>
        </w:tc>
      </w:tr>
      <w:tr w:rsidR="002C4D9F" w:rsidRPr="002C4D9F" w14:paraId="74AD1FB1"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28013E15"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52B76D91"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1F32785"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83FFCF9"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59D8A643"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676F2EF4"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2F6945F2" w14:textId="77777777" w:rsidR="002C4D9F" w:rsidRPr="002C4D9F" w:rsidRDefault="002C4D9F" w:rsidP="002C4D9F">
            <w:pPr>
              <w:rPr>
                <w:sz w:val="20"/>
                <w:szCs w:val="20"/>
                <w:lang w:val="en-US" w:eastAsia="en-US" w:bidi="ar-SA"/>
              </w:rPr>
            </w:pPr>
          </w:p>
        </w:tc>
      </w:tr>
      <w:tr w:rsidR="002C4D9F" w:rsidRPr="002C4D9F" w14:paraId="68A56D98" w14:textId="77777777" w:rsidTr="002C4D9F">
        <w:trPr>
          <w:trHeight w:val="300"/>
        </w:trPr>
        <w:tc>
          <w:tcPr>
            <w:tcW w:w="960" w:type="dxa"/>
            <w:vMerge w:val="restart"/>
            <w:tcBorders>
              <w:top w:val="nil"/>
              <w:left w:val="single" w:sz="4" w:space="0" w:color="auto"/>
              <w:bottom w:val="single" w:sz="4" w:space="0" w:color="auto"/>
              <w:right w:val="single" w:sz="4" w:space="0" w:color="auto"/>
            </w:tcBorders>
            <w:noWrap/>
            <w:vAlign w:val="center"/>
            <w:hideMark/>
          </w:tcPr>
          <w:p w14:paraId="30A5ADC8"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lastRenderedPageBreak/>
              <w:t>33</w:t>
            </w:r>
          </w:p>
        </w:tc>
        <w:tc>
          <w:tcPr>
            <w:tcW w:w="4720" w:type="dxa"/>
            <w:vMerge w:val="restart"/>
            <w:tcBorders>
              <w:top w:val="nil"/>
              <w:left w:val="single" w:sz="4" w:space="0" w:color="auto"/>
              <w:bottom w:val="single" w:sz="4" w:space="0" w:color="auto"/>
              <w:right w:val="single" w:sz="4" w:space="0" w:color="auto"/>
            </w:tcBorders>
            <w:vAlign w:val="center"/>
            <w:hideMark/>
          </w:tcPr>
          <w:p w14:paraId="5F089B76" w14:textId="77777777" w:rsidR="002C4D9F" w:rsidRPr="002C4D9F" w:rsidRDefault="002C4D9F" w:rsidP="002C4D9F">
            <w:pPr>
              <w:rPr>
                <w:rFonts w:ascii="Tahoma" w:hAnsi="Tahoma" w:cs="Tahoma"/>
                <w:sz w:val="16"/>
                <w:szCs w:val="16"/>
                <w:lang w:val="en-US" w:eastAsia="en-US" w:bidi="ar-SA"/>
              </w:rPr>
            </w:pPr>
            <w:proofErr w:type="spellStart"/>
            <w:r w:rsidRPr="002C4D9F">
              <w:rPr>
                <w:rFonts w:ascii="Tahoma" w:hAnsi="Tahoma" w:cs="Tahoma"/>
                <w:sz w:val="16"/>
                <w:szCs w:val="16"/>
                <w:lang w:val="en-US" w:eastAsia="en-US" w:bidi="ar-SA"/>
              </w:rPr>
              <w:t>Чугунная</w:t>
            </w:r>
            <w:proofErr w:type="spellEnd"/>
            <w:r w:rsidRPr="002C4D9F">
              <w:rPr>
                <w:rFonts w:ascii="Tahoma" w:hAnsi="Tahoma" w:cs="Tahoma"/>
                <w:sz w:val="16"/>
                <w:szCs w:val="16"/>
                <w:lang w:val="en-US" w:eastAsia="en-US" w:bidi="ar-SA"/>
              </w:rPr>
              <w:t xml:space="preserve"> </w:t>
            </w:r>
            <w:proofErr w:type="spellStart"/>
            <w:r w:rsidRPr="002C4D9F">
              <w:rPr>
                <w:rFonts w:ascii="Tahoma" w:hAnsi="Tahoma" w:cs="Tahoma"/>
                <w:sz w:val="16"/>
                <w:szCs w:val="16"/>
                <w:lang w:val="en-US" w:eastAsia="en-US" w:bidi="ar-SA"/>
              </w:rPr>
              <w:t>сетка</w:t>
            </w:r>
            <w:proofErr w:type="spellEnd"/>
            <w:r w:rsidRPr="002C4D9F">
              <w:rPr>
                <w:rFonts w:ascii="Tahoma" w:hAnsi="Tahoma" w:cs="Tahoma"/>
                <w:sz w:val="16"/>
                <w:szCs w:val="16"/>
                <w:lang w:val="en-US" w:eastAsia="en-US" w:bidi="ar-SA"/>
              </w:rPr>
              <w:t xml:space="preserve"> 80х80 </w:t>
            </w:r>
            <w:proofErr w:type="spellStart"/>
            <w:r w:rsidRPr="002C4D9F">
              <w:rPr>
                <w:rFonts w:ascii="Tahoma" w:hAnsi="Tahoma" w:cs="Tahoma"/>
                <w:sz w:val="16"/>
                <w:szCs w:val="16"/>
                <w:lang w:val="en-US" w:eastAsia="en-US" w:bidi="ar-SA"/>
              </w:rPr>
              <w:t>см</w:t>
            </w:r>
            <w:proofErr w:type="spellEnd"/>
          </w:p>
        </w:tc>
        <w:tc>
          <w:tcPr>
            <w:tcW w:w="960" w:type="dxa"/>
            <w:vMerge w:val="restart"/>
            <w:tcBorders>
              <w:top w:val="nil"/>
              <w:left w:val="single" w:sz="4" w:space="0" w:color="auto"/>
              <w:bottom w:val="single" w:sz="4" w:space="0" w:color="auto"/>
              <w:right w:val="single" w:sz="4" w:space="0" w:color="auto"/>
            </w:tcBorders>
            <w:noWrap/>
            <w:vAlign w:val="center"/>
            <w:hideMark/>
          </w:tcPr>
          <w:p w14:paraId="6840D47B" w14:textId="77777777" w:rsidR="002C4D9F" w:rsidRPr="002C4D9F" w:rsidRDefault="002C4D9F" w:rsidP="002C4D9F">
            <w:pPr>
              <w:rPr>
                <w:rFonts w:ascii="Tahoma" w:hAnsi="Tahoma" w:cs="Tahoma"/>
                <w:sz w:val="16"/>
                <w:szCs w:val="16"/>
                <w:lang w:val="en-US" w:eastAsia="en-US" w:bidi="ar-SA"/>
              </w:rPr>
            </w:pPr>
            <w:proofErr w:type="spellStart"/>
            <w:r w:rsidRPr="002C4D9F">
              <w:rPr>
                <w:rFonts w:ascii="Tahoma" w:hAnsi="Tahoma" w:cs="Tahoma"/>
                <w:sz w:val="16"/>
                <w:szCs w:val="16"/>
                <w:lang w:val="en-US" w:eastAsia="en-US" w:bidi="ar-SA"/>
              </w:rPr>
              <w:t>штук</w:t>
            </w:r>
            <w:proofErr w:type="spellEnd"/>
          </w:p>
        </w:tc>
        <w:tc>
          <w:tcPr>
            <w:tcW w:w="960" w:type="dxa"/>
            <w:vMerge w:val="restart"/>
            <w:tcBorders>
              <w:top w:val="nil"/>
              <w:left w:val="single" w:sz="4" w:space="0" w:color="auto"/>
              <w:bottom w:val="single" w:sz="4" w:space="0" w:color="auto"/>
              <w:right w:val="single" w:sz="4" w:space="0" w:color="auto"/>
            </w:tcBorders>
            <w:noWrap/>
            <w:vAlign w:val="center"/>
            <w:hideMark/>
          </w:tcPr>
          <w:p w14:paraId="1A2471FD"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2</w:t>
            </w:r>
          </w:p>
        </w:tc>
        <w:tc>
          <w:tcPr>
            <w:tcW w:w="924" w:type="dxa"/>
            <w:vMerge w:val="restart"/>
            <w:tcBorders>
              <w:top w:val="nil"/>
              <w:left w:val="single" w:sz="4" w:space="0" w:color="auto"/>
              <w:bottom w:val="single" w:sz="4" w:space="0" w:color="auto"/>
              <w:right w:val="single" w:sz="4" w:space="0" w:color="auto"/>
            </w:tcBorders>
            <w:noWrap/>
            <w:vAlign w:val="center"/>
            <w:hideMark/>
          </w:tcPr>
          <w:p w14:paraId="0335C1B1"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257.026</w:t>
            </w:r>
          </w:p>
        </w:tc>
        <w:tc>
          <w:tcPr>
            <w:tcW w:w="1380" w:type="dxa"/>
            <w:vMerge w:val="restart"/>
            <w:tcBorders>
              <w:top w:val="nil"/>
              <w:left w:val="single" w:sz="4" w:space="0" w:color="auto"/>
              <w:bottom w:val="single" w:sz="4" w:space="0" w:color="000000"/>
              <w:right w:val="single" w:sz="4" w:space="0" w:color="auto"/>
            </w:tcBorders>
            <w:noWrap/>
            <w:vAlign w:val="center"/>
            <w:hideMark/>
          </w:tcPr>
          <w:p w14:paraId="4054616B" w14:textId="77777777" w:rsidR="002C4D9F" w:rsidRPr="002C4D9F" w:rsidRDefault="002C4D9F" w:rsidP="002C4D9F">
            <w:pPr>
              <w:rPr>
                <w:rFonts w:ascii="Tahoma" w:hAnsi="Tahoma" w:cs="Tahoma"/>
                <w:sz w:val="16"/>
                <w:szCs w:val="16"/>
                <w:lang w:val="en-US" w:eastAsia="en-US" w:bidi="ar-SA"/>
              </w:rPr>
            </w:pPr>
            <w:r w:rsidRPr="002C4D9F">
              <w:rPr>
                <w:rFonts w:ascii="Tahoma" w:hAnsi="Tahoma" w:cs="Tahoma"/>
                <w:sz w:val="16"/>
                <w:szCs w:val="16"/>
                <w:lang w:val="en-US" w:eastAsia="en-US" w:bidi="ar-SA"/>
              </w:rPr>
              <w:t>514.05</w:t>
            </w:r>
          </w:p>
        </w:tc>
        <w:tc>
          <w:tcPr>
            <w:tcW w:w="36" w:type="dxa"/>
            <w:vAlign w:val="center"/>
            <w:hideMark/>
          </w:tcPr>
          <w:p w14:paraId="002A0F9B" w14:textId="77777777" w:rsidR="002C4D9F" w:rsidRPr="002C4D9F" w:rsidRDefault="002C4D9F" w:rsidP="002C4D9F">
            <w:pPr>
              <w:rPr>
                <w:sz w:val="20"/>
                <w:szCs w:val="20"/>
                <w:lang w:val="en-US" w:eastAsia="en-US" w:bidi="ar-SA"/>
              </w:rPr>
            </w:pPr>
          </w:p>
        </w:tc>
      </w:tr>
      <w:tr w:rsidR="002C4D9F" w:rsidRPr="002C4D9F" w14:paraId="60CD7853"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2D6A5A94"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6421B961"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7CD1A15D"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12878E7"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58B3032B"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668D6CE0"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5A96A890" w14:textId="77777777" w:rsidR="002C4D9F" w:rsidRPr="002C4D9F" w:rsidRDefault="002C4D9F" w:rsidP="002C4D9F">
            <w:pPr>
              <w:rPr>
                <w:rFonts w:ascii="Tahoma" w:hAnsi="Tahoma" w:cs="Tahoma"/>
                <w:sz w:val="16"/>
                <w:szCs w:val="16"/>
                <w:lang w:val="en-US" w:eastAsia="en-US" w:bidi="ar-SA"/>
              </w:rPr>
            </w:pPr>
          </w:p>
        </w:tc>
      </w:tr>
      <w:tr w:rsidR="002C4D9F" w:rsidRPr="002C4D9F" w14:paraId="40A8DA75"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458DE417"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6F741B52"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5449183E"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1333DB51"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47716F44"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65C6706C"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08D3CE95" w14:textId="77777777" w:rsidR="002C4D9F" w:rsidRPr="002C4D9F" w:rsidRDefault="002C4D9F" w:rsidP="002C4D9F">
            <w:pPr>
              <w:rPr>
                <w:sz w:val="20"/>
                <w:szCs w:val="20"/>
                <w:lang w:val="en-US" w:eastAsia="en-US" w:bidi="ar-SA"/>
              </w:rPr>
            </w:pPr>
          </w:p>
        </w:tc>
      </w:tr>
      <w:tr w:rsidR="002C4D9F" w:rsidRPr="002C4D9F" w14:paraId="63DE3765" w14:textId="77777777" w:rsidTr="002C4D9F">
        <w:trPr>
          <w:trHeight w:val="300"/>
        </w:trPr>
        <w:tc>
          <w:tcPr>
            <w:tcW w:w="960" w:type="dxa"/>
            <w:vMerge/>
            <w:tcBorders>
              <w:top w:val="nil"/>
              <w:left w:val="single" w:sz="4" w:space="0" w:color="auto"/>
              <w:bottom w:val="single" w:sz="4" w:space="0" w:color="auto"/>
              <w:right w:val="single" w:sz="4" w:space="0" w:color="auto"/>
            </w:tcBorders>
            <w:vAlign w:val="center"/>
            <w:hideMark/>
          </w:tcPr>
          <w:p w14:paraId="28D19A6A" w14:textId="77777777" w:rsidR="002C4D9F" w:rsidRPr="002C4D9F" w:rsidRDefault="002C4D9F" w:rsidP="002C4D9F">
            <w:pPr>
              <w:rPr>
                <w:rFonts w:ascii="Tahoma" w:hAnsi="Tahoma" w:cs="Tahoma"/>
                <w:sz w:val="16"/>
                <w:szCs w:val="16"/>
                <w:lang w:val="en-US" w:eastAsia="en-US" w:bidi="ar-SA"/>
              </w:rPr>
            </w:pPr>
          </w:p>
        </w:tc>
        <w:tc>
          <w:tcPr>
            <w:tcW w:w="4720" w:type="dxa"/>
            <w:vMerge/>
            <w:tcBorders>
              <w:top w:val="nil"/>
              <w:left w:val="single" w:sz="4" w:space="0" w:color="auto"/>
              <w:bottom w:val="single" w:sz="4" w:space="0" w:color="auto"/>
              <w:right w:val="single" w:sz="4" w:space="0" w:color="auto"/>
            </w:tcBorders>
            <w:vAlign w:val="center"/>
            <w:hideMark/>
          </w:tcPr>
          <w:p w14:paraId="0C1D9B2B"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66D67F1C" w14:textId="77777777" w:rsidR="002C4D9F" w:rsidRPr="002C4D9F" w:rsidRDefault="002C4D9F" w:rsidP="002C4D9F">
            <w:pPr>
              <w:rPr>
                <w:rFonts w:ascii="Tahoma" w:hAnsi="Tahoma" w:cs="Tahoma"/>
                <w:sz w:val="16"/>
                <w:szCs w:val="16"/>
                <w:lang w:val="en-US" w:eastAsia="en-US" w:bidi="ar-SA"/>
              </w:rPr>
            </w:pPr>
          </w:p>
        </w:tc>
        <w:tc>
          <w:tcPr>
            <w:tcW w:w="960" w:type="dxa"/>
            <w:vMerge/>
            <w:tcBorders>
              <w:top w:val="nil"/>
              <w:left w:val="single" w:sz="4" w:space="0" w:color="auto"/>
              <w:bottom w:val="single" w:sz="4" w:space="0" w:color="auto"/>
              <w:right w:val="single" w:sz="4" w:space="0" w:color="auto"/>
            </w:tcBorders>
            <w:vAlign w:val="center"/>
            <w:hideMark/>
          </w:tcPr>
          <w:p w14:paraId="4DD741BE" w14:textId="77777777" w:rsidR="002C4D9F" w:rsidRPr="002C4D9F" w:rsidRDefault="002C4D9F" w:rsidP="002C4D9F">
            <w:pPr>
              <w:rPr>
                <w:rFonts w:ascii="Tahoma" w:hAnsi="Tahoma" w:cs="Tahoma"/>
                <w:sz w:val="16"/>
                <w:szCs w:val="16"/>
                <w:lang w:val="en-US" w:eastAsia="en-US" w:bidi="ar-SA"/>
              </w:rPr>
            </w:pPr>
          </w:p>
        </w:tc>
        <w:tc>
          <w:tcPr>
            <w:tcW w:w="924" w:type="dxa"/>
            <w:vMerge/>
            <w:tcBorders>
              <w:top w:val="nil"/>
              <w:left w:val="single" w:sz="4" w:space="0" w:color="auto"/>
              <w:bottom w:val="single" w:sz="4" w:space="0" w:color="auto"/>
              <w:right w:val="single" w:sz="4" w:space="0" w:color="auto"/>
            </w:tcBorders>
            <w:vAlign w:val="center"/>
            <w:hideMark/>
          </w:tcPr>
          <w:p w14:paraId="5601F76E" w14:textId="77777777" w:rsidR="002C4D9F" w:rsidRPr="002C4D9F" w:rsidRDefault="002C4D9F" w:rsidP="002C4D9F">
            <w:pPr>
              <w:rPr>
                <w:rFonts w:ascii="Tahoma" w:hAnsi="Tahoma" w:cs="Tahoma"/>
                <w:sz w:val="16"/>
                <w:szCs w:val="16"/>
                <w:lang w:val="en-US" w:eastAsia="en-US" w:bidi="ar-SA"/>
              </w:rPr>
            </w:pPr>
          </w:p>
        </w:tc>
        <w:tc>
          <w:tcPr>
            <w:tcW w:w="1380" w:type="dxa"/>
            <w:vMerge/>
            <w:tcBorders>
              <w:top w:val="nil"/>
              <w:left w:val="single" w:sz="4" w:space="0" w:color="auto"/>
              <w:bottom w:val="single" w:sz="4" w:space="0" w:color="000000"/>
              <w:right w:val="single" w:sz="4" w:space="0" w:color="auto"/>
            </w:tcBorders>
            <w:vAlign w:val="center"/>
            <w:hideMark/>
          </w:tcPr>
          <w:p w14:paraId="247E15E6" w14:textId="77777777" w:rsidR="002C4D9F" w:rsidRPr="002C4D9F" w:rsidRDefault="002C4D9F" w:rsidP="002C4D9F">
            <w:pPr>
              <w:rPr>
                <w:rFonts w:ascii="Tahoma" w:hAnsi="Tahoma" w:cs="Tahoma"/>
                <w:sz w:val="16"/>
                <w:szCs w:val="16"/>
                <w:lang w:val="en-US" w:eastAsia="en-US" w:bidi="ar-SA"/>
              </w:rPr>
            </w:pPr>
          </w:p>
        </w:tc>
        <w:tc>
          <w:tcPr>
            <w:tcW w:w="36" w:type="dxa"/>
            <w:tcBorders>
              <w:top w:val="nil"/>
              <w:left w:val="nil"/>
              <w:bottom w:val="nil"/>
              <w:right w:val="nil"/>
            </w:tcBorders>
            <w:noWrap/>
            <w:vAlign w:val="bottom"/>
            <w:hideMark/>
          </w:tcPr>
          <w:p w14:paraId="141AD15A" w14:textId="77777777" w:rsidR="002C4D9F" w:rsidRPr="002C4D9F" w:rsidRDefault="002C4D9F" w:rsidP="002C4D9F">
            <w:pPr>
              <w:rPr>
                <w:sz w:val="20"/>
                <w:szCs w:val="20"/>
                <w:lang w:val="en-US" w:eastAsia="en-US" w:bidi="ar-SA"/>
              </w:rPr>
            </w:pPr>
          </w:p>
        </w:tc>
      </w:tr>
      <w:tr w:rsidR="002C4D9F" w:rsidRPr="002C4D9F" w14:paraId="5E3C044C" w14:textId="77777777" w:rsidTr="002C4D9F">
        <w:trPr>
          <w:trHeight w:val="300"/>
        </w:trPr>
        <w:tc>
          <w:tcPr>
            <w:tcW w:w="960" w:type="dxa"/>
            <w:tcBorders>
              <w:top w:val="nil"/>
              <w:left w:val="single" w:sz="4" w:space="0" w:color="auto"/>
              <w:bottom w:val="single" w:sz="4" w:space="0" w:color="auto"/>
              <w:right w:val="single" w:sz="4" w:space="0" w:color="auto"/>
            </w:tcBorders>
            <w:shd w:val="clear" w:color="000000" w:fill="F2F2F2"/>
            <w:noWrap/>
            <w:vAlign w:val="bottom"/>
            <w:hideMark/>
          </w:tcPr>
          <w:p w14:paraId="5F000564" w14:textId="77777777" w:rsidR="002C4D9F" w:rsidRPr="002C4D9F" w:rsidRDefault="002C4D9F" w:rsidP="002C4D9F">
            <w:pPr>
              <w:jc w:val="center"/>
              <w:rPr>
                <w:rFonts w:ascii="Tahoma" w:hAnsi="Tahoma" w:cs="Tahoma"/>
                <w:sz w:val="20"/>
                <w:szCs w:val="20"/>
                <w:lang w:val="en-US" w:eastAsia="en-US" w:bidi="ar-SA"/>
              </w:rPr>
            </w:pPr>
            <w:r w:rsidRPr="002C4D9F">
              <w:rPr>
                <w:rFonts w:ascii="Tahoma" w:hAnsi="Tahoma" w:cs="Tahoma"/>
                <w:sz w:val="20"/>
                <w:szCs w:val="20"/>
                <w:lang w:val="en-US" w:eastAsia="en-US" w:bidi="ar-SA"/>
              </w:rPr>
              <w:t> </w:t>
            </w:r>
          </w:p>
        </w:tc>
        <w:tc>
          <w:tcPr>
            <w:tcW w:w="4720" w:type="dxa"/>
            <w:tcBorders>
              <w:top w:val="nil"/>
              <w:left w:val="nil"/>
              <w:bottom w:val="single" w:sz="4" w:space="0" w:color="auto"/>
              <w:right w:val="single" w:sz="4" w:space="0" w:color="auto"/>
            </w:tcBorders>
            <w:shd w:val="clear" w:color="000000" w:fill="F2F2F2"/>
            <w:noWrap/>
            <w:vAlign w:val="center"/>
            <w:hideMark/>
          </w:tcPr>
          <w:p w14:paraId="1EDBB628" w14:textId="77777777" w:rsidR="002C4D9F" w:rsidRPr="002C4D9F" w:rsidRDefault="002C4D9F" w:rsidP="002C4D9F">
            <w:pPr>
              <w:rPr>
                <w:rFonts w:ascii="Tahoma" w:hAnsi="Tahoma" w:cs="Tahoma"/>
                <w:b/>
                <w:bCs/>
                <w:sz w:val="20"/>
                <w:szCs w:val="20"/>
                <w:lang w:val="en-US" w:eastAsia="en-US" w:bidi="ar-SA"/>
              </w:rPr>
            </w:pPr>
            <w:proofErr w:type="spellStart"/>
            <w:r w:rsidRPr="002C4D9F">
              <w:rPr>
                <w:rFonts w:ascii="Tahoma" w:hAnsi="Tahoma" w:cs="Tahoma"/>
                <w:b/>
                <w:bCs/>
                <w:sz w:val="20"/>
                <w:szCs w:val="20"/>
                <w:lang w:val="en-US" w:eastAsia="en-US" w:bidi="ar-SA"/>
              </w:rPr>
              <w:t>Общий</w:t>
            </w:r>
            <w:proofErr w:type="spellEnd"/>
          </w:p>
        </w:tc>
        <w:tc>
          <w:tcPr>
            <w:tcW w:w="960" w:type="dxa"/>
            <w:tcBorders>
              <w:top w:val="nil"/>
              <w:left w:val="nil"/>
              <w:bottom w:val="single" w:sz="4" w:space="0" w:color="auto"/>
              <w:right w:val="single" w:sz="4" w:space="0" w:color="auto"/>
            </w:tcBorders>
            <w:shd w:val="clear" w:color="000000" w:fill="F2F2F2"/>
            <w:noWrap/>
            <w:vAlign w:val="bottom"/>
            <w:hideMark/>
          </w:tcPr>
          <w:p w14:paraId="6DE7D46D" w14:textId="77777777" w:rsidR="002C4D9F" w:rsidRPr="002C4D9F" w:rsidRDefault="002C4D9F" w:rsidP="002C4D9F">
            <w:pPr>
              <w:jc w:val="center"/>
              <w:rPr>
                <w:rFonts w:ascii="Tahoma" w:hAnsi="Tahoma" w:cs="Tahoma"/>
                <w:sz w:val="20"/>
                <w:szCs w:val="20"/>
                <w:lang w:val="en-US" w:eastAsia="en-US" w:bidi="ar-SA"/>
              </w:rPr>
            </w:pPr>
            <w:r w:rsidRPr="002C4D9F">
              <w:rPr>
                <w:rFonts w:ascii="Tahoma" w:hAnsi="Tahoma" w:cs="Tahoma"/>
                <w:sz w:val="20"/>
                <w:szCs w:val="20"/>
                <w:lang w:val="en-US" w:eastAsia="en-US" w:bidi="ar-SA"/>
              </w:rPr>
              <w:t> </w:t>
            </w:r>
          </w:p>
        </w:tc>
        <w:tc>
          <w:tcPr>
            <w:tcW w:w="960" w:type="dxa"/>
            <w:tcBorders>
              <w:top w:val="nil"/>
              <w:left w:val="nil"/>
              <w:bottom w:val="single" w:sz="4" w:space="0" w:color="auto"/>
              <w:right w:val="single" w:sz="4" w:space="0" w:color="auto"/>
            </w:tcBorders>
            <w:shd w:val="clear" w:color="000000" w:fill="F2F2F2"/>
            <w:noWrap/>
            <w:vAlign w:val="bottom"/>
            <w:hideMark/>
          </w:tcPr>
          <w:p w14:paraId="71CD46C4" w14:textId="77777777" w:rsidR="002C4D9F" w:rsidRPr="002C4D9F" w:rsidRDefault="002C4D9F" w:rsidP="002C4D9F">
            <w:pPr>
              <w:jc w:val="center"/>
              <w:rPr>
                <w:rFonts w:ascii="Tahoma" w:hAnsi="Tahoma" w:cs="Tahoma"/>
                <w:sz w:val="20"/>
                <w:szCs w:val="20"/>
                <w:lang w:val="en-US" w:eastAsia="en-US" w:bidi="ar-SA"/>
              </w:rPr>
            </w:pPr>
            <w:r w:rsidRPr="002C4D9F">
              <w:rPr>
                <w:rFonts w:ascii="Tahoma" w:hAnsi="Tahoma" w:cs="Tahoma"/>
                <w:sz w:val="20"/>
                <w:szCs w:val="20"/>
                <w:lang w:val="en-US" w:eastAsia="en-US" w:bidi="ar-SA"/>
              </w:rPr>
              <w:t> </w:t>
            </w:r>
          </w:p>
        </w:tc>
        <w:tc>
          <w:tcPr>
            <w:tcW w:w="924" w:type="dxa"/>
            <w:tcBorders>
              <w:top w:val="nil"/>
              <w:left w:val="nil"/>
              <w:bottom w:val="single" w:sz="4" w:space="0" w:color="auto"/>
              <w:right w:val="single" w:sz="4" w:space="0" w:color="auto"/>
            </w:tcBorders>
            <w:shd w:val="clear" w:color="000000" w:fill="F2F2F2"/>
            <w:noWrap/>
            <w:vAlign w:val="bottom"/>
            <w:hideMark/>
          </w:tcPr>
          <w:p w14:paraId="6B20C011" w14:textId="77777777" w:rsidR="002C4D9F" w:rsidRPr="002C4D9F" w:rsidRDefault="002C4D9F" w:rsidP="002C4D9F">
            <w:pPr>
              <w:jc w:val="center"/>
              <w:rPr>
                <w:rFonts w:ascii="Tahoma" w:hAnsi="Tahoma" w:cs="Tahoma"/>
                <w:sz w:val="20"/>
                <w:szCs w:val="20"/>
                <w:lang w:val="en-US" w:eastAsia="en-US" w:bidi="ar-SA"/>
              </w:rPr>
            </w:pPr>
            <w:r w:rsidRPr="002C4D9F">
              <w:rPr>
                <w:rFonts w:ascii="Tahoma" w:hAnsi="Tahoma" w:cs="Tahoma"/>
                <w:sz w:val="20"/>
                <w:szCs w:val="20"/>
                <w:lang w:val="en-US" w:eastAsia="en-US" w:bidi="ar-SA"/>
              </w:rPr>
              <w:t> </w:t>
            </w:r>
          </w:p>
        </w:tc>
        <w:tc>
          <w:tcPr>
            <w:tcW w:w="1380" w:type="dxa"/>
            <w:tcBorders>
              <w:top w:val="nil"/>
              <w:left w:val="nil"/>
              <w:bottom w:val="single" w:sz="4" w:space="0" w:color="auto"/>
              <w:right w:val="single" w:sz="4" w:space="0" w:color="auto"/>
            </w:tcBorders>
            <w:shd w:val="clear" w:color="000000" w:fill="F2F2F2"/>
            <w:noWrap/>
            <w:vAlign w:val="center"/>
            <w:hideMark/>
          </w:tcPr>
          <w:p w14:paraId="6275378C" w14:textId="77777777" w:rsidR="002C4D9F" w:rsidRPr="002C4D9F" w:rsidRDefault="002C4D9F" w:rsidP="002C4D9F">
            <w:pPr>
              <w:jc w:val="right"/>
              <w:rPr>
                <w:rFonts w:ascii="Tahoma" w:hAnsi="Tahoma" w:cs="Tahoma"/>
                <w:b/>
                <w:bCs/>
                <w:sz w:val="18"/>
                <w:szCs w:val="18"/>
                <w:lang w:val="en-US" w:eastAsia="en-US" w:bidi="ar-SA"/>
              </w:rPr>
            </w:pPr>
            <w:r w:rsidRPr="002C4D9F">
              <w:rPr>
                <w:rFonts w:ascii="Tahoma" w:hAnsi="Tahoma" w:cs="Tahoma"/>
                <w:b/>
                <w:bCs/>
                <w:sz w:val="18"/>
                <w:szCs w:val="18"/>
                <w:lang w:val="en-US" w:eastAsia="en-US" w:bidi="ar-SA"/>
              </w:rPr>
              <w:t>7953.2061</w:t>
            </w:r>
          </w:p>
        </w:tc>
        <w:tc>
          <w:tcPr>
            <w:tcW w:w="36" w:type="dxa"/>
            <w:vAlign w:val="center"/>
            <w:hideMark/>
          </w:tcPr>
          <w:p w14:paraId="45E0DAF0" w14:textId="77777777" w:rsidR="002C4D9F" w:rsidRPr="002C4D9F" w:rsidRDefault="002C4D9F" w:rsidP="002C4D9F">
            <w:pPr>
              <w:rPr>
                <w:sz w:val="20"/>
                <w:szCs w:val="20"/>
                <w:lang w:val="en-US" w:eastAsia="en-US" w:bidi="ar-SA"/>
              </w:rPr>
            </w:pPr>
          </w:p>
        </w:tc>
      </w:tr>
      <w:tr w:rsidR="002C4D9F" w:rsidRPr="002C4D9F" w14:paraId="58F0D677" w14:textId="77777777" w:rsidTr="002C4D9F">
        <w:trPr>
          <w:trHeight w:val="300"/>
        </w:trPr>
        <w:tc>
          <w:tcPr>
            <w:tcW w:w="960" w:type="dxa"/>
            <w:tcBorders>
              <w:top w:val="nil"/>
              <w:left w:val="single" w:sz="4" w:space="0" w:color="auto"/>
              <w:bottom w:val="single" w:sz="4" w:space="0" w:color="auto"/>
              <w:right w:val="single" w:sz="4" w:space="0" w:color="auto"/>
            </w:tcBorders>
            <w:shd w:val="clear" w:color="000000" w:fill="F2F2F2"/>
            <w:noWrap/>
            <w:vAlign w:val="bottom"/>
            <w:hideMark/>
          </w:tcPr>
          <w:p w14:paraId="3F7DD304" w14:textId="77777777" w:rsidR="002C4D9F" w:rsidRPr="002C4D9F" w:rsidRDefault="002C4D9F" w:rsidP="002C4D9F">
            <w:pPr>
              <w:jc w:val="center"/>
              <w:rPr>
                <w:rFonts w:ascii="Tahoma" w:hAnsi="Tahoma" w:cs="Tahoma"/>
                <w:sz w:val="20"/>
                <w:szCs w:val="20"/>
                <w:lang w:val="en-US" w:eastAsia="en-US" w:bidi="ar-SA"/>
              </w:rPr>
            </w:pPr>
            <w:r w:rsidRPr="002C4D9F">
              <w:rPr>
                <w:rFonts w:ascii="Tahoma" w:hAnsi="Tahoma" w:cs="Tahoma"/>
                <w:sz w:val="20"/>
                <w:szCs w:val="20"/>
                <w:lang w:val="en-US" w:eastAsia="en-US" w:bidi="ar-SA"/>
              </w:rPr>
              <w:t> </w:t>
            </w:r>
          </w:p>
        </w:tc>
        <w:tc>
          <w:tcPr>
            <w:tcW w:w="4720" w:type="dxa"/>
            <w:tcBorders>
              <w:top w:val="nil"/>
              <w:left w:val="nil"/>
              <w:bottom w:val="single" w:sz="4" w:space="0" w:color="auto"/>
              <w:right w:val="single" w:sz="4" w:space="0" w:color="auto"/>
            </w:tcBorders>
            <w:shd w:val="clear" w:color="000000" w:fill="F2F2F2"/>
            <w:noWrap/>
            <w:vAlign w:val="center"/>
            <w:hideMark/>
          </w:tcPr>
          <w:p w14:paraId="59152083" w14:textId="77777777" w:rsidR="002C4D9F" w:rsidRPr="002C4D9F" w:rsidRDefault="002C4D9F" w:rsidP="002C4D9F">
            <w:pPr>
              <w:rPr>
                <w:rFonts w:ascii="Tahoma" w:hAnsi="Tahoma" w:cs="Tahoma"/>
                <w:b/>
                <w:bCs/>
                <w:sz w:val="20"/>
                <w:szCs w:val="20"/>
                <w:lang w:val="en-US" w:eastAsia="en-US" w:bidi="ar-SA"/>
              </w:rPr>
            </w:pPr>
            <w:proofErr w:type="spellStart"/>
            <w:r w:rsidRPr="002C4D9F">
              <w:rPr>
                <w:rFonts w:ascii="Tahoma" w:hAnsi="Tahoma" w:cs="Tahoma"/>
                <w:b/>
                <w:bCs/>
                <w:sz w:val="20"/>
                <w:szCs w:val="20"/>
                <w:lang w:val="en-US" w:eastAsia="en-US" w:bidi="ar-SA"/>
              </w:rPr>
              <w:t>Все</w:t>
            </w:r>
            <w:proofErr w:type="spellEnd"/>
          </w:p>
        </w:tc>
        <w:tc>
          <w:tcPr>
            <w:tcW w:w="960" w:type="dxa"/>
            <w:tcBorders>
              <w:top w:val="nil"/>
              <w:left w:val="nil"/>
              <w:bottom w:val="single" w:sz="4" w:space="0" w:color="auto"/>
              <w:right w:val="single" w:sz="4" w:space="0" w:color="auto"/>
            </w:tcBorders>
            <w:shd w:val="clear" w:color="000000" w:fill="F2F2F2"/>
            <w:noWrap/>
            <w:vAlign w:val="bottom"/>
            <w:hideMark/>
          </w:tcPr>
          <w:p w14:paraId="1A8D1630" w14:textId="77777777" w:rsidR="002C4D9F" w:rsidRPr="002C4D9F" w:rsidRDefault="002C4D9F" w:rsidP="002C4D9F">
            <w:pPr>
              <w:jc w:val="center"/>
              <w:rPr>
                <w:rFonts w:ascii="Tahoma" w:hAnsi="Tahoma" w:cs="Tahoma"/>
                <w:sz w:val="20"/>
                <w:szCs w:val="20"/>
                <w:lang w:val="en-US" w:eastAsia="en-US" w:bidi="ar-SA"/>
              </w:rPr>
            </w:pPr>
            <w:r w:rsidRPr="002C4D9F">
              <w:rPr>
                <w:rFonts w:ascii="Tahoma" w:hAnsi="Tahoma" w:cs="Tahoma"/>
                <w:sz w:val="20"/>
                <w:szCs w:val="20"/>
                <w:lang w:val="en-US" w:eastAsia="en-US" w:bidi="ar-SA"/>
              </w:rPr>
              <w:t> </w:t>
            </w:r>
          </w:p>
        </w:tc>
        <w:tc>
          <w:tcPr>
            <w:tcW w:w="960" w:type="dxa"/>
            <w:tcBorders>
              <w:top w:val="nil"/>
              <w:left w:val="nil"/>
              <w:bottom w:val="single" w:sz="4" w:space="0" w:color="auto"/>
              <w:right w:val="single" w:sz="4" w:space="0" w:color="auto"/>
            </w:tcBorders>
            <w:shd w:val="clear" w:color="000000" w:fill="F2F2F2"/>
            <w:noWrap/>
            <w:vAlign w:val="bottom"/>
            <w:hideMark/>
          </w:tcPr>
          <w:p w14:paraId="3198E5B0" w14:textId="77777777" w:rsidR="002C4D9F" w:rsidRPr="002C4D9F" w:rsidRDefault="002C4D9F" w:rsidP="002C4D9F">
            <w:pPr>
              <w:jc w:val="center"/>
              <w:rPr>
                <w:rFonts w:ascii="Tahoma" w:hAnsi="Tahoma" w:cs="Tahoma"/>
                <w:sz w:val="20"/>
                <w:szCs w:val="20"/>
                <w:lang w:val="en-US" w:eastAsia="en-US" w:bidi="ar-SA"/>
              </w:rPr>
            </w:pPr>
            <w:r w:rsidRPr="002C4D9F">
              <w:rPr>
                <w:rFonts w:ascii="Tahoma" w:hAnsi="Tahoma" w:cs="Tahoma"/>
                <w:sz w:val="20"/>
                <w:szCs w:val="20"/>
                <w:lang w:val="en-US" w:eastAsia="en-US" w:bidi="ar-SA"/>
              </w:rPr>
              <w:t> </w:t>
            </w:r>
          </w:p>
        </w:tc>
        <w:tc>
          <w:tcPr>
            <w:tcW w:w="924" w:type="dxa"/>
            <w:tcBorders>
              <w:top w:val="nil"/>
              <w:left w:val="nil"/>
              <w:bottom w:val="single" w:sz="4" w:space="0" w:color="auto"/>
              <w:right w:val="single" w:sz="4" w:space="0" w:color="auto"/>
            </w:tcBorders>
            <w:shd w:val="clear" w:color="000000" w:fill="F2F2F2"/>
            <w:noWrap/>
            <w:vAlign w:val="bottom"/>
            <w:hideMark/>
          </w:tcPr>
          <w:p w14:paraId="51B057E5" w14:textId="77777777" w:rsidR="002C4D9F" w:rsidRPr="002C4D9F" w:rsidRDefault="002C4D9F" w:rsidP="002C4D9F">
            <w:pPr>
              <w:jc w:val="center"/>
              <w:rPr>
                <w:rFonts w:ascii="Tahoma" w:hAnsi="Tahoma" w:cs="Tahoma"/>
                <w:sz w:val="20"/>
                <w:szCs w:val="20"/>
                <w:lang w:val="en-US" w:eastAsia="en-US" w:bidi="ar-SA"/>
              </w:rPr>
            </w:pPr>
            <w:r w:rsidRPr="002C4D9F">
              <w:rPr>
                <w:rFonts w:ascii="Tahoma" w:hAnsi="Tahoma" w:cs="Tahoma"/>
                <w:sz w:val="20"/>
                <w:szCs w:val="20"/>
                <w:lang w:val="en-US" w:eastAsia="en-US" w:bidi="ar-SA"/>
              </w:rPr>
              <w:t> </w:t>
            </w:r>
          </w:p>
        </w:tc>
        <w:tc>
          <w:tcPr>
            <w:tcW w:w="1380" w:type="dxa"/>
            <w:tcBorders>
              <w:top w:val="nil"/>
              <w:left w:val="nil"/>
              <w:bottom w:val="single" w:sz="4" w:space="0" w:color="auto"/>
              <w:right w:val="single" w:sz="4" w:space="0" w:color="auto"/>
            </w:tcBorders>
            <w:shd w:val="clear" w:color="000000" w:fill="F2F2F2"/>
            <w:noWrap/>
            <w:vAlign w:val="center"/>
            <w:hideMark/>
          </w:tcPr>
          <w:p w14:paraId="7528C68D" w14:textId="77777777" w:rsidR="002C4D9F" w:rsidRPr="002C4D9F" w:rsidRDefault="002C4D9F" w:rsidP="002C4D9F">
            <w:pPr>
              <w:jc w:val="right"/>
              <w:rPr>
                <w:rFonts w:ascii="Tahoma" w:hAnsi="Tahoma" w:cs="Tahoma"/>
                <w:sz w:val="18"/>
                <w:szCs w:val="18"/>
                <w:lang w:val="en-US" w:eastAsia="en-US" w:bidi="ar-SA"/>
              </w:rPr>
            </w:pPr>
            <w:r w:rsidRPr="002C4D9F">
              <w:rPr>
                <w:rFonts w:ascii="Tahoma" w:hAnsi="Tahoma" w:cs="Tahoma"/>
                <w:sz w:val="18"/>
                <w:szCs w:val="18"/>
                <w:lang w:val="en-US" w:eastAsia="en-US" w:bidi="ar-SA"/>
              </w:rPr>
              <w:t>85092.8978</w:t>
            </w:r>
          </w:p>
        </w:tc>
        <w:tc>
          <w:tcPr>
            <w:tcW w:w="36" w:type="dxa"/>
            <w:vAlign w:val="center"/>
            <w:hideMark/>
          </w:tcPr>
          <w:p w14:paraId="385611AC" w14:textId="77777777" w:rsidR="002C4D9F" w:rsidRPr="002C4D9F" w:rsidRDefault="002C4D9F" w:rsidP="002C4D9F">
            <w:pPr>
              <w:rPr>
                <w:sz w:val="20"/>
                <w:szCs w:val="20"/>
                <w:lang w:val="en-US" w:eastAsia="en-US" w:bidi="ar-SA"/>
              </w:rPr>
            </w:pPr>
          </w:p>
        </w:tc>
      </w:tr>
      <w:tr w:rsidR="002C4D9F" w:rsidRPr="002C4D9F" w14:paraId="15DA711D" w14:textId="77777777" w:rsidTr="002C4D9F">
        <w:trPr>
          <w:trHeight w:val="300"/>
        </w:trPr>
        <w:tc>
          <w:tcPr>
            <w:tcW w:w="960" w:type="dxa"/>
            <w:tcBorders>
              <w:top w:val="nil"/>
              <w:left w:val="single" w:sz="4" w:space="0" w:color="auto"/>
              <w:bottom w:val="single" w:sz="4" w:space="0" w:color="auto"/>
              <w:right w:val="single" w:sz="4" w:space="0" w:color="auto"/>
            </w:tcBorders>
            <w:shd w:val="clear" w:color="000000" w:fill="F2F2F2"/>
            <w:noWrap/>
            <w:vAlign w:val="bottom"/>
            <w:hideMark/>
          </w:tcPr>
          <w:p w14:paraId="2A606B0C" w14:textId="77777777" w:rsidR="002C4D9F" w:rsidRPr="002C4D9F" w:rsidRDefault="002C4D9F" w:rsidP="002C4D9F">
            <w:pPr>
              <w:jc w:val="center"/>
              <w:rPr>
                <w:rFonts w:ascii="Tahoma" w:hAnsi="Tahoma" w:cs="Tahoma"/>
                <w:sz w:val="20"/>
                <w:szCs w:val="20"/>
                <w:lang w:val="en-US" w:eastAsia="en-US" w:bidi="ar-SA"/>
              </w:rPr>
            </w:pPr>
            <w:r w:rsidRPr="002C4D9F">
              <w:rPr>
                <w:rFonts w:ascii="Tahoma" w:hAnsi="Tahoma" w:cs="Tahoma"/>
                <w:sz w:val="20"/>
                <w:szCs w:val="20"/>
                <w:lang w:val="en-US" w:eastAsia="en-US" w:bidi="ar-SA"/>
              </w:rPr>
              <w:t> </w:t>
            </w:r>
          </w:p>
        </w:tc>
        <w:tc>
          <w:tcPr>
            <w:tcW w:w="4720" w:type="dxa"/>
            <w:tcBorders>
              <w:top w:val="nil"/>
              <w:left w:val="nil"/>
              <w:bottom w:val="single" w:sz="4" w:space="0" w:color="auto"/>
              <w:right w:val="single" w:sz="4" w:space="0" w:color="auto"/>
            </w:tcBorders>
            <w:shd w:val="clear" w:color="000000" w:fill="F2F2F2"/>
            <w:noWrap/>
            <w:vAlign w:val="center"/>
            <w:hideMark/>
          </w:tcPr>
          <w:p w14:paraId="4FF780B4" w14:textId="77777777" w:rsidR="002C4D9F" w:rsidRPr="002C4D9F" w:rsidRDefault="002C4D9F" w:rsidP="002C4D9F">
            <w:pPr>
              <w:rPr>
                <w:rFonts w:ascii="Tahoma" w:hAnsi="Tahoma" w:cs="Tahoma"/>
                <w:b/>
                <w:bCs/>
                <w:sz w:val="20"/>
                <w:szCs w:val="20"/>
                <w:lang w:val="en-US" w:eastAsia="en-US" w:bidi="ar-SA"/>
              </w:rPr>
            </w:pPr>
            <w:r w:rsidRPr="002C4D9F">
              <w:rPr>
                <w:rFonts w:ascii="Tahoma" w:hAnsi="Tahoma" w:cs="Tahoma"/>
                <w:b/>
                <w:bCs/>
                <w:sz w:val="20"/>
                <w:szCs w:val="20"/>
                <w:lang w:val="en-US" w:eastAsia="en-US" w:bidi="ar-SA"/>
              </w:rPr>
              <w:t>НДС 20%</w:t>
            </w:r>
          </w:p>
        </w:tc>
        <w:tc>
          <w:tcPr>
            <w:tcW w:w="960" w:type="dxa"/>
            <w:tcBorders>
              <w:top w:val="nil"/>
              <w:left w:val="nil"/>
              <w:bottom w:val="single" w:sz="4" w:space="0" w:color="auto"/>
              <w:right w:val="single" w:sz="4" w:space="0" w:color="auto"/>
            </w:tcBorders>
            <w:shd w:val="clear" w:color="000000" w:fill="F2F2F2"/>
            <w:noWrap/>
            <w:vAlign w:val="bottom"/>
            <w:hideMark/>
          </w:tcPr>
          <w:p w14:paraId="65114EF5" w14:textId="77777777" w:rsidR="002C4D9F" w:rsidRPr="002C4D9F" w:rsidRDefault="002C4D9F" w:rsidP="002C4D9F">
            <w:pPr>
              <w:jc w:val="center"/>
              <w:rPr>
                <w:rFonts w:ascii="Tahoma" w:hAnsi="Tahoma" w:cs="Tahoma"/>
                <w:sz w:val="20"/>
                <w:szCs w:val="20"/>
                <w:lang w:val="en-US" w:eastAsia="en-US" w:bidi="ar-SA"/>
              </w:rPr>
            </w:pPr>
            <w:r w:rsidRPr="002C4D9F">
              <w:rPr>
                <w:rFonts w:ascii="Tahoma" w:hAnsi="Tahoma" w:cs="Tahoma"/>
                <w:sz w:val="20"/>
                <w:szCs w:val="20"/>
                <w:lang w:val="en-US" w:eastAsia="en-US" w:bidi="ar-SA"/>
              </w:rPr>
              <w:t> </w:t>
            </w:r>
          </w:p>
        </w:tc>
        <w:tc>
          <w:tcPr>
            <w:tcW w:w="960" w:type="dxa"/>
            <w:tcBorders>
              <w:top w:val="nil"/>
              <w:left w:val="nil"/>
              <w:bottom w:val="single" w:sz="4" w:space="0" w:color="auto"/>
              <w:right w:val="single" w:sz="4" w:space="0" w:color="auto"/>
            </w:tcBorders>
            <w:shd w:val="clear" w:color="000000" w:fill="F2F2F2"/>
            <w:noWrap/>
            <w:vAlign w:val="bottom"/>
            <w:hideMark/>
          </w:tcPr>
          <w:p w14:paraId="640EF77A" w14:textId="77777777" w:rsidR="002C4D9F" w:rsidRPr="002C4D9F" w:rsidRDefault="002C4D9F" w:rsidP="002C4D9F">
            <w:pPr>
              <w:jc w:val="center"/>
              <w:rPr>
                <w:rFonts w:ascii="Tahoma" w:hAnsi="Tahoma" w:cs="Tahoma"/>
                <w:sz w:val="20"/>
                <w:szCs w:val="20"/>
                <w:lang w:val="en-US" w:eastAsia="en-US" w:bidi="ar-SA"/>
              </w:rPr>
            </w:pPr>
            <w:r w:rsidRPr="002C4D9F">
              <w:rPr>
                <w:rFonts w:ascii="Tahoma" w:hAnsi="Tahoma" w:cs="Tahoma"/>
                <w:sz w:val="20"/>
                <w:szCs w:val="20"/>
                <w:lang w:val="en-US" w:eastAsia="en-US" w:bidi="ar-SA"/>
              </w:rPr>
              <w:t> </w:t>
            </w:r>
          </w:p>
        </w:tc>
        <w:tc>
          <w:tcPr>
            <w:tcW w:w="924" w:type="dxa"/>
            <w:tcBorders>
              <w:top w:val="nil"/>
              <w:left w:val="nil"/>
              <w:bottom w:val="single" w:sz="4" w:space="0" w:color="auto"/>
              <w:right w:val="single" w:sz="4" w:space="0" w:color="auto"/>
            </w:tcBorders>
            <w:shd w:val="clear" w:color="000000" w:fill="F2F2F2"/>
            <w:noWrap/>
            <w:vAlign w:val="bottom"/>
            <w:hideMark/>
          </w:tcPr>
          <w:p w14:paraId="2D38E16F" w14:textId="77777777" w:rsidR="002C4D9F" w:rsidRPr="002C4D9F" w:rsidRDefault="002C4D9F" w:rsidP="002C4D9F">
            <w:pPr>
              <w:jc w:val="center"/>
              <w:rPr>
                <w:rFonts w:ascii="Tahoma" w:hAnsi="Tahoma" w:cs="Tahoma"/>
                <w:sz w:val="20"/>
                <w:szCs w:val="20"/>
                <w:lang w:val="en-US" w:eastAsia="en-US" w:bidi="ar-SA"/>
              </w:rPr>
            </w:pPr>
            <w:r w:rsidRPr="002C4D9F">
              <w:rPr>
                <w:rFonts w:ascii="Tahoma" w:hAnsi="Tahoma" w:cs="Tahoma"/>
                <w:sz w:val="20"/>
                <w:szCs w:val="20"/>
                <w:lang w:val="en-US" w:eastAsia="en-US" w:bidi="ar-SA"/>
              </w:rPr>
              <w:t> </w:t>
            </w:r>
          </w:p>
        </w:tc>
        <w:tc>
          <w:tcPr>
            <w:tcW w:w="1380" w:type="dxa"/>
            <w:tcBorders>
              <w:top w:val="nil"/>
              <w:left w:val="nil"/>
              <w:bottom w:val="single" w:sz="4" w:space="0" w:color="auto"/>
              <w:right w:val="single" w:sz="4" w:space="0" w:color="auto"/>
            </w:tcBorders>
            <w:shd w:val="clear" w:color="000000" w:fill="F2F2F2"/>
            <w:noWrap/>
            <w:vAlign w:val="center"/>
            <w:hideMark/>
          </w:tcPr>
          <w:p w14:paraId="7A2D1831" w14:textId="77777777" w:rsidR="002C4D9F" w:rsidRPr="002C4D9F" w:rsidRDefault="002C4D9F" w:rsidP="002C4D9F">
            <w:pPr>
              <w:jc w:val="right"/>
              <w:rPr>
                <w:rFonts w:ascii="Tahoma" w:hAnsi="Tahoma" w:cs="Tahoma"/>
                <w:sz w:val="18"/>
                <w:szCs w:val="18"/>
                <w:lang w:val="en-US" w:eastAsia="en-US" w:bidi="ar-SA"/>
              </w:rPr>
            </w:pPr>
            <w:r w:rsidRPr="002C4D9F">
              <w:rPr>
                <w:rFonts w:ascii="Tahoma" w:hAnsi="Tahoma" w:cs="Tahoma"/>
                <w:sz w:val="18"/>
                <w:szCs w:val="18"/>
                <w:lang w:val="en-US" w:eastAsia="en-US" w:bidi="ar-SA"/>
              </w:rPr>
              <w:t>17018.5796</w:t>
            </w:r>
          </w:p>
        </w:tc>
        <w:tc>
          <w:tcPr>
            <w:tcW w:w="36" w:type="dxa"/>
            <w:vAlign w:val="center"/>
            <w:hideMark/>
          </w:tcPr>
          <w:p w14:paraId="2F060AD6" w14:textId="77777777" w:rsidR="002C4D9F" w:rsidRPr="002C4D9F" w:rsidRDefault="002C4D9F" w:rsidP="002C4D9F">
            <w:pPr>
              <w:rPr>
                <w:sz w:val="20"/>
                <w:szCs w:val="20"/>
                <w:lang w:val="en-US" w:eastAsia="en-US" w:bidi="ar-SA"/>
              </w:rPr>
            </w:pPr>
          </w:p>
        </w:tc>
      </w:tr>
      <w:tr w:rsidR="002C4D9F" w:rsidRPr="002C4D9F" w14:paraId="7641AEEF" w14:textId="77777777" w:rsidTr="002C4D9F">
        <w:trPr>
          <w:trHeight w:val="300"/>
        </w:trPr>
        <w:tc>
          <w:tcPr>
            <w:tcW w:w="960" w:type="dxa"/>
            <w:tcBorders>
              <w:top w:val="nil"/>
              <w:left w:val="single" w:sz="4" w:space="0" w:color="auto"/>
              <w:bottom w:val="single" w:sz="4" w:space="0" w:color="auto"/>
              <w:right w:val="single" w:sz="4" w:space="0" w:color="auto"/>
            </w:tcBorders>
            <w:shd w:val="clear" w:color="000000" w:fill="F2F2F2"/>
            <w:noWrap/>
            <w:vAlign w:val="bottom"/>
            <w:hideMark/>
          </w:tcPr>
          <w:p w14:paraId="78320FF1" w14:textId="77777777" w:rsidR="002C4D9F" w:rsidRPr="002C4D9F" w:rsidRDefault="002C4D9F" w:rsidP="002C4D9F">
            <w:pPr>
              <w:jc w:val="center"/>
              <w:rPr>
                <w:rFonts w:ascii="Tahoma" w:hAnsi="Tahoma" w:cs="Tahoma"/>
                <w:sz w:val="20"/>
                <w:szCs w:val="20"/>
                <w:lang w:val="en-US" w:eastAsia="en-US" w:bidi="ar-SA"/>
              </w:rPr>
            </w:pPr>
            <w:r w:rsidRPr="002C4D9F">
              <w:rPr>
                <w:rFonts w:ascii="Tahoma" w:hAnsi="Tahoma" w:cs="Tahoma"/>
                <w:sz w:val="20"/>
                <w:szCs w:val="20"/>
                <w:lang w:val="en-US" w:eastAsia="en-US" w:bidi="ar-SA"/>
              </w:rPr>
              <w:t> </w:t>
            </w:r>
          </w:p>
        </w:tc>
        <w:tc>
          <w:tcPr>
            <w:tcW w:w="4720" w:type="dxa"/>
            <w:tcBorders>
              <w:top w:val="nil"/>
              <w:left w:val="nil"/>
              <w:bottom w:val="single" w:sz="4" w:space="0" w:color="auto"/>
              <w:right w:val="single" w:sz="4" w:space="0" w:color="auto"/>
            </w:tcBorders>
            <w:shd w:val="clear" w:color="000000" w:fill="F2F2F2"/>
            <w:noWrap/>
            <w:vAlign w:val="center"/>
            <w:hideMark/>
          </w:tcPr>
          <w:p w14:paraId="339A8969" w14:textId="77777777" w:rsidR="002C4D9F" w:rsidRPr="002C4D9F" w:rsidRDefault="002C4D9F" w:rsidP="002C4D9F">
            <w:pPr>
              <w:rPr>
                <w:rFonts w:ascii="Tahoma" w:hAnsi="Tahoma" w:cs="Tahoma"/>
                <w:b/>
                <w:bCs/>
                <w:sz w:val="20"/>
                <w:szCs w:val="20"/>
                <w:lang w:val="en-US" w:eastAsia="en-US" w:bidi="ar-SA"/>
              </w:rPr>
            </w:pPr>
            <w:proofErr w:type="spellStart"/>
            <w:r w:rsidRPr="002C4D9F">
              <w:rPr>
                <w:rFonts w:ascii="Tahoma" w:hAnsi="Tahoma" w:cs="Tahoma"/>
                <w:b/>
                <w:bCs/>
                <w:sz w:val="20"/>
                <w:szCs w:val="20"/>
                <w:lang w:val="en-US" w:eastAsia="en-US" w:bidi="ar-SA"/>
              </w:rPr>
              <w:t>Общий</w:t>
            </w:r>
            <w:proofErr w:type="spellEnd"/>
          </w:p>
        </w:tc>
        <w:tc>
          <w:tcPr>
            <w:tcW w:w="960" w:type="dxa"/>
            <w:tcBorders>
              <w:top w:val="nil"/>
              <w:left w:val="nil"/>
              <w:bottom w:val="single" w:sz="4" w:space="0" w:color="auto"/>
              <w:right w:val="single" w:sz="4" w:space="0" w:color="auto"/>
            </w:tcBorders>
            <w:shd w:val="clear" w:color="000000" w:fill="F2F2F2"/>
            <w:noWrap/>
            <w:vAlign w:val="bottom"/>
            <w:hideMark/>
          </w:tcPr>
          <w:p w14:paraId="4A965A89" w14:textId="77777777" w:rsidR="002C4D9F" w:rsidRPr="002C4D9F" w:rsidRDefault="002C4D9F" w:rsidP="002C4D9F">
            <w:pPr>
              <w:jc w:val="center"/>
              <w:rPr>
                <w:rFonts w:ascii="Tahoma" w:hAnsi="Tahoma" w:cs="Tahoma"/>
                <w:sz w:val="20"/>
                <w:szCs w:val="20"/>
                <w:lang w:val="en-US" w:eastAsia="en-US" w:bidi="ar-SA"/>
              </w:rPr>
            </w:pPr>
            <w:r w:rsidRPr="002C4D9F">
              <w:rPr>
                <w:rFonts w:ascii="Tahoma" w:hAnsi="Tahoma" w:cs="Tahoma"/>
                <w:sz w:val="20"/>
                <w:szCs w:val="20"/>
                <w:lang w:val="en-US" w:eastAsia="en-US" w:bidi="ar-SA"/>
              </w:rPr>
              <w:t> </w:t>
            </w:r>
          </w:p>
        </w:tc>
        <w:tc>
          <w:tcPr>
            <w:tcW w:w="960" w:type="dxa"/>
            <w:tcBorders>
              <w:top w:val="nil"/>
              <w:left w:val="nil"/>
              <w:bottom w:val="single" w:sz="4" w:space="0" w:color="auto"/>
              <w:right w:val="single" w:sz="4" w:space="0" w:color="auto"/>
            </w:tcBorders>
            <w:shd w:val="clear" w:color="000000" w:fill="F2F2F2"/>
            <w:noWrap/>
            <w:vAlign w:val="bottom"/>
            <w:hideMark/>
          </w:tcPr>
          <w:p w14:paraId="051C0800" w14:textId="77777777" w:rsidR="002C4D9F" w:rsidRPr="002C4D9F" w:rsidRDefault="002C4D9F" w:rsidP="002C4D9F">
            <w:pPr>
              <w:jc w:val="center"/>
              <w:rPr>
                <w:rFonts w:ascii="Tahoma" w:hAnsi="Tahoma" w:cs="Tahoma"/>
                <w:sz w:val="20"/>
                <w:szCs w:val="20"/>
                <w:lang w:val="en-US" w:eastAsia="en-US" w:bidi="ar-SA"/>
              </w:rPr>
            </w:pPr>
            <w:r w:rsidRPr="002C4D9F">
              <w:rPr>
                <w:rFonts w:ascii="Tahoma" w:hAnsi="Tahoma" w:cs="Tahoma"/>
                <w:sz w:val="20"/>
                <w:szCs w:val="20"/>
                <w:lang w:val="en-US" w:eastAsia="en-US" w:bidi="ar-SA"/>
              </w:rPr>
              <w:t> </w:t>
            </w:r>
          </w:p>
        </w:tc>
        <w:tc>
          <w:tcPr>
            <w:tcW w:w="924" w:type="dxa"/>
            <w:tcBorders>
              <w:top w:val="nil"/>
              <w:left w:val="nil"/>
              <w:bottom w:val="single" w:sz="4" w:space="0" w:color="auto"/>
              <w:right w:val="single" w:sz="4" w:space="0" w:color="auto"/>
            </w:tcBorders>
            <w:shd w:val="clear" w:color="000000" w:fill="F2F2F2"/>
            <w:noWrap/>
            <w:vAlign w:val="bottom"/>
            <w:hideMark/>
          </w:tcPr>
          <w:p w14:paraId="1F6B8D64" w14:textId="77777777" w:rsidR="002C4D9F" w:rsidRPr="002C4D9F" w:rsidRDefault="002C4D9F" w:rsidP="002C4D9F">
            <w:pPr>
              <w:jc w:val="center"/>
              <w:rPr>
                <w:rFonts w:ascii="Tahoma" w:hAnsi="Tahoma" w:cs="Tahoma"/>
                <w:sz w:val="20"/>
                <w:szCs w:val="20"/>
                <w:lang w:val="en-US" w:eastAsia="en-US" w:bidi="ar-SA"/>
              </w:rPr>
            </w:pPr>
            <w:r w:rsidRPr="002C4D9F">
              <w:rPr>
                <w:rFonts w:ascii="Tahoma" w:hAnsi="Tahoma" w:cs="Tahoma"/>
                <w:sz w:val="20"/>
                <w:szCs w:val="20"/>
                <w:lang w:val="en-US" w:eastAsia="en-US" w:bidi="ar-SA"/>
              </w:rPr>
              <w:t> </w:t>
            </w:r>
          </w:p>
        </w:tc>
        <w:tc>
          <w:tcPr>
            <w:tcW w:w="1380" w:type="dxa"/>
            <w:tcBorders>
              <w:top w:val="nil"/>
              <w:left w:val="nil"/>
              <w:bottom w:val="single" w:sz="4" w:space="0" w:color="auto"/>
              <w:right w:val="single" w:sz="4" w:space="0" w:color="auto"/>
            </w:tcBorders>
            <w:shd w:val="clear" w:color="000000" w:fill="F2F2F2"/>
            <w:noWrap/>
            <w:vAlign w:val="center"/>
            <w:hideMark/>
          </w:tcPr>
          <w:p w14:paraId="7C1C014D" w14:textId="77777777" w:rsidR="002C4D9F" w:rsidRPr="002C4D9F" w:rsidRDefault="002C4D9F" w:rsidP="002C4D9F">
            <w:pPr>
              <w:jc w:val="right"/>
              <w:rPr>
                <w:rFonts w:ascii="Tahoma" w:hAnsi="Tahoma" w:cs="Tahoma"/>
                <w:b/>
                <w:bCs/>
                <w:sz w:val="18"/>
                <w:szCs w:val="18"/>
                <w:lang w:val="en-US" w:eastAsia="en-US" w:bidi="ar-SA"/>
              </w:rPr>
            </w:pPr>
            <w:r w:rsidRPr="002C4D9F">
              <w:rPr>
                <w:rFonts w:ascii="Tahoma" w:hAnsi="Tahoma" w:cs="Tahoma"/>
                <w:b/>
                <w:bCs/>
                <w:sz w:val="18"/>
                <w:szCs w:val="18"/>
                <w:lang w:val="en-US" w:eastAsia="en-US" w:bidi="ar-SA"/>
              </w:rPr>
              <w:t>102111.4773</w:t>
            </w:r>
          </w:p>
        </w:tc>
        <w:tc>
          <w:tcPr>
            <w:tcW w:w="36" w:type="dxa"/>
            <w:vAlign w:val="center"/>
            <w:hideMark/>
          </w:tcPr>
          <w:p w14:paraId="596AEE38" w14:textId="77777777" w:rsidR="002C4D9F" w:rsidRPr="002C4D9F" w:rsidRDefault="002C4D9F" w:rsidP="002C4D9F">
            <w:pPr>
              <w:rPr>
                <w:sz w:val="20"/>
                <w:szCs w:val="20"/>
                <w:lang w:val="en-US" w:eastAsia="en-US" w:bidi="ar-SA"/>
              </w:rPr>
            </w:pPr>
          </w:p>
        </w:tc>
      </w:tr>
    </w:tbl>
    <w:p w14:paraId="0B3E80F1" w14:textId="77777777" w:rsidR="008F683C" w:rsidRDefault="008F683C" w:rsidP="00E67857">
      <w:pPr>
        <w:tabs>
          <w:tab w:val="left" w:pos="9980"/>
        </w:tabs>
        <w:jc w:val="center"/>
        <w:rPr>
          <w:rFonts w:ascii="GHEA Grapalat" w:hAnsi="GHEA Grapalat" w:cs="Sylfaen"/>
          <w:b/>
        </w:rPr>
      </w:pPr>
    </w:p>
    <w:p w14:paraId="389876C2" w14:textId="77777777" w:rsidR="009D5BC4" w:rsidRDefault="009D5BC4" w:rsidP="00E67857">
      <w:pPr>
        <w:tabs>
          <w:tab w:val="left" w:pos="9980"/>
        </w:tabs>
        <w:jc w:val="center"/>
        <w:rPr>
          <w:rFonts w:ascii="GHEA Grapalat" w:hAnsi="GHEA Grapalat" w:cs="Sylfaen"/>
          <w:b/>
        </w:rPr>
      </w:pPr>
    </w:p>
    <w:p w14:paraId="2B00B262" w14:textId="77777777" w:rsidR="009D5BC4" w:rsidRDefault="009D5BC4" w:rsidP="00E67857">
      <w:pPr>
        <w:tabs>
          <w:tab w:val="left" w:pos="9980"/>
        </w:tabs>
        <w:jc w:val="center"/>
        <w:rPr>
          <w:rFonts w:ascii="GHEA Grapalat" w:hAnsi="GHEA Grapalat" w:cs="Sylfaen"/>
          <w:b/>
        </w:rPr>
      </w:pPr>
    </w:p>
    <w:p w14:paraId="1D217D7E" w14:textId="6F39A441" w:rsidR="009D5BC4" w:rsidRPr="00C52ED5" w:rsidRDefault="000E359C" w:rsidP="009D5BC4">
      <w:pPr>
        <w:ind w:firstLine="567"/>
        <w:jc w:val="center"/>
        <w:rPr>
          <w:rFonts w:ascii="GHEA Grapalat" w:hAnsi="GHEA Grapalat"/>
          <w:b/>
          <w:iCs/>
          <w:sz w:val="20"/>
          <w:szCs w:val="20"/>
          <w:lang w:val="es-ES"/>
        </w:rPr>
      </w:pPr>
      <w:r w:rsidRPr="000E359C">
        <w:rPr>
          <w:rFonts w:ascii="GHEA Grapalat" w:hAnsi="GHEA Grapalat"/>
          <w:b/>
          <w:iCs/>
          <w:sz w:val="20"/>
          <w:szCs w:val="20"/>
        </w:rPr>
        <w:t>ДРУГИЕ УСТАНОВЛЕННЫЕ УСЛОВИЯ</w:t>
      </w:r>
    </w:p>
    <w:tbl>
      <w:tblPr>
        <w:tblW w:w="10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5"/>
      </w:tblGrid>
      <w:tr w:rsidR="009D5BC4" w:rsidRPr="000E359C" w14:paraId="02588262" w14:textId="77777777" w:rsidTr="00C102EF">
        <w:trPr>
          <w:trHeight w:val="971"/>
          <w:jc w:val="center"/>
        </w:trPr>
        <w:tc>
          <w:tcPr>
            <w:tcW w:w="10455" w:type="dxa"/>
            <w:tcBorders>
              <w:top w:val="single" w:sz="4" w:space="0" w:color="auto"/>
              <w:left w:val="single" w:sz="4" w:space="0" w:color="auto"/>
              <w:bottom w:val="single" w:sz="4" w:space="0" w:color="auto"/>
              <w:right w:val="single" w:sz="4" w:space="0" w:color="auto"/>
            </w:tcBorders>
            <w:vAlign w:val="center"/>
            <w:hideMark/>
          </w:tcPr>
          <w:p w14:paraId="28D80585" w14:textId="324E111B" w:rsidR="009D5BC4" w:rsidRPr="00C52ED5" w:rsidRDefault="000E359C" w:rsidP="00C102EF">
            <w:pPr>
              <w:ind w:firstLine="567"/>
              <w:jc w:val="center"/>
              <w:rPr>
                <w:rFonts w:ascii="GHEA Grapalat" w:hAnsi="GHEA Grapalat"/>
                <w:bCs/>
                <w:iCs/>
                <w:sz w:val="20"/>
                <w:szCs w:val="20"/>
                <w:lang w:val="pt-BR"/>
              </w:rPr>
            </w:pPr>
            <w:r w:rsidRPr="000E359C">
              <w:rPr>
                <w:rFonts w:ascii="GHEA Grapalat" w:hAnsi="GHEA Grapalat"/>
                <w:bCs/>
                <w:iCs/>
                <w:sz w:val="20"/>
                <w:szCs w:val="20"/>
              </w:rPr>
              <w:t>Выполнить не менее 70% работ лично, в порядке и сроки, предусмотренные контрактом, своими силами, инструментами, механизмами, а также необходимыми материалами и надлежащим качеством в соответствии с проектом и объемным листом.</w:t>
            </w:r>
          </w:p>
        </w:tc>
      </w:tr>
      <w:tr w:rsidR="009D5BC4" w:rsidRPr="000E359C" w14:paraId="2EBD0359" w14:textId="77777777" w:rsidTr="00C102EF">
        <w:trPr>
          <w:trHeight w:val="971"/>
          <w:jc w:val="center"/>
        </w:trPr>
        <w:tc>
          <w:tcPr>
            <w:tcW w:w="10455" w:type="dxa"/>
            <w:tcBorders>
              <w:top w:val="single" w:sz="4" w:space="0" w:color="auto"/>
              <w:left w:val="single" w:sz="4" w:space="0" w:color="auto"/>
              <w:bottom w:val="single" w:sz="4" w:space="0" w:color="auto"/>
              <w:right w:val="single" w:sz="4" w:space="0" w:color="auto"/>
            </w:tcBorders>
            <w:vAlign w:val="center"/>
          </w:tcPr>
          <w:p w14:paraId="2FB19686" w14:textId="561B5C09" w:rsidR="009D5BC4" w:rsidRPr="00737615" w:rsidRDefault="000E359C" w:rsidP="00C102EF">
            <w:pPr>
              <w:ind w:firstLine="567"/>
              <w:jc w:val="center"/>
              <w:rPr>
                <w:rFonts w:ascii="GHEA Grapalat" w:hAnsi="GHEA Grapalat"/>
                <w:bCs/>
                <w:iCs/>
                <w:sz w:val="20"/>
                <w:szCs w:val="20"/>
              </w:rPr>
            </w:pPr>
            <w:r w:rsidRPr="000E359C">
              <w:rPr>
                <w:rFonts w:ascii="GHEA Grapalat" w:hAnsi="GHEA Grapalat"/>
                <w:bCs/>
                <w:iCs/>
                <w:sz w:val="20"/>
                <w:szCs w:val="20"/>
              </w:rPr>
              <w:t>* Участник должен иметь лицензию как минимум 3-го класса на осуществление строительной деятельности в соответствии со следующими областями градостроительства:</w:t>
            </w:r>
          </w:p>
          <w:p w14:paraId="74EC775D" w14:textId="77777777" w:rsidR="000E359C" w:rsidRPr="00737615" w:rsidRDefault="000E359C" w:rsidP="00C102EF">
            <w:pPr>
              <w:ind w:firstLine="567"/>
              <w:jc w:val="center"/>
              <w:rPr>
                <w:rFonts w:ascii="GHEA Grapalat" w:hAnsi="GHEA Grapalat"/>
                <w:bCs/>
                <w:iCs/>
                <w:sz w:val="20"/>
                <w:szCs w:val="20"/>
              </w:rPr>
            </w:pPr>
          </w:p>
          <w:p w14:paraId="20927C73" w14:textId="7E6C2338" w:rsidR="009D5BC4" w:rsidRPr="00C52ED5" w:rsidRDefault="000E359C" w:rsidP="00C102EF">
            <w:pPr>
              <w:ind w:firstLine="567"/>
              <w:jc w:val="center"/>
              <w:rPr>
                <w:rFonts w:ascii="GHEA Grapalat" w:hAnsi="GHEA Grapalat"/>
                <w:bCs/>
                <w:iCs/>
                <w:sz w:val="20"/>
                <w:szCs w:val="20"/>
                <w:lang w:val="pt-BR"/>
              </w:rPr>
            </w:pPr>
            <w:r w:rsidRPr="000E359C">
              <w:rPr>
                <w:rFonts w:ascii="GHEA Grapalat" w:hAnsi="GHEA Grapalat"/>
                <w:bCs/>
                <w:iCs/>
                <w:sz w:val="20"/>
                <w:szCs w:val="20"/>
              </w:rPr>
              <w:t>1) транспортные пути (автомобильные дороги, железнодорожные линии и аэропорты, искусственные конструкции для мостов, тоннели, органы, эстакада, генератор и т. д.) Строительство осуществления деятельности лицензирование отношения регламентируются «о Лицензировании», «о Градостроительстве» законами Республики армения, настоящим порядком и иными правовыми актами:</w:t>
            </w:r>
          </w:p>
        </w:tc>
      </w:tr>
      <w:tr w:rsidR="009D5BC4" w:rsidRPr="000E359C" w14:paraId="4DE87C1A" w14:textId="77777777" w:rsidTr="00C102EF">
        <w:trPr>
          <w:trHeight w:val="971"/>
          <w:jc w:val="center"/>
        </w:trPr>
        <w:tc>
          <w:tcPr>
            <w:tcW w:w="10455" w:type="dxa"/>
            <w:tcBorders>
              <w:top w:val="single" w:sz="4" w:space="0" w:color="auto"/>
              <w:left w:val="single" w:sz="4" w:space="0" w:color="auto"/>
              <w:bottom w:val="single" w:sz="4" w:space="0" w:color="auto"/>
              <w:right w:val="single" w:sz="4" w:space="0" w:color="auto"/>
            </w:tcBorders>
            <w:vAlign w:val="center"/>
            <w:hideMark/>
          </w:tcPr>
          <w:p w14:paraId="24363052" w14:textId="6CFC887B" w:rsidR="009D5BC4" w:rsidRPr="00C52ED5" w:rsidRDefault="000E359C" w:rsidP="00C102EF">
            <w:pPr>
              <w:ind w:firstLine="567"/>
              <w:jc w:val="center"/>
              <w:rPr>
                <w:rFonts w:ascii="GHEA Grapalat" w:hAnsi="GHEA Grapalat"/>
                <w:bCs/>
                <w:iCs/>
                <w:sz w:val="20"/>
                <w:szCs w:val="20"/>
                <w:lang w:val="hy-AM"/>
              </w:rPr>
            </w:pPr>
            <w:r w:rsidRPr="000E359C">
              <w:rPr>
                <w:rFonts w:ascii="GHEA Grapalat" w:hAnsi="GHEA Grapalat"/>
                <w:bCs/>
                <w:iCs/>
                <w:sz w:val="20"/>
                <w:szCs w:val="20"/>
              </w:rPr>
              <w:t>На форменной одежде строителей-наличие логотипа организации, осуществляющей строительство</w:t>
            </w:r>
          </w:p>
        </w:tc>
      </w:tr>
    </w:tbl>
    <w:p w14:paraId="1E1FB699" w14:textId="77777777" w:rsidR="009D5BC4" w:rsidRPr="009D5BC4" w:rsidRDefault="009D5BC4" w:rsidP="00E67857">
      <w:pPr>
        <w:tabs>
          <w:tab w:val="left" w:pos="9980"/>
        </w:tabs>
        <w:jc w:val="center"/>
        <w:rPr>
          <w:rFonts w:ascii="GHEA Grapalat" w:hAnsi="GHEA Grapalat" w:cs="Sylfaen"/>
          <w:b/>
          <w:lang w:val="hy-AM"/>
        </w:rPr>
      </w:pPr>
    </w:p>
    <w:p w14:paraId="3CB54583" w14:textId="77777777" w:rsidR="009D5BC4" w:rsidRPr="009D5BC4" w:rsidRDefault="009D5BC4" w:rsidP="00E67857">
      <w:pPr>
        <w:tabs>
          <w:tab w:val="left" w:pos="9980"/>
        </w:tabs>
        <w:jc w:val="center"/>
        <w:rPr>
          <w:rFonts w:ascii="GHEA Grapalat" w:hAnsi="GHEA Grapalat" w:cs="Sylfaen"/>
          <w:b/>
          <w:lang w:val="hy-AM"/>
        </w:rPr>
      </w:pPr>
    </w:p>
    <w:p w14:paraId="3DDE12C2" w14:textId="77777777" w:rsidR="009D5BC4" w:rsidRPr="009D5BC4" w:rsidRDefault="009D5BC4" w:rsidP="00E67857">
      <w:pPr>
        <w:tabs>
          <w:tab w:val="left" w:pos="9980"/>
        </w:tabs>
        <w:jc w:val="center"/>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2038B0" w:rsidRPr="009F3DC7" w14:paraId="28BE15FB" w14:textId="77777777" w:rsidTr="003066CC">
        <w:trPr>
          <w:jc w:val="center"/>
        </w:trPr>
        <w:tc>
          <w:tcPr>
            <w:tcW w:w="4536" w:type="dxa"/>
          </w:tcPr>
          <w:p w14:paraId="110304C6" w14:textId="77777777" w:rsidR="002038B0" w:rsidRPr="009F3DC7" w:rsidRDefault="002038B0" w:rsidP="00E67857">
            <w:pPr>
              <w:widowControl w:val="0"/>
              <w:jc w:val="center"/>
              <w:rPr>
                <w:rFonts w:ascii="GHEA Grapalat" w:hAnsi="GHEA Grapalat" w:cs="Sylfaen"/>
                <w:b/>
                <w:bCs/>
              </w:rPr>
            </w:pPr>
            <w:r w:rsidRPr="009F3DC7">
              <w:rPr>
                <w:rFonts w:ascii="GHEA Grapalat" w:hAnsi="GHEA Grapalat"/>
                <w:b/>
              </w:rPr>
              <w:t>ЗАКАЗЧИК</w:t>
            </w:r>
          </w:p>
          <w:p w14:paraId="3BDAEA1C" w14:textId="77777777" w:rsidR="002038B0" w:rsidRPr="00517562" w:rsidRDefault="002038B0" w:rsidP="00E67857">
            <w:pPr>
              <w:widowControl w:val="0"/>
              <w:jc w:val="center"/>
              <w:rPr>
                <w:rFonts w:ascii="GHEA Grapalat" w:hAnsi="GHEA Grapalat"/>
                <w:lang w:val="en-US"/>
              </w:rPr>
            </w:pPr>
            <w:r>
              <w:rPr>
                <w:rFonts w:ascii="GHEA Grapalat" w:hAnsi="GHEA Grapalat"/>
                <w:lang w:val="en-US"/>
              </w:rPr>
              <w:t>______________________</w:t>
            </w:r>
          </w:p>
          <w:p w14:paraId="58540744" w14:textId="77777777" w:rsidR="002038B0" w:rsidRPr="00517562" w:rsidRDefault="002038B0" w:rsidP="00E67857">
            <w:pPr>
              <w:widowControl w:val="0"/>
              <w:jc w:val="center"/>
              <w:rPr>
                <w:rFonts w:ascii="GHEA Grapalat" w:hAnsi="GHEA Grapalat"/>
                <w:vertAlign w:val="superscript"/>
              </w:rPr>
            </w:pPr>
            <w:r w:rsidRPr="00517562">
              <w:rPr>
                <w:rFonts w:ascii="GHEA Grapalat" w:hAnsi="GHEA Grapalat"/>
                <w:vertAlign w:val="superscript"/>
              </w:rPr>
              <w:t>/подпись/</w:t>
            </w:r>
          </w:p>
          <w:p w14:paraId="2AA7A667" w14:textId="77777777" w:rsidR="002038B0" w:rsidRPr="009F3DC7" w:rsidRDefault="002038B0" w:rsidP="00E67857">
            <w:pPr>
              <w:widowControl w:val="0"/>
              <w:jc w:val="center"/>
              <w:rPr>
                <w:rFonts w:ascii="GHEA Grapalat" w:hAnsi="GHEA Grapalat"/>
              </w:rPr>
            </w:pPr>
            <w:r w:rsidRPr="009F3DC7">
              <w:rPr>
                <w:rFonts w:ascii="GHEA Grapalat" w:hAnsi="GHEA Grapalat"/>
              </w:rPr>
              <w:t>М. П.</w:t>
            </w:r>
          </w:p>
        </w:tc>
        <w:tc>
          <w:tcPr>
            <w:tcW w:w="760" w:type="dxa"/>
          </w:tcPr>
          <w:p w14:paraId="7CA78A11" w14:textId="77777777" w:rsidR="002038B0" w:rsidRPr="009F3DC7" w:rsidRDefault="002038B0" w:rsidP="00E67857">
            <w:pPr>
              <w:widowControl w:val="0"/>
              <w:jc w:val="center"/>
              <w:rPr>
                <w:rFonts w:ascii="GHEA Grapalat" w:hAnsi="GHEA Grapalat"/>
              </w:rPr>
            </w:pPr>
          </w:p>
        </w:tc>
        <w:tc>
          <w:tcPr>
            <w:tcW w:w="4343" w:type="dxa"/>
          </w:tcPr>
          <w:p w14:paraId="4268A769" w14:textId="77777777" w:rsidR="002038B0" w:rsidRPr="009F3DC7" w:rsidRDefault="002038B0" w:rsidP="00E67857">
            <w:pPr>
              <w:widowControl w:val="0"/>
              <w:jc w:val="center"/>
              <w:rPr>
                <w:rFonts w:ascii="GHEA Grapalat" w:hAnsi="GHEA Grapalat" w:cs="Sylfaen"/>
                <w:b/>
                <w:bCs/>
              </w:rPr>
            </w:pPr>
            <w:r w:rsidRPr="009F3DC7">
              <w:rPr>
                <w:rFonts w:ascii="GHEA Grapalat" w:hAnsi="GHEA Grapalat"/>
                <w:b/>
              </w:rPr>
              <w:t>ПОДРЯДЧИК</w:t>
            </w:r>
          </w:p>
          <w:p w14:paraId="43EB3D16" w14:textId="77777777" w:rsidR="002038B0" w:rsidRPr="00517562" w:rsidRDefault="002038B0" w:rsidP="00E67857">
            <w:pPr>
              <w:widowControl w:val="0"/>
              <w:jc w:val="center"/>
              <w:rPr>
                <w:rFonts w:ascii="GHEA Grapalat" w:hAnsi="GHEA Grapalat"/>
                <w:lang w:val="en-US"/>
              </w:rPr>
            </w:pPr>
            <w:r>
              <w:rPr>
                <w:rFonts w:ascii="GHEA Grapalat" w:hAnsi="GHEA Grapalat"/>
                <w:lang w:val="en-US"/>
              </w:rPr>
              <w:t>_____________________</w:t>
            </w:r>
          </w:p>
          <w:p w14:paraId="32935BF2" w14:textId="77777777" w:rsidR="002038B0" w:rsidRPr="00517562" w:rsidRDefault="002038B0" w:rsidP="00E67857">
            <w:pPr>
              <w:widowControl w:val="0"/>
              <w:jc w:val="center"/>
              <w:rPr>
                <w:rFonts w:ascii="GHEA Grapalat" w:hAnsi="GHEA Grapalat"/>
                <w:vertAlign w:val="superscript"/>
              </w:rPr>
            </w:pPr>
            <w:r w:rsidRPr="00517562">
              <w:rPr>
                <w:rFonts w:ascii="GHEA Grapalat" w:hAnsi="GHEA Grapalat"/>
                <w:vertAlign w:val="superscript"/>
              </w:rPr>
              <w:t>/подпись/</w:t>
            </w:r>
          </w:p>
          <w:p w14:paraId="5A3B1C6B" w14:textId="77777777" w:rsidR="002038B0" w:rsidRPr="009F3DC7" w:rsidRDefault="002038B0" w:rsidP="00E67857">
            <w:pPr>
              <w:widowControl w:val="0"/>
              <w:jc w:val="center"/>
              <w:rPr>
                <w:rFonts w:ascii="GHEA Grapalat" w:hAnsi="GHEA Grapalat"/>
              </w:rPr>
            </w:pPr>
            <w:r w:rsidRPr="009F3DC7">
              <w:rPr>
                <w:rFonts w:ascii="GHEA Grapalat" w:hAnsi="GHEA Grapalat"/>
              </w:rPr>
              <w:t>М. П.</w:t>
            </w:r>
          </w:p>
        </w:tc>
      </w:tr>
    </w:tbl>
    <w:p w14:paraId="3904D00D" w14:textId="77777777" w:rsidR="0089352B" w:rsidRDefault="0089352B" w:rsidP="00E67857">
      <w:pPr>
        <w:jc w:val="right"/>
        <w:rPr>
          <w:rFonts w:ascii="GHEA Grapalat" w:hAnsi="GHEA Grapalat"/>
          <w:i/>
        </w:rPr>
      </w:pPr>
    </w:p>
    <w:p w14:paraId="42F8BC17" w14:textId="77777777" w:rsidR="002038B0" w:rsidRDefault="002038B0" w:rsidP="00E67857">
      <w:pPr>
        <w:jc w:val="right"/>
        <w:rPr>
          <w:rFonts w:ascii="GHEA Grapalat" w:hAnsi="GHEA Grapalat"/>
          <w:i/>
        </w:rPr>
      </w:pPr>
    </w:p>
    <w:p w14:paraId="55995C45" w14:textId="77777777" w:rsidR="002038B0" w:rsidRDefault="002038B0" w:rsidP="00E67857">
      <w:pPr>
        <w:jc w:val="right"/>
        <w:rPr>
          <w:rFonts w:ascii="GHEA Grapalat" w:hAnsi="GHEA Grapalat"/>
          <w:i/>
        </w:rPr>
      </w:pPr>
    </w:p>
    <w:p w14:paraId="75D7C489" w14:textId="77777777" w:rsidR="002038B0" w:rsidRDefault="002038B0" w:rsidP="00E67857">
      <w:pPr>
        <w:jc w:val="right"/>
        <w:rPr>
          <w:rFonts w:ascii="GHEA Grapalat" w:hAnsi="GHEA Grapalat"/>
          <w:i/>
        </w:rPr>
      </w:pPr>
    </w:p>
    <w:p w14:paraId="7F5607E4" w14:textId="77777777" w:rsidR="002038B0" w:rsidRDefault="002038B0" w:rsidP="00E67857">
      <w:pPr>
        <w:jc w:val="right"/>
        <w:rPr>
          <w:rFonts w:ascii="GHEA Grapalat" w:hAnsi="GHEA Grapalat"/>
          <w:i/>
        </w:rPr>
      </w:pPr>
    </w:p>
    <w:p w14:paraId="2F0D47E6" w14:textId="77777777" w:rsidR="002038B0" w:rsidRDefault="002038B0" w:rsidP="00E67857">
      <w:pPr>
        <w:jc w:val="right"/>
        <w:rPr>
          <w:rFonts w:ascii="GHEA Grapalat" w:hAnsi="GHEA Grapalat"/>
          <w:i/>
        </w:rPr>
      </w:pPr>
    </w:p>
    <w:p w14:paraId="39C83940" w14:textId="77777777" w:rsidR="002038B0" w:rsidRDefault="002038B0" w:rsidP="00E67857">
      <w:pPr>
        <w:jc w:val="right"/>
        <w:rPr>
          <w:rFonts w:ascii="GHEA Grapalat" w:hAnsi="GHEA Grapalat"/>
          <w:i/>
        </w:rPr>
      </w:pPr>
    </w:p>
    <w:p w14:paraId="7EBCECB9" w14:textId="77777777" w:rsidR="002038B0" w:rsidRDefault="002038B0" w:rsidP="00E67857">
      <w:pPr>
        <w:jc w:val="right"/>
        <w:rPr>
          <w:rFonts w:ascii="GHEA Grapalat" w:hAnsi="GHEA Grapalat"/>
          <w:i/>
        </w:rPr>
      </w:pPr>
    </w:p>
    <w:p w14:paraId="128ACA84" w14:textId="77777777" w:rsidR="002038B0" w:rsidRDefault="002038B0" w:rsidP="00E67857">
      <w:pPr>
        <w:jc w:val="right"/>
        <w:rPr>
          <w:rFonts w:ascii="GHEA Grapalat" w:hAnsi="GHEA Grapalat"/>
          <w:i/>
        </w:rPr>
      </w:pPr>
    </w:p>
    <w:p w14:paraId="059CA73F" w14:textId="77777777" w:rsidR="002038B0" w:rsidRDefault="002038B0" w:rsidP="00E67857">
      <w:pPr>
        <w:jc w:val="right"/>
        <w:rPr>
          <w:rFonts w:ascii="GHEA Grapalat" w:hAnsi="GHEA Grapalat"/>
          <w:i/>
        </w:rPr>
      </w:pPr>
    </w:p>
    <w:p w14:paraId="64F8A6BF" w14:textId="77777777" w:rsidR="002038B0" w:rsidRDefault="002038B0" w:rsidP="00E67857">
      <w:pPr>
        <w:jc w:val="right"/>
        <w:rPr>
          <w:rFonts w:ascii="GHEA Grapalat" w:hAnsi="GHEA Grapalat"/>
          <w:i/>
        </w:rPr>
      </w:pPr>
    </w:p>
    <w:p w14:paraId="585A25E9" w14:textId="77777777" w:rsidR="002038B0" w:rsidRDefault="002038B0" w:rsidP="00E67857">
      <w:pPr>
        <w:jc w:val="right"/>
        <w:rPr>
          <w:rFonts w:ascii="GHEA Grapalat" w:hAnsi="GHEA Grapalat"/>
          <w:i/>
        </w:rPr>
      </w:pPr>
    </w:p>
    <w:p w14:paraId="1919EE30" w14:textId="77777777" w:rsidR="002038B0" w:rsidRDefault="002038B0" w:rsidP="00E67857">
      <w:pPr>
        <w:jc w:val="right"/>
        <w:rPr>
          <w:rFonts w:ascii="GHEA Grapalat" w:hAnsi="GHEA Grapalat"/>
          <w:i/>
        </w:rPr>
      </w:pPr>
    </w:p>
    <w:p w14:paraId="53647CE2" w14:textId="77777777" w:rsidR="002038B0" w:rsidRDefault="002038B0" w:rsidP="00E67857">
      <w:pPr>
        <w:jc w:val="right"/>
        <w:rPr>
          <w:rFonts w:ascii="GHEA Grapalat" w:hAnsi="GHEA Grapalat"/>
          <w:i/>
        </w:rPr>
      </w:pPr>
    </w:p>
    <w:p w14:paraId="190C777B" w14:textId="77777777" w:rsidR="002038B0" w:rsidRDefault="002038B0" w:rsidP="00E67857">
      <w:pPr>
        <w:jc w:val="right"/>
        <w:rPr>
          <w:rFonts w:ascii="GHEA Grapalat" w:hAnsi="GHEA Grapalat"/>
          <w:i/>
        </w:rPr>
      </w:pPr>
    </w:p>
    <w:p w14:paraId="40570E6C" w14:textId="77777777" w:rsidR="002038B0" w:rsidRDefault="002038B0" w:rsidP="00E67857">
      <w:pPr>
        <w:jc w:val="right"/>
        <w:rPr>
          <w:rFonts w:ascii="GHEA Grapalat" w:hAnsi="GHEA Grapalat"/>
          <w:i/>
        </w:rPr>
      </w:pPr>
    </w:p>
    <w:p w14:paraId="00992275" w14:textId="77777777" w:rsidR="002038B0" w:rsidRDefault="002038B0" w:rsidP="00E67857">
      <w:pPr>
        <w:jc w:val="right"/>
        <w:rPr>
          <w:rFonts w:ascii="GHEA Grapalat" w:hAnsi="GHEA Grapalat"/>
          <w:i/>
        </w:rPr>
      </w:pPr>
    </w:p>
    <w:p w14:paraId="54D5A069" w14:textId="77777777" w:rsidR="002038B0" w:rsidRDefault="002038B0" w:rsidP="00E67857">
      <w:pPr>
        <w:jc w:val="right"/>
        <w:rPr>
          <w:rFonts w:ascii="GHEA Grapalat" w:hAnsi="GHEA Grapalat"/>
          <w:i/>
        </w:rPr>
      </w:pPr>
    </w:p>
    <w:p w14:paraId="65C563BB" w14:textId="77777777" w:rsidR="002038B0" w:rsidRDefault="002038B0" w:rsidP="00E67857">
      <w:pPr>
        <w:jc w:val="right"/>
        <w:rPr>
          <w:rFonts w:ascii="GHEA Grapalat" w:hAnsi="GHEA Grapalat"/>
          <w:i/>
        </w:rPr>
      </w:pPr>
    </w:p>
    <w:p w14:paraId="0ED7FA6D" w14:textId="77777777" w:rsidR="002038B0" w:rsidRDefault="002038B0" w:rsidP="00E67857">
      <w:pPr>
        <w:jc w:val="right"/>
        <w:rPr>
          <w:rFonts w:ascii="GHEA Grapalat" w:hAnsi="GHEA Grapalat"/>
          <w:i/>
        </w:rPr>
      </w:pPr>
    </w:p>
    <w:p w14:paraId="643703A9" w14:textId="77777777" w:rsidR="002038B0" w:rsidRDefault="002038B0" w:rsidP="00E67857">
      <w:pPr>
        <w:jc w:val="right"/>
        <w:rPr>
          <w:rFonts w:ascii="GHEA Grapalat" w:hAnsi="GHEA Grapalat"/>
          <w:i/>
        </w:rPr>
      </w:pPr>
    </w:p>
    <w:p w14:paraId="2E26EB28" w14:textId="77777777" w:rsidR="002038B0" w:rsidRDefault="002038B0" w:rsidP="00E67857">
      <w:pPr>
        <w:jc w:val="right"/>
        <w:rPr>
          <w:rFonts w:ascii="GHEA Grapalat" w:hAnsi="GHEA Grapalat"/>
          <w:i/>
        </w:rPr>
      </w:pPr>
    </w:p>
    <w:p w14:paraId="08E056E5" w14:textId="77777777" w:rsidR="002038B0" w:rsidRDefault="002038B0" w:rsidP="00E67857">
      <w:pPr>
        <w:jc w:val="right"/>
        <w:rPr>
          <w:rFonts w:ascii="GHEA Grapalat" w:hAnsi="GHEA Grapalat"/>
          <w:i/>
        </w:rPr>
      </w:pPr>
    </w:p>
    <w:p w14:paraId="399C52F7" w14:textId="77777777" w:rsidR="002038B0" w:rsidRDefault="002038B0" w:rsidP="00E67857">
      <w:pPr>
        <w:jc w:val="right"/>
        <w:rPr>
          <w:rFonts w:ascii="GHEA Grapalat" w:hAnsi="GHEA Grapalat"/>
          <w:i/>
        </w:rPr>
      </w:pPr>
    </w:p>
    <w:p w14:paraId="31AB47DF" w14:textId="77777777" w:rsidR="002038B0" w:rsidRDefault="002038B0" w:rsidP="00E67857">
      <w:pPr>
        <w:jc w:val="right"/>
        <w:rPr>
          <w:rFonts w:ascii="GHEA Grapalat" w:hAnsi="GHEA Grapalat"/>
          <w:i/>
        </w:rPr>
      </w:pPr>
    </w:p>
    <w:p w14:paraId="45056F5A" w14:textId="77777777" w:rsidR="002038B0" w:rsidRDefault="002038B0" w:rsidP="00E67857">
      <w:pPr>
        <w:jc w:val="right"/>
        <w:rPr>
          <w:rFonts w:ascii="GHEA Grapalat" w:hAnsi="GHEA Grapalat"/>
          <w:i/>
        </w:rPr>
      </w:pPr>
    </w:p>
    <w:p w14:paraId="10729A07" w14:textId="12F11027" w:rsidR="00BB28C8" w:rsidRPr="009F3DC7" w:rsidRDefault="00BB28C8" w:rsidP="00E67857">
      <w:pPr>
        <w:jc w:val="right"/>
        <w:rPr>
          <w:rFonts w:ascii="GHEA Grapalat" w:hAnsi="GHEA Grapalat" w:cs="Arial"/>
          <w:i/>
        </w:rPr>
      </w:pPr>
      <w:r w:rsidRPr="009F3DC7">
        <w:rPr>
          <w:rFonts w:ascii="GHEA Grapalat" w:hAnsi="GHEA Grapalat"/>
          <w:i/>
        </w:rPr>
        <w:t>Приложение № 2</w:t>
      </w:r>
    </w:p>
    <w:p w14:paraId="178BA6B5" w14:textId="77777777" w:rsidR="00BB28C8" w:rsidRPr="009F3DC7" w:rsidRDefault="00BB28C8" w:rsidP="00E67857">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E67857">
      <w:pPr>
        <w:widowControl w:val="0"/>
        <w:ind w:firstLine="567"/>
        <w:jc w:val="center"/>
        <w:rPr>
          <w:rFonts w:ascii="GHEA Grapalat" w:hAnsi="GHEA Grapalat" w:cs="Sylfaen"/>
          <w:b/>
        </w:rPr>
      </w:pPr>
    </w:p>
    <w:p w14:paraId="54238E4F" w14:textId="77777777" w:rsidR="00BB28C8" w:rsidRPr="009F3DC7" w:rsidRDefault="00BB28C8" w:rsidP="00E67857">
      <w:pPr>
        <w:widowControl w:val="0"/>
        <w:ind w:firstLine="567"/>
        <w:jc w:val="center"/>
        <w:rPr>
          <w:rFonts w:ascii="GHEA Grapalat" w:hAnsi="GHEA Grapalat"/>
          <w:b/>
        </w:rPr>
      </w:pPr>
      <w:r w:rsidRPr="009F3DC7">
        <w:rPr>
          <w:rFonts w:ascii="GHEA Grapalat" w:hAnsi="GHEA Grapalat"/>
          <w:b/>
        </w:rPr>
        <w:t>КАЛЕНДАРНЫЙ ГРАФИК</w:t>
      </w:r>
    </w:p>
    <w:p w14:paraId="73174F14" w14:textId="2E287A19" w:rsidR="00BB28C8" w:rsidRPr="009F3DC7" w:rsidRDefault="00BB28C8" w:rsidP="00E67857">
      <w:pPr>
        <w:widowControl w:val="0"/>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w:t>
      </w:r>
      <w:r w:rsidR="00B621F6" w:rsidRPr="00B621F6">
        <w:rPr>
          <w:rFonts w:ascii="GHEA Grapalat" w:hAnsi="GHEA Grapalat"/>
          <w:iCs/>
        </w:rPr>
        <w:t xml:space="preserve"> </w:t>
      </w:r>
      <w:r w:rsidR="00B621F6" w:rsidRPr="007F1E01">
        <w:rPr>
          <w:rFonts w:ascii="GHEA Grapalat" w:hAnsi="GHEA Grapalat"/>
          <w:iCs/>
        </w:rPr>
        <w:t xml:space="preserve">приобретение </w:t>
      </w:r>
      <w:r w:rsidR="00B621F6" w:rsidRPr="00B621F6">
        <w:rPr>
          <w:rFonts w:ascii="GHEA Grapalat" w:hAnsi="GHEA Grapalat"/>
          <w:iCs/>
        </w:rPr>
        <w:t>среднего ремонта улицы Титоградян г. Еревана (ул. Айвазовского, 2 )-Титоградян ул. от перекрестка до ул. мирного Дона.- Титоградян ул. перекресток)"</w:t>
      </w:r>
      <w:r w:rsidRPr="009F3DC7">
        <w:rPr>
          <w:rFonts w:ascii="GHEA Grapalat" w:hAnsi="GHEA Grapalat"/>
        </w:rPr>
        <w:t>"</w:t>
      </w:r>
    </w:p>
    <w:tbl>
      <w:tblPr>
        <w:tblW w:w="9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142"/>
        <w:gridCol w:w="3060"/>
        <w:gridCol w:w="1980"/>
      </w:tblGrid>
      <w:tr w:rsidR="00BB28C8" w:rsidRPr="009F3DC7" w14:paraId="3B0B6619" w14:textId="77777777" w:rsidTr="00C715FB">
        <w:trPr>
          <w:cantSplit/>
          <w:jc w:val="center"/>
        </w:trPr>
        <w:tc>
          <w:tcPr>
            <w:tcW w:w="816" w:type="dxa"/>
            <w:vMerge w:val="restart"/>
            <w:vAlign w:val="center"/>
          </w:tcPr>
          <w:p w14:paraId="60419F0F" w14:textId="77777777" w:rsidR="00BB28C8" w:rsidRPr="00517562" w:rsidRDefault="00BB28C8" w:rsidP="00E67857">
            <w:pPr>
              <w:widowControl w:val="0"/>
              <w:jc w:val="center"/>
              <w:rPr>
                <w:rFonts w:ascii="GHEA Grapalat" w:hAnsi="GHEA Grapalat"/>
                <w:sz w:val="20"/>
                <w:szCs w:val="20"/>
              </w:rPr>
            </w:pPr>
            <w:r w:rsidRPr="00517562">
              <w:rPr>
                <w:rFonts w:ascii="GHEA Grapalat" w:hAnsi="GHEA Grapalat"/>
                <w:sz w:val="20"/>
                <w:szCs w:val="20"/>
              </w:rPr>
              <w:t>№ п/п</w:t>
            </w:r>
          </w:p>
        </w:tc>
        <w:tc>
          <w:tcPr>
            <w:tcW w:w="4142" w:type="dxa"/>
            <w:vMerge w:val="restart"/>
            <w:vAlign w:val="center"/>
          </w:tcPr>
          <w:p w14:paraId="507FF8C3" w14:textId="77777777" w:rsidR="00BB28C8" w:rsidRPr="00517562" w:rsidRDefault="00BB28C8" w:rsidP="00E67857">
            <w:pPr>
              <w:widowControl w:val="0"/>
              <w:jc w:val="center"/>
              <w:rPr>
                <w:rFonts w:ascii="GHEA Grapalat" w:hAnsi="GHEA Grapalat"/>
                <w:sz w:val="20"/>
                <w:szCs w:val="20"/>
              </w:rPr>
            </w:pPr>
            <w:r w:rsidRPr="00517562">
              <w:rPr>
                <w:rFonts w:ascii="GHEA Grapalat" w:hAnsi="GHEA Grapalat"/>
                <w:sz w:val="20"/>
                <w:szCs w:val="20"/>
              </w:rPr>
              <w:t>Наименования</w:t>
            </w:r>
          </w:p>
          <w:p w14:paraId="58772369" w14:textId="77777777" w:rsidR="00BB28C8" w:rsidRPr="00517562" w:rsidRDefault="00BB28C8" w:rsidP="00E67857">
            <w:pPr>
              <w:widowControl w:val="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5040" w:type="dxa"/>
            <w:gridSpan w:val="2"/>
            <w:vAlign w:val="center"/>
          </w:tcPr>
          <w:p w14:paraId="6D96536D" w14:textId="77777777" w:rsidR="00BB28C8" w:rsidRPr="00517562" w:rsidRDefault="00BB28C8" w:rsidP="00E67857">
            <w:pPr>
              <w:widowControl w:val="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36"/>
              <w:t>**</w:t>
            </w:r>
          </w:p>
        </w:tc>
      </w:tr>
      <w:tr w:rsidR="00BB28C8" w:rsidRPr="009F3DC7" w14:paraId="25F1DA24" w14:textId="77777777" w:rsidTr="00C715FB">
        <w:trPr>
          <w:cantSplit/>
          <w:trHeight w:val="586"/>
          <w:jc w:val="center"/>
        </w:trPr>
        <w:tc>
          <w:tcPr>
            <w:tcW w:w="816" w:type="dxa"/>
            <w:vMerge/>
            <w:vAlign w:val="center"/>
          </w:tcPr>
          <w:p w14:paraId="3F589D55" w14:textId="77777777" w:rsidR="00BB28C8" w:rsidRPr="00517562" w:rsidRDefault="00BB28C8" w:rsidP="00E67857">
            <w:pPr>
              <w:widowControl w:val="0"/>
              <w:jc w:val="both"/>
              <w:rPr>
                <w:rFonts w:ascii="GHEA Grapalat" w:hAnsi="GHEA Grapalat"/>
                <w:sz w:val="20"/>
                <w:szCs w:val="20"/>
              </w:rPr>
            </w:pPr>
          </w:p>
        </w:tc>
        <w:tc>
          <w:tcPr>
            <w:tcW w:w="4142" w:type="dxa"/>
            <w:vMerge/>
          </w:tcPr>
          <w:p w14:paraId="45988DF6" w14:textId="77777777" w:rsidR="00BB28C8" w:rsidRPr="00517562" w:rsidRDefault="00BB28C8" w:rsidP="00E67857">
            <w:pPr>
              <w:widowControl w:val="0"/>
              <w:rPr>
                <w:rFonts w:ascii="GHEA Grapalat" w:hAnsi="GHEA Grapalat"/>
                <w:sz w:val="20"/>
                <w:szCs w:val="20"/>
              </w:rPr>
            </w:pPr>
          </w:p>
        </w:tc>
        <w:tc>
          <w:tcPr>
            <w:tcW w:w="3060" w:type="dxa"/>
            <w:vAlign w:val="center"/>
          </w:tcPr>
          <w:p w14:paraId="088AE62B" w14:textId="77777777" w:rsidR="00BB28C8" w:rsidRPr="00517562" w:rsidRDefault="00BB28C8" w:rsidP="00E67857">
            <w:pPr>
              <w:widowControl w:val="0"/>
              <w:jc w:val="center"/>
              <w:rPr>
                <w:rFonts w:ascii="GHEA Grapalat" w:hAnsi="GHEA Grapalat"/>
                <w:sz w:val="20"/>
                <w:szCs w:val="20"/>
              </w:rPr>
            </w:pPr>
            <w:r w:rsidRPr="00517562">
              <w:rPr>
                <w:rFonts w:ascii="GHEA Grapalat" w:hAnsi="GHEA Grapalat"/>
                <w:sz w:val="20"/>
                <w:szCs w:val="20"/>
              </w:rPr>
              <w:t>Начало</w:t>
            </w:r>
          </w:p>
        </w:tc>
        <w:tc>
          <w:tcPr>
            <w:tcW w:w="1980" w:type="dxa"/>
            <w:vAlign w:val="center"/>
          </w:tcPr>
          <w:p w14:paraId="53ACC441" w14:textId="77777777" w:rsidR="00BB28C8" w:rsidRPr="00517562" w:rsidRDefault="00BB28C8" w:rsidP="00E67857">
            <w:pPr>
              <w:widowControl w:val="0"/>
              <w:jc w:val="center"/>
              <w:rPr>
                <w:rFonts w:ascii="GHEA Grapalat" w:hAnsi="GHEA Grapalat"/>
                <w:sz w:val="20"/>
                <w:szCs w:val="20"/>
              </w:rPr>
            </w:pPr>
            <w:r w:rsidRPr="00517562">
              <w:rPr>
                <w:rFonts w:ascii="GHEA Grapalat" w:hAnsi="GHEA Grapalat"/>
                <w:sz w:val="20"/>
                <w:szCs w:val="20"/>
              </w:rPr>
              <w:t>Конец</w:t>
            </w:r>
          </w:p>
        </w:tc>
      </w:tr>
      <w:tr w:rsidR="008F683C" w:rsidRPr="009F3DC7" w14:paraId="7DFF6DC1" w14:textId="77777777" w:rsidTr="00BD5031">
        <w:trPr>
          <w:trHeight w:val="586"/>
          <w:jc w:val="center"/>
        </w:trPr>
        <w:tc>
          <w:tcPr>
            <w:tcW w:w="816" w:type="dxa"/>
            <w:vAlign w:val="center"/>
          </w:tcPr>
          <w:p w14:paraId="0B08565D" w14:textId="2030A33F" w:rsidR="008F683C" w:rsidRPr="00521B73" w:rsidRDefault="008F683C" w:rsidP="00E67857">
            <w:pPr>
              <w:widowControl w:val="0"/>
              <w:jc w:val="center"/>
              <w:rPr>
                <w:rFonts w:ascii="GHEA Grapalat" w:hAnsi="GHEA Grapalat"/>
                <w:sz w:val="20"/>
                <w:szCs w:val="20"/>
                <w:lang w:val="hy-AM"/>
              </w:rPr>
            </w:pPr>
            <w:r>
              <w:rPr>
                <w:rFonts w:ascii="GHEA Grapalat" w:hAnsi="GHEA Grapalat"/>
                <w:sz w:val="20"/>
                <w:szCs w:val="20"/>
                <w:lang w:val="hy-AM"/>
              </w:rPr>
              <w:t>1</w:t>
            </w:r>
          </w:p>
        </w:tc>
        <w:tc>
          <w:tcPr>
            <w:tcW w:w="4142" w:type="dxa"/>
            <w:vAlign w:val="center"/>
          </w:tcPr>
          <w:p w14:paraId="59E5E947" w14:textId="7B65D38B" w:rsidR="008F683C" w:rsidRPr="005B3335" w:rsidRDefault="00B621F6" w:rsidP="00E67857">
            <w:pPr>
              <w:widowControl w:val="0"/>
              <w:rPr>
                <w:rFonts w:ascii="GHEA Grapalat" w:hAnsi="GHEA Grapalat" w:cs="Sylfaen"/>
                <w:bCs/>
                <w:sz w:val="20"/>
                <w:szCs w:val="22"/>
                <w:lang w:val="hy-AM"/>
              </w:rPr>
            </w:pPr>
            <w:r w:rsidRPr="00B621F6">
              <w:rPr>
                <w:rFonts w:ascii="GHEA Grapalat" w:hAnsi="GHEA Grapalat" w:cs="Calibri"/>
                <w:bCs/>
                <w:iCs/>
                <w:sz w:val="16"/>
                <w:szCs w:val="16"/>
              </w:rPr>
              <w:t>приобретение среднего ремонта улицы Титоградян г. Еревана (ул. Айвазовского, 2 )-Титоградян ул. от перекрестка до ул. мирного Дона.- Титоградян ул. перекресток)"</w:t>
            </w:r>
          </w:p>
        </w:tc>
        <w:tc>
          <w:tcPr>
            <w:tcW w:w="3060" w:type="dxa"/>
          </w:tcPr>
          <w:p w14:paraId="643336AC" w14:textId="367175E1" w:rsidR="008F683C" w:rsidRPr="00BD5031" w:rsidRDefault="008F683C" w:rsidP="00E67857">
            <w:pPr>
              <w:widowControl w:val="0"/>
              <w:rPr>
                <w:rFonts w:ascii="GHEA Grapalat" w:hAnsi="GHEA Grapalat" w:cs="Sylfaen"/>
                <w:bCs/>
                <w:sz w:val="20"/>
                <w:szCs w:val="22"/>
                <w:lang w:val="hy-AM"/>
              </w:rPr>
            </w:pPr>
            <w:r w:rsidRPr="0004354E">
              <w:rPr>
                <w:rFonts w:ascii="GHEA Grapalat" w:hAnsi="GHEA Grapalat" w:cs="Calibri"/>
                <w:bCs/>
                <w:iCs/>
                <w:sz w:val="16"/>
                <w:szCs w:val="16"/>
              </w:rPr>
              <w:t>со дня вступления в силу договора подряда и договора на оказание услуг по техническому контролю (договора о предоставлении финансовых ресурсов)</w:t>
            </w:r>
          </w:p>
        </w:tc>
        <w:tc>
          <w:tcPr>
            <w:tcW w:w="1980" w:type="dxa"/>
            <w:vAlign w:val="center"/>
          </w:tcPr>
          <w:p w14:paraId="6ED3C317" w14:textId="77777777" w:rsidR="00F0292A" w:rsidRPr="00F0292A" w:rsidRDefault="00F0292A" w:rsidP="00E67857">
            <w:pPr>
              <w:widowControl w:val="0"/>
              <w:jc w:val="center"/>
              <w:rPr>
                <w:rFonts w:ascii="GHEA Grapalat" w:hAnsi="GHEA Grapalat" w:cs="Calibri"/>
                <w:bCs/>
                <w:iCs/>
                <w:sz w:val="16"/>
                <w:szCs w:val="16"/>
                <w:lang w:val="en-US"/>
              </w:rPr>
            </w:pPr>
            <w:proofErr w:type="spellStart"/>
            <w:r w:rsidRPr="00F0292A">
              <w:rPr>
                <w:rFonts w:ascii="GHEA Grapalat" w:hAnsi="GHEA Grapalat" w:cs="Calibri"/>
                <w:bCs/>
                <w:iCs/>
                <w:sz w:val="16"/>
                <w:szCs w:val="16"/>
                <w:lang w:val="en-US"/>
              </w:rPr>
              <w:t>до</w:t>
            </w:r>
            <w:proofErr w:type="spellEnd"/>
          </w:p>
          <w:p w14:paraId="1BC55FF8" w14:textId="47D0B0CA" w:rsidR="008F683C" w:rsidRPr="00941263" w:rsidRDefault="003414DC" w:rsidP="00E67857">
            <w:pPr>
              <w:widowControl w:val="0"/>
              <w:jc w:val="center"/>
              <w:rPr>
                <w:rFonts w:ascii="GHEA Grapalat" w:hAnsi="GHEA Grapalat" w:cs="Sylfaen"/>
                <w:bCs/>
                <w:sz w:val="20"/>
                <w:szCs w:val="22"/>
              </w:rPr>
            </w:pPr>
            <w:r>
              <w:rPr>
                <w:rFonts w:ascii="GHEA Grapalat" w:hAnsi="GHEA Grapalat" w:cs="Calibri"/>
                <w:bCs/>
                <w:iCs/>
                <w:sz w:val="16"/>
                <w:szCs w:val="16"/>
              </w:rPr>
              <w:t>4</w:t>
            </w:r>
            <w:r w:rsidR="00941263">
              <w:rPr>
                <w:rFonts w:ascii="GHEA Grapalat" w:hAnsi="GHEA Grapalat" w:cs="Calibri"/>
                <w:bCs/>
                <w:iCs/>
                <w:sz w:val="16"/>
                <w:szCs w:val="16"/>
                <w:lang w:val="en-US"/>
              </w:rPr>
              <w:t xml:space="preserve">0 </w:t>
            </w:r>
            <w:r w:rsidR="00941263">
              <w:rPr>
                <w:rFonts w:ascii="GHEA Grapalat" w:hAnsi="GHEA Grapalat" w:cs="Calibri"/>
                <w:bCs/>
                <w:iCs/>
                <w:sz w:val="16"/>
                <w:szCs w:val="16"/>
              </w:rPr>
              <w:t>дней</w:t>
            </w:r>
          </w:p>
        </w:tc>
      </w:tr>
      <w:tr w:rsidR="00521B73" w:rsidRPr="009F3DC7" w14:paraId="66490128" w14:textId="77777777" w:rsidTr="00C715FB">
        <w:trPr>
          <w:cantSplit/>
          <w:trHeight w:val="586"/>
          <w:jc w:val="center"/>
        </w:trPr>
        <w:tc>
          <w:tcPr>
            <w:tcW w:w="4958" w:type="dxa"/>
            <w:gridSpan w:val="2"/>
            <w:vAlign w:val="center"/>
          </w:tcPr>
          <w:p w14:paraId="5585B913" w14:textId="77777777" w:rsidR="00521B73" w:rsidRPr="00517562" w:rsidRDefault="00521B73" w:rsidP="00E67857">
            <w:pPr>
              <w:widowControl w:val="0"/>
              <w:rPr>
                <w:rFonts w:ascii="GHEA Grapalat" w:hAnsi="GHEA Grapalat"/>
                <w:b/>
                <w:sz w:val="20"/>
                <w:szCs w:val="20"/>
              </w:rPr>
            </w:pPr>
            <w:r w:rsidRPr="00517562">
              <w:rPr>
                <w:rFonts w:ascii="GHEA Grapalat" w:hAnsi="GHEA Grapalat"/>
                <w:b/>
                <w:sz w:val="20"/>
                <w:szCs w:val="20"/>
              </w:rPr>
              <w:t>ВСЕГО</w:t>
            </w:r>
          </w:p>
        </w:tc>
        <w:tc>
          <w:tcPr>
            <w:tcW w:w="3060" w:type="dxa"/>
            <w:vAlign w:val="center"/>
          </w:tcPr>
          <w:p w14:paraId="0619FEF9" w14:textId="77777777" w:rsidR="00521B73" w:rsidRPr="00517562" w:rsidRDefault="00521B73" w:rsidP="00E67857">
            <w:pPr>
              <w:widowControl w:val="0"/>
              <w:jc w:val="center"/>
              <w:rPr>
                <w:rFonts w:ascii="GHEA Grapalat" w:hAnsi="GHEA Grapalat"/>
                <w:b/>
                <w:sz w:val="20"/>
                <w:szCs w:val="20"/>
              </w:rPr>
            </w:pPr>
          </w:p>
        </w:tc>
        <w:tc>
          <w:tcPr>
            <w:tcW w:w="1980" w:type="dxa"/>
            <w:vAlign w:val="center"/>
          </w:tcPr>
          <w:p w14:paraId="2E574D9B" w14:textId="77777777" w:rsidR="00521B73" w:rsidRPr="00517562" w:rsidRDefault="00521B73" w:rsidP="00E67857">
            <w:pPr>
              <w:widowControl w:val="0"/>
              <w:jc w:val="center"/>
              <w:rPr>
                <w:rFonts w:ascii="GHEA Grapalat" w:hAnsi="GHEA Grapalat"/>
                <w:b/>
                <w:sz w:val="20"/>
                <w:szCs w:val="20"/>
              </w:rPr>
            </w:pPr>
          </w:p>
        </w:tc>
      </w:tr>
    </w:tbl>
    <w:p w14:paraId="19BE512C" w14:textId="77777777" w:rsidR="00BB28C8" w:rsidRPr="009F3DC7" w:rsidRDefault="00BB28C8" w:rsidP="00E67857">
      <w:pPr>
        <w:widowControl w:val="0"/>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C371962" w14:textId="77777777" w:rsidTr="003D2146">
        <w:trPr>
          <w:jc w:val="center"/>
        </w:trPr>
        <w:tc>
          <w:tcPr>
            <w:tcW w:w="4536" w:type="dxa"/>
          </w:tcPr>
          <w:p w14:paraId="353CBF34"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ЗАКАЗЧИК</w:t>
            </w:r>
          </w:p>
          <w:p w14:paraId="76800CE6" w14:textId="77777777" w:rsidR="00BB28C8" w:rsidRPr="00517562" w:rsidRDefault="00BB28C8" w:rsidP="00E67857">
            <w:pPr>
              <w:widowControl w:val="0"/>
              <w:jc w:val="center"/>
              <w:rPr>
                <w:rFonts w:ascii="GHEA Grapalat" w:hAnsi="GHEA Grapalat"/>
                <w:lang w:val="en-US"/>
              </w:rPr>
            </w:pPr>
            <w:r>
              <w:rPr>
                <w:rFonts w:ascii="GHEA Grapalat" w:hAnsi="GHEA Grapalat"/>
                <w:lang w:val="en-US"/>
              </w:rPr>
              <w:t>______________________</w:t>
            </w:r>
          </w:p>
          <w:p w14:paraId="297BB9AF" w14:textId="77777777" w:rsidR="00BB28C8" w:rsidRPr="00517562" w:rsidRDefault="00BB28C8" w:rsidP="00E67857">
            <w:pPr>
              <w:widowControl w:val="0"/>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c>
          <w:tcPr>
            <w:tcW w:w="760" w:type="dxa"/>
          </w:tcPr>
          <w:p w14:paraId="336CF81D" w14:textId="77777777" w:rsidR="00BB28C8" w:rsidRPr="009F3DC7" w:rsidRDefault="00BB28C8" w:rsidP="00E67857">
            <w:pPr>
              <w:widowControl w:val="0"/>
              <w:jc w:val="center"/>
              <w:rPr>
                <w:rFonts w:ascii="GHEA Grapalat" w:hAnsi="GHEA Grapalat"/>
              </w:rPr>
            </w:pPr>
          </w:p>
        </w:tc>
        <w:tc>
          <w:tcPr>
            <w:tcW w:w="4343" w:type="dxa"/>
          </w:tcPr>
          <w:p w14:paraId="767751B7"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ПОДРЯДЧИК</w:t>
            </w:r>
          </w:p>
          <w:p w14:paraId="5A86C9DF" w14:textId="77777777" w:rsidR="00BB28C8" w:rsidRPr="00517562" w:rsidRDefault="00BB28C8" w:rsidP="00E67857">
            <w:pPr>
              <w:widowControl w:val="0"/>
              <w:jc w:val="center"/>
              <w:rPr>
                <w:rFonts w:ascii="GHEA Grapalat" w:hAnsi="GHEA Grapalat"/>
                <w:lang w:val="en-US"/>
              </w:rPr>
            </w:pPr>
            <w:r>
              <w:rPr>
                <w:rFonts w:ascii="GHEA Grapalat" w:hAnsi="GHEA Grapalat"/>
                <w:lang w:val="en-US"/>
              </w:rPr>
              <w:t>_____________________</w:t>
            </w:r>
          </w:p>
          <w:p w14:paraId="7FFB5B88" w14:textId="77777777" w:rsidR="00BB28C8" w:rsidRPr="00517562" w:rsidRDefault="00BB28C8" w:rsidP="00E67857">
            <w:pPr>
              <w:widowControl w:val="0"/>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r>
    </w:tbl>
    <w:p w14:paraId="5E49DAC8" w14:textId="77777777" w:rsidR="00676238" w:rsidRDefault="00676238" w:rsidP="00E67857">
      <w:pPr>
        <w:widowControl w:val="0"/>
        <w:ind w:firstLine="567"/>
        <w:jc w:val="right"/>
        <w:rPr>
          <w:rFonts w:ascii="GHEA Grapalat" w:hAnsi="GHEA Grapalat"/>
          <w:i/>
        </w:rPr>
      </w:pPr>
    </w:p>
    <w:p w14:paraId="6445C5F4" w14:textId="77777777" w:rsidR="00C75286" w:rsidRDefault="00C75286" w:rsidP="00E67857">
      <w:pPr>
        <w:widowControl w:val="0"/>
        <w:ind w:firstLine="567"/>
        <w:jc w:val="right"/>
        <w:rPr>
          <w:rFonts w:ascii="GHEA Grapalat" w:hAnsi="GHEA Grapalat"/>
          <w:i/>
        </w:rPr>
      </w:pPr>
    </w:p>
    <w:p w14:paraId="0D99863C" w14:textId="77777777" w:rsidR="00C75286" w:rsidRDefault="00C75286" w:rsidP="00E67857">
      <w:pPr>
        <w:widowControl w:val="0"/>
        <w:ind w:firstLine="567"/>
        <w:jc w:val="right"/>
        <w:rPr>
          <w:rFonts w:ascii="GHEA Grapalat" w:hAnsi="GHEA Grapalat"/>
          <w:i/>
        </w:rPr>
      </w:pPr>
    </w:p>
    <w:p w14:paraId="28B9DD7C" w14:textId="77777777" w:rsidR="00C75286" w:rsidRDefault="00C75286" w:rsidP="00E67857">
      <w:pPr>
        <w:widowControl w:val="0"/>
        <w:ind w:firstLine="567"/>
        <w:jc w:val="right"/>
        <w:rPr>
          <w:rFonts w:ascii="GHEA Grapalat" w:hAnsi="GHEA Grapalat"/>
          <w:i/>
        </w:rPr>
      </w:pPr>
    </w:p>
    <w:p w14:paraId="31CF3620" w14:textId="77777777" w:rsidR="00C75286" w:rsidRDefault="00C75286" w:rsidP="00E67857">
      <w:pPr>
        <w:widowControl w:val="0"/>
        <w:ind w:firstLine="567"/>
        <w:jc w:val="right"/>
        <w:rPr>
          <w:rFonts w:ascii="GHEA Grapalat" w:hAnsi="GHEA Grapalat"/>
          <w:i/>
        </w:rPr>
      </w:pPr>
    </w:p>
    <w:p w14:paraId="6DEB910A" w14:textId="77777777" w:rsidR="00C75286" w:rsidRDefault="00C75286" w:rsidP="00E67857">
      <w:pPr>
        <w:widowControl w:val="0"/>
        <w:ind w:firstLine="567"/>
        <w:jc w:val="right"/>
        <w:rPr>
          <w:rFonts w:ascii="GHEA Grapalat" w:hAnsi="GHEA Grapalat"/>
          <w:i/>
        </w:rPr>
      </w:pPr>
    </w:p>
    <w:p w14:paraId="7CABE6BA" w14:textId="77777777" w:rsidR="00C75286" w:rsidRDefault="00C75286" w:rsidP="00E67857">
      <w:pPr>
        <w:widowControl w:val="0"/>
        <w:ind w:firstLine="567"/>
        <w:jc w:val="right"/>
        <w:rPr>
          <w:rFonts w:ascii="GHEA Grapalat" w:hAnsi="GHEA Grapalat"/>
          <w:i/>
        </w:rPr>
      </w:pPr>
    </w:p>
    <w:p w14:paraId="122B8D10" w14:textId="77777777" w:rsidR="00B004F3" w:rsidRDefault="00B004F3" w:rsidP="00E67857">
      <w:pPr>
        <w:widowControl w:val="0"/>
        <w:ind w:firstLine="567"/>
        <w:jc w:val="right"/>
        <w:rPr>
          <w:rFonts w:ascii="GHEA Grapalat" w:hAnsi="GHEA Grapalat"/>
          <w:i/>
        </w:rPr>
      </w:pPr>
    </w:p>
    <w:p w14:paraId="4E8E7048" w14:textId="77777777" w:rsidR="00B004F3" w:rsidRDefault="00B004F3" w:rsidP="00E67857">
      <w:pPr>
        <w:widowControl w:val="0"/>
        <w:ind w:firstLine="567"/>
        <w:jc w:val="right"/>
        <w:rPr>
          <w:rFonts w:ascii="GHEA Grapalat" w:hAnsi="GHEA Grapalat"/>
          <w:i/>
        </w:rPr>
      </w:pPr>
    </w:p>
    <w:p w14:paraId="5E80ACC7" w14:textId="77777777" w:rsidR="00B004F3" w:rsidRDefault="00B004F3" w:rsidP="00E67857">
      <w:pPr>
        <w:widowControl w:val="0"/>
        <w:ind w:firstLine="567"/>
        <w:jc w:val="right"/>
        <w:rPr>
          <w:rFonts w:ascii="GHEA Grapalat" w:hAnsi="GHEA Grapalat"/>
          <w:i/>
        </w:rPr>
      </w:pPr>
    </w:p>
    <w:p w14:paraId="56E0BDB8" w14:textId="77777777" w:rsidR="00B004F3" w:rsidRDefault="00B004F3" w:rsidP="00E67857">
      <w:pPr>
        <w:widowControl w:val="0"/>
        <w:ind w:firstLine="567"/>
        <w:jc w:val="right"/>
        <w:rPr>
          <w:rFonts w:ascii="GHEA Grapalat" w:hAnsi="GHEA Grapalat"/>
          <w:i/>
        </w:rPr>
      </w:pPr>
    </w:p>
    <w:p w14:paraId="3445BA27" w14:textId="097133E6" w:rsidR="00BB28C8" w:rsidRPr="009F3DC7" w:rsidRDefault="00BB28C8" w:rsidP="00E67857">
      <w:pPr>
        <w:widowControl w:val="0"/>
        <w:ind w:firstLine="567"/>
        <w:jc w:val="right"/>
        <w:rPr>
          <w:rFonts w:ascii="GHEA Grapalat" w:hAnsi="GHEA Grapalat" w:cs="Sylfaen"/>
          <w:i/>
        </w:rPr>
      </w:pPr>
      <w:r w:rsidRPr="009F3DC7">
        <w:rPr>
          <w:rFonts w:ascii="GHEA Grapalat" w:hAnsi="GHEA Grapalat"/>
          <w:i/>
        </w:rPr>
        <w:t>Приложение № 3</w:t>
      </w:r>
    </w:p>
    <w:p w14:paraId="720331B9" w14:textId="77777777" w:rsidR="00BB28C8" w:rsidRPr="009F3DC7" w:rsidRDefault="00BB28C8" w:rsidP="00E67857">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E67857">
      <w:pPr>
        <w:widowControl w:val="0"/>
        <w:tabs>
          <w:tab w:val="left" w:pos="9540"/>
        </w:tabs>
        <w:ind w:firstLine="567"/>
        <w:jc w:val="center"/>
        <w:rPr>
          <w:rFonts w:ascii="GHEA Grapalat" w:hAnsi="GHEA Grapalat"/>
        </w:rPr>
      </w:pPr>
    </w:p>
    <w:p w14:paraId="6FFB7F45" w14:textId="77777777" w:rsidR="00BB28C8" w:rsidRPr="00685FDC" w:rsidRDefault="00BB28C8" w:rsidP="00E67857">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7"/>
        <w:t>*</w:t>
      </w:r>
    </w:p>
    <w:p w14:paraId="1E4E6DFC" w14:textId="77777777" w:rsidR="00BB28C8" w:rsidRPr="009F3DC7" w:rsidRDefault="00BB28C8" w:rsidP="00E67857">
      <w:pPr>
        <w:widowControl w:val="0"/>
        <w:ind w:firstLine="567"/>
        <w:jc w:val="right"/>
        <w:rPr>
          <w:rFonts w:ascii="GHEA Grapalat" w:hAnsi="GHEA Grapalat"/>
        </w:rPr>
      </w:pPr>
      <w:r w:rsidRPr="009F3DC7">
        <w:rPr>
          <w:rFonts w:ascii="GHEA Grapalat" w:hAnsi="GHEA Grapalat"/>
        </w:rPr>
        <w:t>драмов РА</w:t>
      </w:r>
    </w:p>
    <w:tbl>
      <w:tblPr>
        <w:tblW w:w="1091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793"/>
        <w:gridCol w:w="1276"/>
        <w:gridCol w:w="474"/>
        <w:gridCol w:w="504"/>
        <w:gridCol w:w="488"/>
        <w:gridCol w:w="567"/>
        <w:gridCol w:w="567"/>
        <w:gridCol w:w="567"/>
        <w:gridCol w:w="551"/>
        <w:gridCol w:w="583"/>
        <w:gridCol w:w="567"/>
        <w:gridCol w:w="567"/>
        <w:gridCol w:w="425"/>
        <w:gridCol w:w="567"/>
        <w:gridCol w:w="713"/>
      </w:tblGrid>
      <w:tr w:rsidR="00EF3E3E" w:rsidRPr="0084361A" w14:paraId="0EFB7C47" w14:textId="77777777" w:rsidTr="00EF3E3E">
        <w:trPr>
          <w:trHeight w:val="392"/>
        </w:trPr>
        <w:tc>
          <w:tcPr>
            <w:tcW w:w="10917" w:type="dxa"/>
            <w:gridSpan w:val="16"/>
            <w:vAlign w:val="center"/>
          </w:tcPr>
          <w:p w14:paraId="20A5AD71" w14:textId="77777777" w:rsidR="00EF3E3E" w:rsidRPr="0084361A" w:rsidRDefault="00EF3E3E" w:rsidP="00E67857">
            <w:pPr>
              <w:widowControl w:val="0"/>
              <w:suppressAutoHyphens/>
              <w:jc w:val="center"/>
              <w:rPr>
                <w:rFonts w:ascii="GHEA Grapalat" w:eastAsia="Calibri" w:hAnsi="GHEA Grapalat" w:cs="Calibri"/>
                <w:sz w:val="16"/>
                <w:szCs w:val="16"/>
              </w:rPr>
            </w:pPr>
            <w:r w:rsidRPr="0084361A">
              <w:rPr>
                <w:rFonts w:ascii="GHEA Grapalat" w:eastAsia="Calibri" w:hAnsi="GHEA Grapalat" w:cs="Calibri"/>
                <w:sz w:val="16"/>
                <w:szCs w:val="16"/>
              </w:rPr>
              <w:t>Работа</w:t>
            </w:r>
          </w:p>
        </w:tc>
      </w:tr>
      <w:tr w:rsidR="00EF3E3E" w:rsidRPr="00BE1995" w14:paraId="7BA5120C" w14:textId="77777777" w:rsidTr="001B6899">
        <w:trPr>
          <w:trHeight w:val="1436"/>
        </w:trPr>
        <w:tc>
          <w:tcPr>
            <w:tcW w:w="708" w:type="dxa"/>
            <w:vAlign w:val="center"/>
          </w:tcPr>
          <w:p w14:paraId="60DB7A6B" w14:textId="77777777" w:rsidR="00EF3E3E" w:rsidRPr="0084361A" w:rsidRDefault="00EF3E3E" w:rsidP="00E67857">
            <w:pPr>
              <w:widowControl w:val="0"/>
              <w:suppressAutoHyphens/>
              <w:ind w:left="-43"/>
              <w:jc w:val="center"/>
              <w:rPr>
                <w:rFonts w:ascii="GHEA Grapalat" w:eastAsia="Calibri" w:hAnsi="GHEA Grapalat" w:cs="Calibri"/>
                <w:sz w:val="16"/>
                <w:szCs w:val="16"/>
              </w:rPr>
            </w:pPr>
            <w:r w:rsidRPr="0084361A">
              <w:rPr>
                <w:rFonts w:ascii="GHEA Grapalat" w:eastAsia="Calibri" w:hAnsi="GHEA Grapalat" w:cs="Calibri"/>
                <w:sz w:val="16"/>
                <w:szCs w:val="16"/>
              </w:rPr>
              <w:t>номер предусмотренного приглашением лота</w:t>
            </w:r>
          </w:p>
        </w:tc>
        <w:tc>
          <w:tcPr>
            <w:tcW w:w="1793" w:type="dxa"/>
            <w:vAlign w:val="center"/>
          </w:tcPr>
          <w:p w14:paraId="5EF457C6" w14:textId="77777777" w:rsidR="00EF3E3E" w:rsidRPr="0084361A" w:rsidRDefault="00EF3E3E" w:rsidP="00E67857">
            <w:pPr>
              <w:widowControl w:val="0"/>
              <w:suppressAutoHyphens/>
              <w:ind w:left="-54" w:right="-108"/>
              <w:jc w:val="center"/>
              <w:rPr>
                <w:rFonts w:ascii="GHEA Grapalat" w:eastAsia="Calibri" w:hAnsi="GHEA Grapalat" w:cs="Calibri"/>
                <w:sz w:val="16"/>
                <w:szCs w:val="16"/>
              </w:rPr>
            </w:pPr>
            <w:r w:rsidRPr="0084361A">
              <w:rPr>
                <w:rFonts w:ascii="GHEA Grapalat" w:eastAsia="Calibri" w:hAnsi="GHEA Grapalat" w:cs="Calibri"/>
                <w:sz w:val="16"/>
                <w:szCs w:val="16"/>
              </w:rPr>
              <w:t>промежуточный код, предусмотренный планом закупок по классификации ЕЗК (CPV)</w:t>
            </w:r>
          </w:p>
        </w:tc>
        <w:tc>
          <w:tcPr>
            <w:tcW w:w="1276" w:type="dxa"/>
            <w:vAlign w:val="center"/>
          </w:tcPr>
          <w:p w14:paraId="5ED83F43" w14:textId="77777777" w:rsidR="00EF3E3E" w:rsidRPr="0084361A" w:rsidRDefault="00EF3E3E" w:rsidP="00E67857">
            <w:pPr>
              <w:widowControl w:val="0"/>
              <w:suppressAutoHyphens/>
              <w:ind w:left="-108" w:right="-94"/>
              <w:jc w:val="center"/>
              <w:rPr>
                <w:rFonts w:ascii="GHEA Grapalat" w:eastAsia="Calibri" w:hAnsi="GHEA Grapalat" w:cs="Calibri"/>
                <w:sz w:val="16"/>
                <w:szCs w:val="16"/>
              </w:rPr>
            </w:pPr>
            <w:r w:rsidRPr="0084361A">
              <w:rPr>
                <w:rFonts w:ascii="GHEA Grapalat" w:eastAsia="Calibri" w:hAnsi="GHEA Grapalat" w:cs="Calibri"/>
                <w:sz w:val="16"/>
                <w:szCs w:val="16"/>
              </w:rPr>
              <w:t>наименование</w:t>
            </w:r>
          </w:p>
        </w:tc>
        <w:tc>
          <w:tcPr>
            <w:tcW w:w="7140" w:type="dxa"/>
            <w:gridSpan w:val="13"/>
            <w:vAlign w:val="center"/>
          </w:tcPr>
          <w:p w14:paraId="28FFE29B" w14:textId="70F435DA" w:rsidR="00EF3E3E" w:rsidRPr="0084361A" w:rsidRDefault="00EF3E3E" w:rsidP="00E67857">
            <w:pPr>
              <w:widowControl w:val="0"/>
              <w:suppressAutoHyphens/>
              <w:ind w:left="-56" w:firstLine="13"/>
              <w:jc w:val="center"/>
              <w:rPr>
                <w:rFonts w:ascii="GHEA Grapalat" w:eastAsia="Calibri" w:hAnsi="GHEA Grapalat" w:cs="Calibri"/>
                <w:sz w:val="16"/>
                <w:szCs w:val="16"/>
              </w:rPr>
            </w:pPr>
            <w:r w:rsidRPr="0084361A">
              <w:rPr>
                <w:rFonts w:ascii="GHEA Grapalat" w:eastAsia="Calibri" w:hAnsi="GHEA Grapalat" w:cs="Calibri"/>
                <w:sz w:val="16"/>
                <w:szCs w:val="16"/>
              </w:rPr>
              <w:t>Оплату работы предусматривается произвести в 20</w:t>
            </w:r>
            <w:r w:rsidRPr="0084361A">
              <w:rPr>
                <w:rFonts w:ascii="GHEA Grapalat" w:eastAsia="Calibri" w:hAnsi="GHEA Grapalat" w:cs="Calibri"/>
                <w:sz w:val="16"/>
                <w:szCs w:val="16"/>
                <w:lang w:val="hy-AM"/>
              </w:rPr>
              <w:t>2</w:t>
            </w:r>
            <w:r w:rsidR="00C75286">
              <w:rPr>
                <w:rFonts w:ascii="GHEA Grapalat" w:eastAsia="Calibri" w:hAnsi="GHEA Grapalat" w:cs="Calibri"/>
                <w:sz w:val="16"/>
                <w:szCs w:val="16"/>
                <w:lang w:val="hy-AM"/>
              </w:rPr>
              <w:t>6</w:t>
            </w:r>
            <w:r w:rsidRPr="0084361A">
              <w:rPr>
                <w:rFonts w:ascii="GHEA Grapalat" w:eastAsia="Calibri" w:hAnsi="GHEA Grapalat" w:cs="Calibri"/>
                <w:sz w:val="16"/>
                <w:szCs w:val="16"/>
              </w:rPr>
              <w:t xml:space="preserve"> г., по месяцам, в том числе</w:t>
            </w:r>
            <w:r w:rsidRPr="0084361A">
              <w:rPr>
                <w:rFonts w:ascii="GHEA Grapalat" w:eastAsia="Calibri" w:hAnsi="GHEA Grapalat" w:cs="Calibri"/>
                <w:sz w:val="16"/>
                <w:szCs w:val="16"/>
                <w:vertAlign w:val="superscript"/>
              </w:rPr>
              <w:footnoteReference w:customMarkFollows="1" w:id="38"/>
              <w:t>**</w:t>
            </w:r>
          </w:p>
        </w:tc>
      </w:tr>
      <w:tr w:rsidR="00EF3E3E" w:rsidRPr="00FC2EAA" w14:paraId="31007347" w14:textId="77777777" w:rsidTr="00EF3E3E">
        <w:trPr>
          <w:cantSplit/>
          <w:trHeight w:val="1367"/>
        </w:trPr>
        <w:tc>
          <w:tcPr>
            <w:tcW w:w="708" w:type="dxa"/>
            <w:vAlign w:val="center"/>
          </w:tcPr>
          <w:p w14:paraId="06B249FA" w14:textId="77777777" w:rsidR="00EF3E3E" w:rsidRPr="0084361A" w:rsidRDefault="00EF3E3E" w:rsidP="00E67857">
            <w:pPr>
              <w:widowControl w:val="0"/>
              <w:suppressAutoHyphens/>
              <w:ind w:left="2"/>
              <w:jc w:val="center"/>
              <w:rPr>
                <w:rFonts w:ascii="GHEA Grapalat" w:eastAsia="Calibri" w:hAnsi="GHEA Grapalat" w:cs="Calibri"/>
                <w:sz w:val="16"/>
                <w:szCs w:val="16"/>
              </w:rPr>
            </w:pPr>
          </w:p>
        </w:tc>
        <w:tc>
          <w:tcPr>
            <w:tcW w:w="1793" w:type="dxa"/>
            <w:vAlign w:val="center"/>
          </w:tcPr>
          <w:p w14:paraId="00CCB9CA" w14:textId="77777777" w:rsidR="00EF3E3E" w:rsidRPr="0084361A" w:rsidRDefault="00EF3E3E" w:rsidP="00E67857">
            <w:pPr>
              <w:widowControl w:val="0"/>
              <w:suppressAutoHyphens/>
              <w:ind w:left="-43"/>
              <w:jc w:val="center"/>
              <w:rPr>
                <w:rFonts w:ascii="GHEA Grapalat" w:eastAsia="Calibri" w:hAnsi="GHEA Grapalat" w:cs="Calibri"/>
                <w:sz w:val="16"/>
                <w:szCs w:val="16"/>
              </w:rPr>
            </w:pPr>
          </w:p>
        </w:tc>
        <w:tc>
          <w:tcPr>
            <w:tcW w:w="1276" w:type="dxa"/>
            <w:vAlign w:val="center"/>
          </w:tcPr>
          <w:p w14:paraId="4900362D" w14:textId="77777777" w:rsidR="00EF3E3E" w:rsidRPr="00B621F6" w:rsidRDefault="00EF3E3E" w:rsidP="00E67857">
            <w:pPr>
              <w:widowControl w:val="0"/>
              <w:suppressAutoHyphens/>
              <w:ind w:left="-43"/>
              <w:jc w:val="center"/>
              <w:rPr>
                <w:rFonts w:ascii="GHEA Grapalat" w:eastAsia="Calibri" w:hAnsi="GHEA Grapalat" w:cs="Calibri"/>
                <w:sz w:val="16"/>
                <w:szCs w:val="16"/>
              </w:rPr>
            </w:pPr>
          </w:p>
        </w:tc>
        <w:tc>
          <w:tcPr>
            <w:tcW w:w="474" w:type="dxa"/>
            <w:tcBorders>
              <w:bottom w:val="single" w:sz="4" w:space="0" w:color="auto"/>
            </w:tcBorders>
            <w:textDirection w:val="btLr"/>
            <w:vAlign w:val="center"/>
          </w:tcPr>
          <w:p w14:paraId="282B343E" w14:textId="77777777" w:rsidR="00EF3E3E" w:rsidRPr="00B621F6" w:rsidRDefault="00EF3E3E"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январь</w:t>
            </w:r>
          </w:p>
        </w:tc>
        <w:tc>
          <w:tcPr>
            <w:tcW w:w="504" w:type="dxa"/>
            <w:tcBorders>
              <w:bottom w:val="single" w:sz="4" w:space="0" w:color="auto"/>
            </w:tcBorders>
            <w:textDirection w:val="btLr"/>
            <w:vAlign w:val="center"/>
          </w:tcPr>
          <w:p w14:paraId="1C7FEFF0" w14:textId="77777777" w:rsidR="00EF3E3E" w:rsidRPr="00B621F6" w:rsidRDefault="00EF3E3E" w:rsidP="00E67857">
            <w:pPr>
              <w:widowControl w:val="0"/>
              <w:suppressAutoHyphens/>
              <w:ind w:left="-108" w:right="-136"/>
              <w:jc w:val="center"/>
              <w:rPr>
                <w:rFonts w:ascii="GHEA Grapalat" w:eastAsia="Calibri" w:hAnsi="GHEA Grapalat" w:cs="Sylfaen"/>
                <w:sz w:val="16"/>
                <w:szCs w:val="16"/>
              </w:rPr>
            </w:pPr>
            <w:r w:rsidRPr="00B621F6">
              <w:rPr>
                <w:rFonts w:ascii="GHEA Grapalat" w:eastAsia="Calibri" w:hAnsi="GHEA Grapalat" w:cs="Calibri"/>
                <w:sz w:val="16"/>
                <w:szCs w:val="16"/>
              </w:rPr>
              <w:t>февраль</w:t>
            </w:r>
          </w:p>
        </w:tc>
        <w:tc>
          <w:tcPr>
            <w:tcW w:w="488" w:type="dxa"/>
            <w:tcBorders>
              <w:bottom w:val="single" w:sz="4" w:space="0" w:color="auto"/>
            </w:tcBorders>
            <w:textDirection w:val="btLr"/>
            <w:vAlign w:val="center"/>
          </w:tcPr>
          <w:p w14:paraId="7324939D" w14:textId="77777777" w:rsidR="00EF3E3E" w:rsidRPr="00B621F6" w:rsidRDefault="00EF3E3E"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март</w:t>
            </w:r>
          </w:p>
        </w:tc>
        <w:tc>
          <w:tcPr>
            <w:tcW w:w="567" w:type="dxa"/>
            <w:tcBorders>
              <w:bottom w:val="single" w:sz="4" w:space="0" w:color="auto"/>
            </w:tcBorders>
            <w:textDirection w:val="btLr"/>
            <w:vAlign w:val="center"/>
          </w:tcPr>
          <w:p w14:paraId="5D3FEE89" w14:textId="77777777" w:rsidR="00EF3E3E" w:rsidRPr="00B621F6" w:rsidRDefault="00EF3E3E" w:rsidP="00E67857">
            <w:pPr>
              <w:widowControl w:val="0"/>
              <w:suppressAutoHyphens/>
              <w:ind w:left="-108" w:right="-136"/>
              <w:jc w:val="center"/>
              <w:rPr>
                <w:rFonts w:ascii="GHEA Grapalat" w:eastAsia="Calibri" w:hAnsi="GHEA Grapalat" w:cs="Sylfaen"/>
                <w:sz w:val="16"/>
                <w:szCs w:val="16"/>
              </w:rPr>
            </w:pPr>
            <w:r w:rsidRPr="00B621F6">
              <w:rPr>
                <w:rFonts w:ascii="GHEA Grapalat" w:eastAsia="Calibri" w:hAnsi="GHEA Grapalat" w:cs="Calibri"/>
                <w:sz w:val="16"/>
                <w:szCs w:val="16"/>
              </w:rPr>
              <w:t>апрель</w:t>
            </w:r>
          </w:p>
        </w:tc>
        <w:tc>
          <w:tcPr>
            <w:tcW w:w="567" w:type="dxa"/>
            <w:tcBorders>
              <w:bottom w:val="single" w:sz="4" w:space="0" w:color="auto"/>
            </w:tcBorders>
            <w:textDirection w:val="btLr"/>
            <w:vAlign w:val="center"/>
          </w:tcPr>
          <w:p w14:paraId="78AEEB63" w14:textId="77777777" w:rsidR="00EF3E3E" w:rsidRPr="00B621F6" w:rsidRDefault="00EF3E3E"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май</w:t>
            </w:r>
          </w:p>
        </w:tc>
        <w:tc>
          <w:tcPr>
            <w:tcW w:w="567" w:type="dxa"/>
            <w:tcBorders>
              <w:bottom w:val="single" w:sz="4" w:space="0" w:color="auto"/>
            </w:tcBorders>
            <w:textDirection w:val="btLr"/>
            <w:vAlign w:val="center"/>
          </w:tcPr>
          <w:p w14:paraId="69892B33" w14:textId="77777777" w:rsidR="00EF3E3E" w:rsidRPr="00B621F6" w:rsidRDefault="00EF3E3E"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июнь</w:t>
            </w:r>
          </w:p>
        </w:tc>
        <w:tc>
          <w:tcPr>
            <w:tcW w:w="551" w:type="dxa"/>
            <w:tcBorders>
              <w:bottom w:val="single" w:sz="4" w:space="0" w:color="auto"/>
            </w:tcBorders>
            <w:textDirection w:val="btLr"/>
            <w:vAlign w:val="center"/>
          </w:tcPr>
          <w:p w14:paraId="4E4B35A5" w14:textId="77777777" w:rsidR="00EF3E3E" w:rsidRPr="00B621F6" w:rsidRDefault="00EF3E3E"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 xml:space="preserve">июль </w:t>
            </w:r>
          </w:p>
        </w:tc>
        <w:tc>
          <w:tcPr>
            <w:tcW w:w="583" w:type="dxa"/>
            <w:tcBorders>
              <w:bottom w:val="single" w:sz="4" w:space="0" w:color="auto"/>
            </w:tcBorders>
            <w:textDirection w:val="btLr"/>
            <w:vAlign w:val="center"/>
          </w:tcPr>
          <w:p w14:paraId="3655C6EB" w14:textId="77777777" w:rsidR="00EF3E3E" w:rsidRPr="00B621F6" w:rsidRDefault="00EF3E3E"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август</w:t>
            </w:r>
          </w:p>
        </w:tc>
        <w:tc>
          <w:tcPr>
            <w:tcW w:w="567" w:type="dxa"/>
            <w:tcBorders>
              <w:bottom w:val="single" w:sz="4" w:space="0" w:color="auto"/>
            </w:tcBorders>
            <w:textDirection w:val="btLr"/>
            <w:vAlign w:val="center"/>
          </w:tcPr>
          <w:p w14:paraId="13BD0642" w14:textId="77777777" w:rsidR="00EF3E3E" w:rsidRPr="00B621F6" w:rsidRDefault="00EF3E3E"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 xml:space="preserve">сентябрь </w:t>
            </w:r>
          </w:p>
        </w:tc>
        <w:tc>
          <w:tcPr>
            <w:tcW w:w="567" w:type="dxa"/>
            <w:tcBorders>
              <w:bottom w:val="single" w:sz="4" w:space="0" w:color="auto"/>
            </w:tcBorders>
            <w:textDirection w:val="btLr"/>
            <w:vAlign w:val="center"/>
          </w:tcPr>
          <w:p w14:paraId="55A5C022" w14:textId="77777777" w:rsidR="00EF3E3E" w:rsidRPr="00B621F6" w:rsidRDefault="00EF3E3E"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октябрь</w:t>
            </w:r>
          </w:p>
        </w:tc>
        <w:tc>
          <w:tcPr>
            <w:tcW w:w="425" w:type="dxa"/>
            <w:tcBorders>
              <w:bottom w:val="single" w:sz="4" w:space="0" w:color="auto"/>
            </w:tcBorders>
            <w:textDirection w:val="btLr"/>
            <w:vAlign w:val="center"/>
          </w:tcPr>
          <w:p w14:paraId="52C8ADFE" w14:textId="77777777" w:rsidR="00EF3E3E" w:rsidRPr="00B621F6" w:rsidRDefault="00EF3E3E"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ноябрь</w:t>
            </w:r>
          </w:p>
        </w:tc>
        <w:tc>
          <w:tcPr>
            <w:tcW w:w="567" w:type="dxa"/>
            <w:tcBorders>
              <w:bottom w:val="single" w:sz="4" w:space="0" w:color="auto"/>
            </w:tcBorders>
            <w:textDirection w:val="btLr"/>
            <w:vAlign w:val="center"/>
          </w:tcPr>
          <w:p w14:paraId="77C7DAB6" w14:textId="77777777" w:rsidR="00EF3E3E" w:rsidRPr="00B621F6" w:rsidRDefault="00EF3E3E"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декабрь</w:t>
            </w:r>
          </w:p>
        </w:tc>
        <w:tc>
          <w:tcPr>
            <w:tcW w:w="713" w:type="dxa"/>
            <w:tcBorders>
              <w:bottom w:val="single" w:sz="4" w:space="0" w:color="auto"/>
            </w:tcBorders>
            <w:vAlign w:val="center"/>
          </w:tcPr>
          <w:p w14:paraId="491E7878" w14:textId="77777777" w:rsidR="00EF3E3E" w:rsidRPr="00B621F6" w:rsidRDefault="00EF3E3E"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Всего</w:t>
            </w:r>
          </w:p>
        </w:tc>
      </w:tr>
      <w:tr w:rsidR="00C75286" w:rsidRPr="0084361A" w14:paraId="2532CE43" w14:textId="77777777" w:rsidTr="00C01B39">
        <w:trPr>
          <w:cantSplit/>
          <w:trHeight w:val="1134"/>
        </w:trPr>
        <w:tc>
          <w:tcPr>
            <w:tcW w:w="708" w:type="dxa"/>
            <w:vAlign w:val="center"/>
          </w:tcPr>
          <w:p w14:paraId="795342E8" w14:textId="77777777" w:rsidR="00C75286" w:rsidRPr="0084361A" w:rsidRDefault="00C75286" w:rsidP="00E67857">
            <w:pPr>
              <w:widowControl w:val="0"/>
              <w:suppressAutoHyphens/>
              <w:ind w:left="-43"/>
              <w:jc w:val="center"/>
              <w:rPr>
                <w:rFonts w:ascii="GHEA Grapalat" w:eastAsia="Calibri" w:hAnsi="GHEA Grapalat" w:cs="Calibri"/>
                <w:sz w:val="16"/>
                <w:szCs w:val="16"/>
                <w:lang w:val="hy-AM"/>
              </w:rPr>
            </w:pPr>
            <w:r w:rsidRPr="0084361A">
              <w:rPr>
                <w:rFonts w:ascii="GHEA Grapalat" w:eastAsia="Calibri" w:hAnsi="GHEA Grapalat" w:cs="Calibri"/>
                <w:sz w:val="16"/>
                <w:szCs w:val="16"/>
                <w:lang w:val="hy-AM"/>
              </w:rPr>
              <w:t>1</w:t>
            </w:r>
          </w:p>
        </w:tc>
        <w:tc>
          <w:tcPr>
            <w:tcW w:w="1793" w:type="dxa"/>
            <w:vAlign w:val="center"/>
          </w:tcPr>
          <w:p w14:paraId="0A3AAF80" w14:textId="7B15D46E" w:rsidR="00C75286" w:rsidRPr="003D7FDF" w:rsidRDefault="00941263" w:rsidP="00E67857">
            <w:pPr>
              <w:suppressAutoHyphens/>
              <w:ind w:left="-158" w:right="-108"/>
              <w:jc w:val="center"/>
              <w:rPr>
                <w:rFonts w:ascii="Calibri" w:eastAsia="Calibri" w:hAnsi="Calibri" w:cs="Calibri"/>
                <w:lang w:val="hy-AM"/>
              </w:rPr>
            </w:pPr>
            <w:r w:rsidRPr="00941263">
              <w:rPr>
                <w:rFonts w:ascii="GHEA Grapalat" w:hAnsi="GHEA Grapalat" w:cs="Calibri"/>
                <w:bCs/>
                <w:iCs/>
                <w:sz w:val="16"/>
                <w:szCs w:val="16"/>
              </w:rPr>
              <w:t>45231187/5</w:t>
            </w:r>
            <w:r w:rsidR="00B621F6">
              <w:rPr>
                <w:rFonts w:ascii="GHEA Grapalat" w:hAnsi="GHEA Grapalat" w:cs="Calibri"/>
                <w:bCs/>
                <w:iCs/>
                <w:sz w:val="16"/>
                <w:szCs w:val="16"/>
              </w:rPr>
              <w:t>05</w:t>
            </w:r>
          </w:p>
        </w:tc>
        <w:tc>
          <w:tcPr>
            <w:tcW w:w="1276" w:type="dxa"/>
            <w:vAlign w:val="center"/>
          </w:tcPr>
          <w:p w14:paraId="086B86AA" w14:textId="0C3F75CF" w:rsidR="00C75286" w:rsidRPr="00B621F6" w:rsidRDefault="00B621F6" w:rsidP="00E67857">
            <w:pPr>
              <w:suppressAutoHyphens/>
              <w:jc w:val="center"/>
              <w:rPr>
                <w:rFonts w:ascii="Calibri" w:eastAsia="Calibri" w:hAnsi="Calibri" w:cs="Calibri"/>
                <w:sz w:val="16"/>
                <w:szCs w:val="16"/>
              </w:rPr>
            </w:pPr>
            <w:r w:rsidRPr="00B621F6">
              <w:rPr>
                <w:rFonts w:ascii="GHEA Grapalat" w:hAnsi="GHEA Grapalat"/>
                <w:iCs/>
                <w:sz w:val="16"/>
                <w:szCs w:val="16"/>
              </w:rPr>
              <w:t>приобретение среднего ремонта улицы Титоградян г. Еревана (ул. Айвазовского, 2 )-Титоградян ул. от перекрестка до ул. мирного Дона.- Титоградян ул. перекресток)"</w:t>
            </w:r>
          </w:p>
        </w:tc>
        <w:tc>
          <w:tcPr>
            <w:tcW w:w="474" w:type="dxa"/>
            <w:tcBorders>
              <w:top w:val="single" w:sz="4" w:space="0" w:color="auto"/>
              <w:left w:val="single" w:sz="4" w:space="0" w:color="auto"/>
              <w:bottom w:val="single" w:sz="4" w:space="0" w:color="auto"/>
              <w:right w:val="single" w:sz="4" w:space="0" w:color="auto"/>
            </w:tcBorders>
            <w:textDirection w:val="btLr"/>
            <w:vAlign w:val="center"/>
          </w:tcPr>
          <w:p w14:paraId="2019CDF9" w14:textId="0510B366" w:rsidR="00C75286" w:rsidRPr="00B621F6" w:rsidRDefault="00C75286"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0,0</w:t>
            </w:r>
          </w:p>
        </w:tc>
        <w:tc>
          <w:tcPr>
            <w:tcW w:w="504" w:type="dxa"/>
            <w:tcBorders>
              <w:top w:val="single" w:sz="4" w:space="0" w:color="auto"/>
              <w:left w:val="nil"/>
              <w:bottom w:val="single" w:sz="4" w:space="0" w:color="auto"/>
              <w:right w:val="single" w:sz="4" w:space="0" w:color="auto"/>
            </w:tcBorders>
            <w:textDirection w:val="btLr"/>
            <w:vAlign w:val="center"/>
          </w:tcPr>
          <w:p w14:paraId="18FF955D" w14:textId="2B9D990F" w:rsidR="00C75286" w:rsidRPr="00B621F6" w:rsidRDefault="00C75286"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0,0</w:t>
            </w:r>
          </w:p>
        </w:tc>
        <w:tc>
          <w:tcPr>
            <w:tcW w:w="488" w:type="dxa"/>
            <w:tcBorders>
              <w:top w:val="single" w:sz="4" w:space="0" w:color="auto"/>
              <w:left w:val="nil"/>
              <w:bottom w:val="single" w:sz="4" w:space="0" w:color="auto"/>
              <w:right w:val="single" w:sz="4" w:space="0" w:color="auto"/>
            </w:tcBorders>
            <w:textDirection w:val="btLr"/>
            <w:vAlign w:val="center"/>
          </w:tcPr>
          <w:p w14:paraId="2011C457" w14:textId="132FAA06" w:rsidR="00C75286" w:rsidRPr="00B621F6" w:rsidRDefault="00C75286"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64A5EFE1" w14:textId="07E83995" w:rsidR="00C75286" w:rsidRPr="00B621F6" w:rsidRDefault="00C75286"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CF0865F" w14:textId="14BCB4F8" w:rsidR="00C75286" w:rsidRPr="00B621F6" w:rsidRDefault="00C75286"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25FB91D" w14:textId="3138B3C5" w:rsidR="00C75286" w:rsidRPr="00B621F6" w:rsidRDefault="00C75286"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0,0</w:t>
            </w:r>
          </w:p>
        </w:tc>
        <w:tc>
          <w:tcPr>
            <w:tcW w:w="551" w:type="dxa"/>
            <w:tcBorders>
              <w:top w:val="single" w:sz="4" w:space="0" w:color="auto"/>
              <w:left w:val="nil"/>
              <w:bottom w:val="single" w:sz="4" w:space="0" w:color="auto"/>
              <w:right w:val="single" w:sz="4" w:space="0" w:color="auto"/>
            </w:tcBorders>
            <w:textDirection w:val="btLr"/>
            <w:vAlign w:val="center"/>
          </w:tcPr>
          <w:p w14:paraId="6D4D55C3" w14:textId="1276B48E" w:rsidR="00C75286" w:rsidRPr="00B621F6" w:rsidRDefault="00C75286"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0,0</w:t>
            </w:r>
          </w:p>
        </w:tc>
        <w:tc>
          <w:tcPr>
            <w:tcW w:w="583" w:type="dxa"/>
            <w:tcBorders>
              <w:top w:val="single" w:sz="4" w:space="0" w:color="auto"/>
              <w:left w:val="nil"/>
              <w:bottom w:val="single" w:sz="4" w:space="0" w:color="auto"/>
              <w:right w:val="single" w:sz="4" w:space="0" w:color="auto"/>
            </w:tcBorders>
            <w:textDirection w:val="btLr"/>
            <w:vAlign w:val="center"/>
          </w:tcPr>
          <w:p w14:paraId="4AE01DF0" w14:textId="6F9AA73E" w:rsidR="00C75286" w:rsidRPr="00B621F6" w:rsidRDefault="00C75286"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textDirection w:val="btLr"/>
            <w:vAlign w:val="center"/>
          </w:tcPr>
          <w:p w14:paraId="12E96305" w14:textId="64375180" w:rsidR="00C75286" w:rsidRPr="00B621F6" w:rsidRDefault="00C75286"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textDirection w:val="btLr"/>
            <w:vAlign w:val="center"/>
          </w:tcPr>
          <w:p w14:paraId="1E8880B3" w14:textId="3956BEC2" w:rsidR="00C75286" w:rsidRPr="00B621F6" w:rsidRDefault="00C75286"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0,0</w:t>
            </w:r>
          </w:p>
        </w:tc>
        <w:tc>
          <w:tcPr>
            <w:tcW w:w="425" w:type="dxa"/>
            <w:tcBorders>
              <w:top w:val="single" w:sz="4" w:space="0" w:color="auto"/>
              <w:left w:val="nil"/>
              <w:bottom w:val="single" w:sz="4" w:space="0" w:color="auto"/>
              <w:right w:val="single" w:sz="4" w:space="0" w:color="auto"/>
            </w:tcBorders>
            <w:textDirection w:val="btLr"/>
            <w:vAlign w:val="center"/>
          </w:tcPr>
          <w:p w14:paraId="75BE0A3F" w14:textId="14414223" w:rsidR="00C75286" w:rsidRPr="00B621F6" w:rsidRDefault="00C75286"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textDirection w:val="btLr"/>
            <w:vAlign w:val="center"/>
          </w:tcPr>
          <w:p w14:paraId="169C0E12" w14:textId="08A3DB30" w:rsidR="00C75286" w:rsidRPr="00B621F6" w:rsidRDefault="00C75286"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0,0</w:t>
            </w:r>
          </w:p>
        </w:tc>
        <w:tc>
          <w:tcPr>
            <w:tcW w:w="713" w:type="dxa"/>
            <w:tcBorders>
              <w:top w:val="single" w:sz="4" w:space="0" w:color="auto"/>
              <w:left w:val="nil"/>
              <w:bottom w:val="single" w:sz="4" w:space="0" w:color="auto"/>
              <w:right w:val="single" w:sz="4" w:space="0" w:color="auto"/>
            </w:tcBorders>
            <w:shd w:val="clear" w:color="000000" w:fill="FFFFFF"/>
            <w:textDirection w:val="btLr"/>
            <w:vAlign w:val="center"/>
          </w:tcPr>
          <w:p w14:paraId="7BD493B0" w14:textId="373A059B" w:rsidR="00C75286" w:rsidRPr="00B621F6" w:rsidRDefault="00C75286" w:rsidP="00E67857">
            <w:pPr>
              <w:widowControl w:val="0"/>
              <w:suppressAutoHyphens/>
              <w:ind w:left="-108" w:right="-136"/>
              <w:jc w:val="center"/>
              <w:rPr>
                <w:rFonts w:ascii="GHEA Grapalat" w:eastAsia="Calibri" w:hAnsi="GHEA Grapalat" w:cs="Calibri"/>
                <w:sz w:val="16"/>
                <w:szCs w:val="16"/>
              </w:rPr>
            </w:pPr>
            <w:r w:rsidRPr="00B621F6">
              <w:rPr>
                <w:rFonts w:ascii="GHEA Grapalat" w:eastAsia="Calibri" w:hAnsi="GHEA Grapalat" w:cs="Calibri"/>
                <w:sz w:val="16"/>
                <w:szCs w:val="16"/>
              </w:rPr>
              <w:t>0,0</w:t>
            </w:r>
          </w:p>
        </w:tc>
      </w:tr>
    </w:tbl>
    <w:p w14:paraId="52DD6A5D" w14:textId="3B553B60" w:rsidR="00BB28C8" w:rsidRPr="00676BAE" w:rsidRDefault="004A0B50" w:rsidP="00E67857">
      <w:pPr>
        <w:widowControl w:val="0"/>
        <w:jc w:val="both"/>
        <w:rPr>
          <w:rFonts w:ascii="GHEA Grapalat" w:hAnsi="GHEA Grapalat" w:cs="Sylfaen"/>
          <w:i/>
        </w:rPr>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E67857">
            <w:pPr>
              <w:widowControl w:val="0"/>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E67857">
            <w:pPr>
              <w:widowControl w:val="0"/>
              <w:jc w:val="center"/>
              <w:rPr>
                <w:rFonts w:ascii="GHEA Grapalat" w:hAnsi="GHEA Grapalat"/>
              </w:rPr>
            </w:pPr>
            <w:r w:rsidRPr="009F3DC7">
              <w:rPr>
                <w:rFonts w:ascii="GHEA Grapalat" w:hAnsi="GHEA Grapalat"/>
              </w:rPr>
              <w:lastRenderedPageBreak/>
              <w:t>/подпись/</w:t>
            </w:r>
          </w:p>
          <w:p w14:paraId="77ED5E33"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E67857">
            <w:pPr>
              <w:widowControl w:val="0"/>
              <w:jc w:val="center"/>
              <w:rPr>
                <w:rFonts w:ascii="GHEA Grapalat" w:hAnsi="GHEA Grapalat"/>
              </w:rPr>
            </w:pPr>
          </w:p>
        </w:tc>
        <w:tc>
          <w:tcPr>
            <w:tcW w:w="4343" w:type="dxa"/>
          </w:tcPr>
          <w:p w14:paraId="0D632710"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E67857">
            <w:pPr>
              <w:widowControl w:val="0"/>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E67857">
            <w:pPr>
              <w:widowControl w:val="0"/>
              <w:jc w:val="center"/>
              <w:rPr>
                <w:rFonts w:ascii="GHEA Grapalat" w:hAnsi="GHEA Grapalat"/>
              </w:rPr>
            </w:pPr>
            <w:r w:rsidRPr="009F3DC7">
              <w:rPr>
                <w:rFonts w:ascii="GHEA Grapalat" w:hAnsi="GHEA Grapalat"/>
              </w:rPr>
              <w:lastRenderedPageBreak/>
              <w:t>/подпись/</w:t>
            </w:r>
          </w:p>
          <w:p w14:paraId="00E383B5"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E67857">
      <w:pPr>
        <w:widowControl w:val="0"/>
        <w:ind w:firstLine="567"/>
        <w:rPr>
          <w:rFonts w:ascii="GHEA Grapalat" w:hAnsi="GHEA Grapalat"/>
        </w:rPr>
        <w:sectPr w:rsidR="00BB28C8" w:rsidRPr="009F3DC7" w:rsidSect="00293DB9">
          <w:footnotePr>
            <w:pos w:val="beneathText"/>
          </w:footnotePr>
          <w:pgSz w:w="11907" w:h="16840" w:code="9"/>
          <w:pgMar w:top="993" w:right="1418" w:bottom="1418" w:left="1418" w:header="561" w:footer="561" w:gutter="0"/>
          <w:cols w:space="720"/>
          <w:docGrid w:linePitch="326"/>
        </w:sectPr>
      </w:pPr>
    </w:p>
    <w:p w14:paraId="57759454" w14:textId="77777777" w:rsidR="00BB28C8" w:rsidRPr="009F3DC7" w:rsidRDefault="00BB28C8" w:rsidP="00E67857">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E67857">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E67857">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E67857">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E67857">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E67857">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E67857">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E67857">
      <w:pPr>
        <w:widowControl w:val="0"/>
        <w:ind w:left="567" w:right="566"/>
        <w:rPr>
          <w:rFonts w:ascii="GHEA Grapalat" w:hAnsi="GHEA Grapalat"/>
          <w:iCs/>
          <w:color w:val="000000"/>
        </w:rPr>
      </w:pPr>
    </w:p>
    <w:p w14:paraId="5704245A" w14:textId="77777777" w:rsidR="00BB28C8" w:rsidRPr="009F3DC7" w:rsidRDefault="00BB28C8" w:rsidP="00E67857">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E67857">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E67857">
      <w:pPr>
        <w:pStyle w:val="BodyTextIndent"/>
        <w:widowControl w:val="0"/>
        <w:spacing w:line="240" w:lineRule="auto"/>
        <w:ind w:left="567" w:right="566" w:firstLine="0"/>
        <w:jc w:val="center"/>
        <w:rPr>
          <w:rFonts w:ascii="GHEA Grapalat" w:hAnsi="GHEA Grapalat"/>
          <w:b/>
          <w:bCs/>
          <w:iCs/>
          <w:sz w:val="24"/>
          <w:szCs w:val="24"/>
        </w:rPr>
      </w:pPr>
    </w:p>
    <w:p w14:paraId="55BA6A02" w14:textId="77777777" w:rsidR="00BB28C8" w:rsidRPr="009F3DC7" w:rsidRDefault="00BB28C8" w:rsidP="00E67857">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E67857">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E67857">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E67857">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E67857">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E67857">
      <w:pPr>
        <w:widowControl w:val="0"/>
        <w:tabs>
          <w:tab w:val="left" w:pos="6804"/>
          <w:tab w:val="left" w:pos="7938"/>
          <w:tab w:val="left" w:pos="8647"/>
          <w:tab w:val="left" w:pos="8789"/>
        </w:tabs>
        <w:ind w:firstLine="567"/>
        <w:jc w:val="both"/>
        <w:rPr>
          <w:rFonts w:ascii="GHEA Grapalat" w:hAnsi="GHEA Grapalat" w:cs="Sylfaen"/>
          <w:iCs/>
        </w:rPr>
      </w:pPr>
    </w:p>
    <w:p w14:paraId="76580733" w14:textId="77777777" w:rsidR="00BB28C8" w:rsidRPr="009F3DC7" w:rsidRDefault="00BB28C8" w:rsidP="00E67857">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vAlign w:val="center"/>
          </w:tcPr>
          <w:p w14:paraId="2A192611" w14:textId="77777777" w:rsidR="00BB28C8" w:rsidRPr="007347E7" w:rsidRDefault="00BB28C8" w:rsidP="00E67857">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vAlign w:val="center"/>
          </w:tcPr>
          <w:p w14:paraId="21D61B71" w14:textId="77777777" w:rsidR="00BB28C8" w:rsidRPr="007347E7" w:rsidRDefault="00BB28C8" w:rsidP="00E67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tcPr>
          <w:p w14:paraId="242EABE1" w14:textId="77777777" w:rsidR="00BB28C8" w:rsidRPr="007347E7" w:rsidRDefault="00BB28C8" w:rsidP="00E67857">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vAlign w:val="center"/>
          </w:tcPr>
          <w:p w14:paraId="2D849D2C"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vAlign w:val="center"/>
          </w:tcPr>
          <w:p w14:paraId="538E70EF"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vAlign w:val="center"/>
          </w:tcPr>
          <w:p w14:paraId="1A8F5366"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vAlign w:val="center"/>
          </w:tcPr>
          <w:p w14:paraId="077F29FA"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vAlign w:val="center"/>
          </w:tcPr>
          <w:p w14:paraId="347A1EF5"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vAlign w:val="center"/>
          </w:tcPr>
          <w:p w14:paraId="4C026D40"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tcPr>
          <w:p w14:paraId="15746277" w14:textId="77777777" w:rsidR="00BB28C8" w:rsidRPr="007347E7" w:rsidRDefault="00BB28C8" w:rsidP="00E67857">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vAlign w:val="center"/>
          </w:tcPr>
          <w:p w14:paraId="2CF233DE"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vAlign w:val="center"/>
          </w:tcPr>
          <w:p w14:paraId="62BC8DCF"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vAlign w:val="center"/>
          </w:tcPr>
          <w:p w14:paraId="769926F2" w14:textId="77777777" w:rsidR="00BB28C8" w:rsidRPr="007347E7" w:rsidRDefault="00BB28C8" w:rsidP="00E67857">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vAlign w:val="center"/>
          </w:tcPr>
          <w:p w14:paraId="6C780F91" w14:textId="77777777" w:rsidR="00BB28C8" w:rsidRPr="007347E7" w:rsidRDefault="00BB28C8" w:rsidP="00E67857">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vAlign w:val="center"/>
          </w:tcPr>
          <w:p w14:paraId="54FA1F0B" w14:textId="77777777" w:rsidR="00BB28C8" w:rsidRPr="007347E7" w:rsidRDefault="00BB28C8" w:rsidP="00E67857">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vAlign w:val="center"/>
          </w:tcPr>
          <w:p w14:paraId="1A85BC18" w14:textId="77777777" w:rsidR="00BB28C8" w:rsidRPr="007347E7" w:rsidRDefault="00BB28C8" w:rsidP="00E67857">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vAlign w:val="center"/>
          </w:tcPr>
          <w:p w14:paraId="178DA90E"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vAlign w:val="center"/>
          </w:tcPr>
          <w:p w14:paraId="309B4ABD"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vAlign w:val="center"/>
          </w:tcPr>
          <w:p w14:paraId="1A20C234" w14:textId="77777777" w:rsidR="00BB28C8" w:rsidRPr="007347E7" w:rsidRDefault="00BB28C8" w:rsidP="00E67857">
            <w:pPr>
              <w:pStyle w:val="NormalWeb"/>
              <w:widowControl w:val="0"/>
              <w:spacing w:before="0" w:beforeAutospacing="0" w:after="0" w:afterAutospacing="0"/>
              <w:ind w:firstLine="567"/>
              <w:jc w:val="center"/>
              <w:rPr>
                <w:rFonts w:ascii="GHEA Grapalat" w:hAnsi="GHEA Grapalat"/>
                <w:sz w:val="16"/>
                <w:szCs w:val="16"/>
              </w:rPr>
            </w:pPr>
          </w:p>
        </w:tc>
        <w:tc>
          <w:tcPr>
            <w:tcW w:w="1248" w:type="dxa"/>
            <w:vAlign w:val="center"/>
          </w:tcPr>
          <w:p w14:paraId="75C6F78A"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Align w:val="center"/>
          </w:tcPr>
          <w:p w14:paraId="6D13613E"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vAlign w:val="center"/>
          </w:tcPr>
          <w:p w14:paraId="1B8667F5"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vAlign w:val="center"/>
          </w:tcPr>
          <w:p w14:paraId="0E4EF328"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vAlign w:val="center"/>
          </w:tcPr>
          <w:p w14:paraId="05D2EE25"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vAlign w:val="center"/>
          </w:tcPr>
          <w:p w14:paraId="0806C628"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vAlign w:val="center"/>
          </w:tcPr>
          <w:p w14:paraId="06EC8F4D"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Align w:val="center"/>
          </w:tcPr>
          <w:p w14:paraId="3C423B3D"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tcPr>
          <w:p w14:paraId="6FFA0E6B" w14:textId="77777777" w:rsidR="00BB28C8" w:rsidRPr="007347E7" w:rsidRDefault="00BB28C8" w:rsidP="00E67857">
            <w:pPr>
              <w:pStyle w:val="NormalWeb"/>
              <w:widowControl w:val="0"/>
              <w:spacing w:before="0" w:beforeAutospacing="0" w:after="0" w:afterAutospacing="0"/>
              <w:ind w:firstLine="567"/>
              <w:jc w:val="center"/>
              <w:rPr>
                <w:rFonts w:ascii="GHEA Grapalat" w:hAnsi="GHEA Grapalat"/>
                <w:sz w:val="16"/>
                <w:szCs w:val="16"/>
              </w:rPr>
            </w:pPr>
          </w:p>
        </w:tc>
        <w:tc>
          <w:tcPr>
            <w:tcW w:w="1248" w:type="dxa"/>
          </w:tcPr>
          <w:p w14:paraId="6708230B"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tcPr>
          <w:p w14:paraId="3E3546B8"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Pr>
          <w:p w14:paraId="1CE6E600"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tcPr>
          <w:p w14:paraId="611249B7"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tcPr>
          <w:p w14:paraId="15A2E8C5"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tcPr>
          <w:p w14:paraId="25C887A3"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tcPr>
          <w:p w14:paraId="1908494A"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tcPr>
          <w:p w14:paraId="6DF063E3"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r>
    </w:tbl>
    <w:p w14:paraId="1B1B1E27" w14:textId="77777777" w:rsidR="00BB28C8" w:rsidRPr="007347E7" w:rsidRDefault="00BB28C8" w:rsidP="00E67857">
      <w:pPr>
        <w:widowControl w:val="0"/>
        <w:ind w:firstLine="567"/>
        <w:jc w:val="both"/>
        <w:rPr>
          <w:rFonts w:ascii="GHEA Grapalat" w:hAnsi="GHEA Grapalat" w:cs="Arial"/>
          <w:iCs/>
          <w:color w:val="000000"/>
          <w:lang w:val="en-US"/>
        </w:rPr>
      </w:pPr>
    </w:p>
    <w:p w14:paraId="7A607FF4" w14:textId="77777777" w:rsidR="00BB28C8" w:rsidRPr="009F3DC7" w:rsidRDefault="00BB28C8" w:rsidP="00E67857">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E67857">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E67857">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E67857">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E67857">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E67857">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E67857">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E67857">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E67857">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E67857">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E67857">
      <w:pPr>
        <w:widowControl w:val="0"/>
        <w:ind w:firstLine="567"/>
        <w:jc w:val="center"/>
        <w:rPr>
          <w:rFonts w:ascii="GHEA Grapalat" w:hAnsi="GHEA Grapalat" w:cs="Sylfaen"/>
          <w:b/>
        </w:rPr>
      </w:pPr>
    </w:p>
    <w:p w14:paraId="6456D361" w14:textId="77777777" w:rsidR="00BB28C8" w:rsidRDefault="00BB28C8" w:rsidP="00E67857">
      <w:pPr>
        <w:rPr>
          <w:rFonts w:ascii="GHEA Grapalat" w:hAnsi="GHEA Grapalat" w:cs="Sylfaen"/>
          <w:b/>
        </w:rPr>
      </w:pPr>
      <w:r>
        <w:rPr>
          <w:rFonts w:ascii="GHEA Grapalat" w:hAnsi="GHEA Grapalat" w:cs="Sylfaen"/>
          <w:b/>
        </w:rPr>
        <w:br w:type="page"/>
      </w:r>
    </w:p>
    <w:p w14:paraId="71F80ECC" w14:textId="77777777" w:rsidR="00BB28C8" w:rsidRPr="009F3DC7" w:rsidRDefault="00BB28C8" w:rsidP="00E67857">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E67857">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E67857">
      <w:pPr>
        <w:widowControl w:val="0"/>
        <w:jc w:val="center"/>
        <w:rPr>
          <w:rFonts w:ascii="GHEA Grapalat" w:hAnsi="GHEA Grapalat" w:cs="Sylfaen"/>
        </w:rPr>
      </w:pPr>
    </w:p>
    <w:p w14:paraId="662BAAA2" w14:textId="77777777" w:rsidR="00BB28C8" w:rsidRPr="008A435E" w:rsidRDefault="00BB28C8" w:rsidP="00E67857">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E67857">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E67857">
      <w:pPr>
        <w:widowControl w:val="0"/>
        <w:tabs>
          <w:tab w:val="left" w:pos="360"/>
          <w:tab w:val="left" w:pos="540"/>
        </w:tabs>
        <w:ind w:firstLine="567"/>
        <w:jc w:val="both"/>
        <w:rPr>
          <w:rFonts w:ascii="GHEA Grapalat" w:hAnsi="GHEA Grapalat"/>
        </w:rPr>
      </w:pPr>
    </w:p>
    <w:p w14:paraId="525C654C" w14:textId="77777777" w:rsidR="00BB28C8" w:rsidRPr="0086243C" w:rsidRDefault="00BB28C8" w:rsidP="00E67857">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E67857">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E67857">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E67857">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E67857">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E67857">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E67857">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E67857">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E67857">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E67857">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E67857">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E67857">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E67857">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E67857">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E67857">
            <w:pPr>
              <w:widowControl w:val="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E67857">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E67857">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E67857">
            <w:pPr>
              <w:widowControl w:val="0"/>
              <w:rPr>
                <w:rFonts w:ascii="GHEA Grapalat" w:hAnsi="GHEA Grapalat" w:cs="Sylfaen"/>
                <w:sz w:val="16"/>
                <w:szCs w:val="16"/>
              </w:rPr>
            </w:pPr>
          </w:p>
        </w:tc>
      </w:tr>
    </w:tbl>
    <w:p w14:paraId="3D60C6A1" w14:textId="77777777" w:rsidR="00BB28C8" w:rsidRPr="009F3DC7" w:rsidRDefault="00BB28C8" w:rsidP="00E67857">
      <w:pPr>
        <w:widowControl w:val="0"/>
        <w:tabs>
          <w:tab w:val="left" w:pos="360"/>
          <w:tab w:val="left" w:pos="540"/>
        </w:tabs>
        <w:ind w:firstLine="567"/>
        <w:jc w:val="both"/>
        <w:rPr>
          <w:rFonts w:ascii="GHEA Grapalat" w:hAnsi="GHEA Grapalat" w:cs="Sylfaen"/>
        </w:rPr>
      </w:pPr>
    </w:p>
    <w:p w14:paraId="44B0D5BF" w14:textId="77777777" w:rsidR="00BB28C8" w:rsidRDefault="00BB28C8" w:rsidP="00E67857">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E67857">
      <w:pPr>
        <w:rPr>
          <w:rFonts w:ascii="GHEA Grapalat" w:hAnsi="GHEA Grapalat"/>
        </w:rPr>
      </w:pPr>
      <w:r>
        <w:rPr>
          <w:rFonts w:ascii="GHEA Grapalat" w:hAnsi="GHEA Grapalat"/>
        </w:rPr>
        <w:br w:type="page"/>
      </w:r>
    </w:p>
    <w:p w14:paraId="06B665F2" w14:textId="77777777" w:rsidR="00BB28C8" w:rsidRPr="009F3DC7" w:rsidRDefault="00BB28C8" w:rsidP="00E67857">
      <w:pPr>
        <w:widowControl w:val="0"/>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E67857">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E67857">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E67857">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E67857">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E67857">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E67857">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E67857">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E67857">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E67857">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E67857">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E67857">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E67857">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E67857">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E67857">
      <w:pPr>
        <w:widowControl w:val="0"/>
        <w:tabs>
          <w:tab w:val="left" w:pos="360"/>
          <w:tab w:val="left" w:pos="540"/>
        </w:tabs>
        <w:jc w:val="center"/>
        <w:rPr>
          <w:rFonts w:ascii="GHEA Grapalat" w:hAnsi="GHEA Grapalat" w:cs="Sylfaen"/>
          <w:b/>
          <w:bCs/>
        </w:rPr>
      </w:pPr>
    </w:p>
    <w:p w14:paraId="3EA5AEC0" w14:textId="77777777" w:rsidR="00BB28C8" w:rsidRPr="009F3DC7" w:rsidRDefault="00BB28C8" w:rsidP="00E67857">
      <w:pPr>
        <w:pStyle w:val="norm"/>
        <w:widowControl w:val="0"/>
        <w:spacing w:line="240" w:lineRule="auto"/>
        <w:ind w:firstLine="567"/>
        <w:jc w:val="center"/>
        <w:rPr>
          <w:rFonts w:ascii="GHEA Grapalat" w:hAnsi="GHEA Grapalat"/>
          <w:b/>
          <w:sz w:val="24"/>
          <w:szCs w:val="24"/>
        </w:rPr>
      </w:pPr>
    </w:p>
    <w:p w14:paraId="752DC733" w14:textId="6A841287" w:rsidR="008D352C" w:rsidRDefault="008D352C" w:rsidP="00E67857">
      <w:pPr>
        <w:widowControl w:val="0"/>
        <w:ind w:left="-142" w:firstLine="142"/>
        <w:jc w:val="both"/>
        <w:rPr>
          <w:rFonts w:ascii="GHEA Grapalat" w:hAnsi="GHEA Grapalat"/>
          <w:i/>
        </w:rPr>
      </w:pPr>
    </w:p>
    <w:p w14:paraId="67C7B762" w14:textId="73D30B7B" w:rsidR="009C5430" w:rsidRDefault="009C5430" w:rsidP="00E67857">
      <w:pPr>
        <w:widowControl w:val="0"/>
        <w:ind w:left="-142" w:firstLine="142"/>
        <w:jc w:val="both"/>
        <w:rPr>
          <w:rFonts w:ascii="GHEA Grapalat" w:hAnsi="GHEA Grapalat"/>
          <w:i/>
        </w:rPr>
      </w:pPr>
    </w:p>
    <w:p w14:paraId="026C6892" w14:textId="13F45852" w:rsidR="009C5430" w:rsidRDefault="009C5430" w:rsidP="00E67857">
      <w:pPr>
        <w:widowControl w:val="0"/>
        <w:ind w:left="-142" w:firstLine="142"/>
        <w:jc w:val="both"/>
        <w:rPr>
          <w:rFonts w:ascii="GHEA Grapalat" w:hAnsi="GHEA Grapalat"/>
          <w:i/>
        </w:rPr>
      </w:pPr>
    </w:p>
    <w:p w14:paraId="1FED0CDF" w14:textId="641391A3" w:rsidR="009C5430" w:rsidRDefault="009C5430" w:rsidP="00E67857">
      <w:pPr>
        <w:widowControl w:val="0"/>
        <w:ind w:left="-142" w:firstLine="142"/>
        <w:jc w:val="both"/>
        <w:rPr>
          <w:rFonts w:ascii="GHEA Grapalat" w:hAnsi="GHEA Grapalat"/>
          <w:i/>
        </w:rPr>
      </w:pPr>
    </w:p>
    <w:p w14:paraId="5DC7171E" w14:textId="39CED23C" w:rsidR="009C5430" w:rsidRDefault="009C5430" w:rsidP="00E67857">
      <w:pPr>
        <w:widowControl w:val="0"/>
        <w:ind w:left="-142" w:firstLine="142"/>
        <w:jc w:val="both"/>
        <w:rPr>
          <w:rFonts w:ascii="GHEA Grapalat" w:hAnsi="GHEA Grapalat"/>
          <w:i/>
        </w:rPr>
      </w:pPr>
    </w:p>
    <w:p w14:paraId="4E6416B2" w14:textId="70C78EC4" w:rsidR="009C5430" w:rsidRDefault="009C5430" w:rsidP="00E67857">
      <w:pPr>
        <w:widowControl w:val="0"/>
        <w:ind w:left="-142" w:firstLine="142"/>
        <w:jc w:val="both"/>
        <w:rPr>
          <w:rFonts w:ascii="GHEA Grapalat" w:hAnsi="GHEA Grapalat"/>
          <w:i/>
        </w:rPr>
      </w:pPr>
    </w:p>
    <w:p w14:paraId="32BCE8D2" w14:textId="143C7E42" w:rsidR="009C5430" w:rsidRDefault="009C5430" w:rsidP="00E67857">
      <w:pPr>
        <w:widowControl w:val="0"/>
        <w:ind w:left="-142" w:firstLine="142"/>
        <w:jc w:val="both"/>
        <w:rPr>
          <w:rFonts w:ascii="GHEA Grapalat" w:hAnsi="GHEA Grapalat"/>
          <w:i/>
        </w:rPr>
      </w:pPr>
    </w:p>
    <w:p w14:paraId="6FC465C4" w14:textId="5C810E75" w:rsidR="009C5430" w:rsidRDefault="009C5430" w:rsidP="00E67857">
      <w:pPr>
        <w:widowControl w:val="0"/>
        <w:ind w:left="-142" w:firstLine="142"/>
        <w:jc w:val="both"/>
        <w:rPr>
          <w:rFonts w:ascii="GHEA Grapalat" w:hAnsi="GHEA Grapalat"/>
          <w:i/>
        </w:rPr>
      </w:pPr>
    </w:p>
    <w:p w14:paraId="5E147AE4" w14:textId="52BB553E" w:rsidR="009C5430" w:rsidRDefault="009C5430" w:rsidP="00E67857">
      <w:pPr>
        <w:widowControl w:val="0"/>
        <w:ind w:left="-142" w:firstLine="142"/>
        <w:jc w:val="both"/>
        <w:rPr>
          <w:rFonts w:ascii="GHEA Grapalat" w:hAnsi="GHEA Grapalat"/>
          <w:i/>
        </w:rPr>
      </w:pPr>
    </w:p>
    <w:p w14:paraId="77C2123F" w14:textId="6B42FC36" w:rsidR="009C5430" w:rsidRDefault="009C5430" w:rsidP="00E67857">
      <w:pPr>
        <w:widowControl w:val="0"/>
        <w:ind w:left="-142" w:firstLine="142"/>
        <w:jc w:val="both"/>
        <w:rPr>
          <w:rFonts w:ascii="GHEA Grapalat" w:hAnsi="GHEA Grapalat"/>
          <w:i/>
        </w:rPr>
      </w:pPr>
    </w:p>
    <w:p w14:paraId="03D2913E" w14:textId="401AA11C" w:rsidR="009C5430" w:rsidRDefault="009C5430" w:rsidP="00E67857">
      <w:pPr>
        <w:widowControl w:val="0"/>
        <w:ind w:left="-142" w:firstLine="142"/>
        <w:jc w:val="both"/>
        <w:rPr>
          <w:rFonts w:ascii="GHEA Grapalat" w:hAnsi="GHEA Grapalat"/>
          <w:i/>
        </w:rPr>
      </w:pPr>
    </w:p>
    <w:p w14:paraId="58A381BE" w14:textId="13B5364F" w:rsidR="009C5430" w:rsidRDefault="009C5430" w:rsidP="00E67857">
      <w:pPr>
        <w:widowControl w:val="0"/>
        <w:ind w:left="-142" w:firstLine="142"/>
        <w:jc w:val="both"/>
        <w:rPr>
          <w:rFonts w:ascii="GHEA Grapalat" w:hAnsi="GHEA Grapalat"/>
          <w:i/>
        </w:rPr>
      </w:pPr>
    </w:p>
    <w:p w14:paraId="29F137D6" w14:textId="25F7DCFE" w:rsidR="009C5430" w:rsidRDefault="009C5430" w:rsidP="00E67857">
      <w:pPr>
        <w:widowControl w:val="0"/>
        <w:ind w:left="-142" w:firstLine="142"/>
        <w:jc w:val="both"/>
        <w:rPr>
          <w:rFonts w:ascii="GHEA Grapalat" w:hAnsi="GHEA Grapalat"/>
          <w:i/>
        </w:rPr>
      </w:pPr>
    </w:p>
    <w:p w14:paraId="30E5C45B" w14:textId="79AAA6DB" w:rsidR="009C5430" w:rsidRDefault="009C5430" w:rsidP="00E67857">
      <w:pPr>
        <w:widowControl w:val="0"/>
        <w:ind w:left="-142" w:firstLine="142"/>
        <w:jc w:val="both"/>
        <w:rPr>
          <w:rFonts w:ascii="GHEA Grapalat" w:hAnsi="GHEA Grapalat"/>
          <w:i/>
        </w:rPr>
      </w:pPr>
    </w:p>
    <w:p w14:paraId="22D00A8F" w14:textId="2231D21D" w:rsidR="009C5430" w:rsidRDefault="009C5430" w:rsidP="00E67857">
      <w:pPr>
        <w:widowControl w:val="0"/>
        <w:ind w:left="-142" w:firstLine="142"/>
        <w:jc w:val="both"/>
        <w:rPr>
          <w:rFonts w:ascii="GHEA Grapalat" w:hAnsi="GHEA Grapalat"/>
          <w:i/>
        </w:rPr>
      </w:pPr>
    </w:p>
    <w:p w14:paraId="6C5664EB" w14:textId="496A8907" w:rsidR="009C5430" w:rsidRDefault="009C5430" w:rsidP="00E67857">
      <w:pPr>
        <w:widowControl w:val="0"/>
        <w:ind w:left="-142" w:firstLine="142"/>
        <w:jc w:val="both"/>
        <w:rPr>
          <w:rFonts w:ascii="GHEA Grapalat" w:hAnsi="GHEA Grapalat"/>
          <w:i/>
        </w:rPr>
      </w:pPr>
    </w:p>
    <w:p w14:paraId="6DEF2104" w14:textId="77777777" w:rsidR="009C5430" w:rsidRPr="008A662A" w:rsidRDefault="009C5430" w:rsidP="00E67857">
      <w:pPr>
        <w:widowControl w:val="0"/>
        <w:jc w:val="right"/>
        <w:rPr>
          <w:rFonts w:ascii="GHEA Grapalat" w:hAnsi="GHEA Grapalat" w:cs="Sylfaen"/>
          <w:i/>
        </w:rPr>
      </w:pPr>
      <w:r w:rsidRPr="008A662A">
        <w:rPr>
          <w:rFonts w:ascii="GHEA Grapalat" w:hAnsi="GHEA Grapalat"/>
          <w:i/>
        </w:rPr>
        <w:t>Приложение № 5</w:t>
      </w:r>
    </w:p>
    <w:p w14:paraId="09D28055" w14:textId="77777777" w:rsidR="009C5430" w:rsidRPr="008A662A" w:rsidRDefault="009C5430" w:rsidP="00E67857">
      <w:pPr>
        <w:widowControl w:val="0"/>
        <w:jc w:val="right"/>
        <w:rPr>
          <w:rFonts w:ascii="GHEA Grapalat" w:hAnsi="GHEA Grapalat" w:cs="Sylfaen"/>
          <w:i/>
        </w:rPr>
      </w:pPr>
      <w:r w:rsidRPr="008A662A">
        <w:rPr>
          <w:rFonts w:ascii="GHEA Grapalat" w:hAnsi="GHEA Grapalat"/>
          <w:i/>
        </w:rPr>
        <w:t>к Договору под кодом</w:t>
      </w:r>
      <w:r w:rsidRPr="00487F5A">
        <w:rPr>
          <w:rFonts w:ascii="GHEA Grapalat" w:hAnsi="GHEA Grapalat"/>
          <w:i/>
          <w:lang w:val="hy-AM"/>
        </w:rPr>
        <w:t xml:space="preserve"> «      »</w:t>
      </w:r>
      <w:r w:rsidRPr="008A662A">
        <w:rPr>
          <w:rFonts w:ascii="GHEA Grapalat" w:hAnsi="GHEA Grapalat"/>
          <w:i/>
        </w:rPr>
        <w:t xml:space="preserve"> </w:t>
      </w:r>
      <w:r w:rsidRPr="008A662A">
        <w:rPr>
          <w:rFonts w:ascii="GHEA Grapalat" w:hAnsi="GHEA Grapalat" w:cs="Sylfaen"/>
          <w:i/>
        </w:rPr>
        <w:br/>
      </w:r>
      <w:r w:rsidRPr="008A662A">
        <w:rPr>
          <w:rFonts w:ascii="GHEA Grapalat" w:hAnsi="GHEA Grapalat"/>
          <w:i/>
        </w:rPr>
        <w:t>заключенному "</w:t>
      </w:r>
      <w:r w:rsidRPr="008A662A">
        <w:rPr>
          <w:rFonts w:ascii="GHEA Grapalat" w:hAnsi="GHEA Grapalat"/>
          <w:i/>
        </w:rPr>
        <w:tab/>
        <w:t xml:space="preserve"> "</w:t>
      </w:r>
      <w:r w:rsidRPr="008A662A">
        <w:rPr>
          <w:rFonts w:ascii="GHEA Grapalat" w:hAnsi="GHEA Grapalat"/>
          <w:i/>
        </w:rPr>
        <w:tab/>
        <w:t>20</w:t>
      </w:r>
      <w:r w:rsidRPr="008A662A">
        <w:rPr>
          <w:rFonts w:ascii="GHEA Grapalat" w:hAnsi="GHEA Grapalat"/>
          <w:i/>
        </w:rPr>
        <w:tab/>
        <w:t xml:space="preserve">  г.</w:t>
      </w:r>
    </w:p>
    <w:p w14:paraId="6B91E351" w14:textId="77777777" w:rsidR="009C5430" w:rsidRPr="008A662A" w:rsidRDefault="009C5430" w:rsidP="00E67857">
      <w:pPr>
        <w:jc w:val="center"/>
        <w:rPr>
          <w:rFonts w:ascii="GHEA Grapalat" w:hAnsi="GHEA Grapalat" w:cs="GHEA Grapalat"/>
        </w:rPr>
      </w:pPr>
    </w:p>
    <w:p w14:paraId="56CA7B3B" w14:textId="77777777" w:rsidR="009C5430" w:rsidRPr="008A662A" w:rsidRDefault="009C5430" w:rsidP="00E67857">
      <w:pPr>
        <w:jc w:val="center"/>
        <w:rPr>
          <w:rFonts w:ascii="GHEA Grapalat" w:hAnsi="GHEA Grapalat" w:cs="GHEA Grapalat"/>
        </w:rPr>
      </w:pPr>
      <w:r w:rsidRPr="008A662A">
        <w:rPr>
          <w:rFonts w:ascii="GHEA Grapalat" w:hAnsi="GHEA Grapalat" w:cs="GHEA Grapalat"/>
        </w:rPr>
        <w:t>УВЕДОМЛЕНИЕ</w:t>
      </w:r>
    </w:p>
    <w:p w14:paraId="30E67A59" w14:textId="77777777" w:rsidR="009C5430" w:rsidRPr="00487F5A" w:rsidRDefault="009C5430" w:rsidP="00E67857">
      <w:pPr>
        <w:jc w:val="center"/>
        <w:rPr>
          <w:rFonts w:ascii="GHEA Grapalat" w:hAnsi="GHEA Grapalat" w:cs="GHEA Grapalat"/>
          <w:lang w:val="hy-AM"/>
        </w:rPr>
      </w:pPr>
    </w:p>
    <w:p w14:paraId="14F08219" w14:textId="77777777" w:rsidR="009C5430" w:rsidRPr="00487F5A" w:rsidRDefault="009C5430" w:rsidP="00E67857">
      <w:pPr>
        <w:rPr>
          <w:rFonts w:ascii="GHEA Grapalat" w:hAnsi="GHEA Grapalat" w:cs="Arial"/>
          <w:sz w:val="20"/>
          <w:szCs w:val="20"/>
          <w:lang w:val="es-ES"/>
        </w:rPr>
      </w:pPr>
      <w:r w:rsidRPr="00487F5A">
        <w:rPr>
          <w:rFonts w:ascii="GHEA Grapalat" w:hAnsi="GHEA Grapalat"/>
          <w:u w:val="single"/>
          <w:lang w:val="es-ES"/>
        </w:rPr>
        <w:t xml:space="preserve">                                                             </w:t>
      </w:r>
      <w:r w:rsidRPr="00487F5A">
        <w:rPr>
          <w:rFonts w:ascii="GHEA Grapalat" w:hAnsi="GHEA Grapalat"/>
          <w:u w:val="single"/>
          <w:lang w:val="es-ES"/>
        </w:rPr>
        <w:tab/>
      </w:r>
      <w:r w:rsidRPr="00487F5A">
        <w:rPr>
          <w:rFonts w:ascii="GHEA Grapalat" w:hAnsi="GHEA Grapalat"/>
          <w:u w:val="single"/>
          <w:lang w:val="es-ES"/>
        </w:rPr>
        <w:tab/>
        <w:t xml:space="preserve">       </w:t>
      </w:r>
      <w:r w:rsidRPr="00487F5A">
        <w:rPr>
          <w:rFonts w:ascii="GHEA Grapalat" w:hAnsi="GHEA Grapalat"/>
          <w:lang w:val="es-ES"/>
        </w:rPr>
        <w:t xml:space="preserve"> </w:t>
      </w:r>
      <w:r w:rsidRPr="008A662A">
        <w:rPr>
          <w:rFonts w:ascii="GHEA Grapalat" w:hAnsi="GHEA Grapalat"/>
        </w:rPr>
        <w:t>з</w:t>
      </w:r>
      <w:r w:rsidRPr="008A662A">
        <w:rPr>
          <w:rFonts w:ascii="GHEA Grapalat" w:hAnsi="GHEA Grapalat" w:cs="Sylfaen"/>
          <w:sz w:val="20"/>
          <w:szCs w:val="20"/>
        </w:rPr>
        <w:t>аявляет, что</w:t>
      </w:r>
      <w:r w:rsidRPr="008A662A">
        <w:rPr>
          <w:rFonts w:ascii="GHEA Grapalat" w:hAnsi="GHEA Grapalat" w:cs="Arial"/>
          <w:sz w:val="20"/>
          <w:szCs w:val="20"/>
        </w:rPr>
        <w:t>:</w:t>
      </w:r>
      <w:r w:rsidRPr="00487F5A">
        <w:rPr>
          <w:rFonts w:ascii="GHEA Grapalat" w:hAnsi="GHEA Grapalat" w:cs="Arial"/>
          <w:sz w:val="20"/>
          <w:szCs w:val="20"/>
          <w:lang w:val="es-ES"/>
        </w:rPr>
        <w:t xml:space="preserve">  </w:t>
      </w:r>
    </w:p>
    <w:p w14:paraId="69BBC3C9" w14:textId="77777777" w:rsidR="009C5430" w:rsidRPr="00487F5A" w:rsidRDefault="009C5430" w:rsidP="00E67857">
      <w:pPr>
        <w:rPr>
          <w:rFonts w:ascii="GHEA Grapalat" w:hAnsi="GHEA Grapalat" w:cs="Arial"/>
          <w:vertAlign w:val="superscript"/>
          <w:lang w:val="es-ES"/>
        </w:rPr>
      </w:pPr>
      <w:r w:rsidRPr="00487F5A">
        <w:rPr>
          <w:rFonts w:ascii="GHEA Grapalat" w:hAnsi="GHEA Grapalat"/>
          <w:vertAlign w:val="superscript"/>
          <w:lang w:val="es-ES"/>
        </w:rPr>
        <w:t xml:space="preserve">               </w:t>
      </w:r>
      <w:r w:rsidRPr="00487F5A">
        <w:rPr>
          <w:rFonts w:ascii="GHEA Grapalat" w:hAnsi="GHEA Grapalat"/>
          <w:lang w:val="es-ES"/>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финансового</w:t>
      </w:r>
      <w:proofErr w:type="spellEnd"/>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агента</w:t>
      </w:r>
      <w:proofErr w:type="spellEnd"/>
    </w:p>
    <w:p w14:paraId="6352D387" w14:textId="77777777" w:rsidR="009C5430" w:rsidRPr="00487F5A" w:rsidRDefault="009C5430" w:rsidP="00E67857">
      <w:pPr>
        <w:rPr>
          <w:rFonts w:ascii="GHEA Grapalat" w:hAnsi="GHEA Grapalat"/>
          <w:vertAlign w:val="superscript"/>
          <w:lang w:val="es-ES"/>
        </w:rPr>
      </w:pPr>
    </w:p>
    <w:p w14:paraId="7B89D641" w14:textId="77777777" w:rsidR="009C5430" w:rsidRPr="00487F5A" w:rsidRDefault="009C5430" w:rsidP="00E67857">
      <w:pPr>
        <w:pStyle w:val="ListParagraph"/>
        <w:numPr>
          <w:ilvl w:val="0"/>
          <w:numId w:val="48"/>
        </w:numPr>
        <w:contextualSpacing/>
        <w:jc w:val="both"/>
        <w:rPr>
          <w:rFonts w:ascii="GHEA Grapalat" w:hAnsi="GHEA Grapalat"/>
          <w:u w:val="single"/>
          <w:lang w:val="es-ES"/>
        </w:rPr>
      </w:pPr>
      <w:r w:rsidRPr="008A662A">
        <w:rPr>
          <w:rFonts w:ascii="GHEA Grapalat" w:hAnsi="GHEA Grapalat"/>
          <w:sz w:val="20"/>
          <w:szCs w:val="20"/>
        </w:rPr>
        <w:t>В рамках заключенного между</w:t>
      </w:r>
      <w:r w:rsidRPr="008A662A">
        <w:rPr>
          <w:rFonts w:ascii="GHEA Grapalat" w:hAnsi="GHEA Grapalat"/>
        </w:rPr>
        <w:t xml:space="preserve">   ----------------------</w:t>
      </w:r>
      <w:r w:rsidRPr="00487F5A">
        <w:rPr>
          <w:rFonts w:ascii="GHEA Grapalat" w:hAnsi="GHEA Grapalat"/>
          <w:lang w:val="hy-AM"/>
        </w:rPr>
        <w:t xml:space="preserve"> </w:t>
      </w:r>
      <w:r w:rsidRPr="008A662A">
        <w:rPr>
          <w:rFonts w:ascii="GHEA Grapalat" w:hAnsi="GHEA Grapalat"/>
          <w:sz w:val="20"/>
          <w:szCs w:val="20"/>
        </w:rPr>
        <w:t>- ом   и</w:t>
      </w:r>
      <w:r w:rsidRPr="008A662A">
        <w:rPr>
          <w:rFonts w:ascii="GHEA Grapalat" w:hAnsi="GHEA Grapalat"/>
        </w:rPr>
        <w:t xml:space="preserve"> ---------------------------- </w:t>
      </w:r>
      <w:r w:rsidRPr="008A662A">
        <w:rPr>
          <w:rFonts w:ascii="GHEA Grapalat" w:hAnsi="GHEA Grapalat"/>
          <w:sz w:val="20"/>
          <w:szCs w:val="20"/>
        </w:rPr>
        <w:t>-ом</w:t>
      </w:r>
      <w:r w:rsidRPr="008A662A">
        <w:rPr>
          <w:rFonts w:ascii="GHEA Grapalat" w:hAnsi="GHEA Grapalat"/>
        </w:rPr>
        <w:t xml:space="preserve">                              </w:t>
      </w:r>
    </w:p>
    <w:p w14:paraId="71ED713F" w14:textId="77777777" w:rsidR="009C5430" w:rsidRPr="008A662A" w:rsidRDefault="009C5430" w:rsidP="00E67857">
      <w:pPr>
        <w:rPr>
          <w:rFonts w:ascii="GHEA Grapalat" w:hAnsi="GHEA Grapalat" w:cs="Sylfaen"/>
          <w:vertAlign w:val="superscript"/>
        </w:rPr>
      </w:pP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      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заказчика                    </w:t>
      </w:r>
      <w:r w:rsidRPr="00487F5A">
        <w:rPr>
          <w:rFonts w:ascii="GHEA Grapalat" w:hAnsi="GHEA Grapalat" w:cs="Sylfaen"/>
          <w:vertAlign w:val="superscript"/>
          <w:lang w:val="hy-AM"/>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подрядчика</w:t>
      </w:r>
    </w:p>
    <w:p w14:paraId="3D1E84FC" w14:textId="77777777" w:rsidR="009C5430" w:rsidRPr="008A662A" w:rsidRDefault="009C5430" w:rsidP="00E67857">
      <w:pPr>
        <w:rPr>
          <w:rFonts w:ascii="GHEA Grapalat" w:hAnsi="GHEA Grapalat" w:cs="Sylfaen"/>
          <w:vertAlign w:val="superscript"/>
        </w:rPr>
      </w:pPr>
      <w:r w:rsidRPr="00487F5A">
        <w:rPr>
          <w:rFonts w:ascii="GHEA Grapalat" w:hAnsi="GHEA Grapalat" w:cs="Sylfaen"/>
          <w:sz w:val="20"/>
          <w:szCs w:val="20"/>
          <w:lang w:val="es-ES"/>
        </w:rPr>
        <w:t xml:space="preserve">   «--»</w:t>
      </w:r>
      <w:r w:rsidRPr="008A662A">
        <w:rPr>
          <w:rFonts w:ascii="GHEA Grapalat" w:hAnsi="GHEA Grapalat" w:cs="Sylfaen"/>
          <w:sz w:val="20"/>
          <w:szCs w:val="20"/>
        </w:rPr>
        <w:t xml:space="preserve"> </w:t>
      </w:r>
      <w:r w:rsidRPr="00487F5A">
        <w:rPr>
          <w:rFonts w:ascii="GHEA Grapalat" w:hAnsi="GHEA Grapalat" w:cs="Sylfaen"/>
          <w:sz w:val="20"/>
          <w:szCs w:val="20"/>
          <w:lang w:val="es-ES"/>
        </w:rPr>
        <w:t>20</w:t>
      </w:r>
      <w:r w:rsidRPr="008A662A">
        <w:rPr>
          <w:rFonts w:ascii="GHEA Grapalat" w:hAnsi="GHEA Grapalat" w:cs="Sylfaen"/>
          <w:sz w:val="20"/>
          <w:szCs w:val="20"/>
        </w:rPr>
        <w:t>г</w:t>
      </w:r>
      <w:r w:rsidRPr="00487F5A">
        <w:rPr>
          <w:rFonts w:ascii="GHEA Grapalat" w:hAnsi="GHEA Grapalat" w:cs="Sylfaen"/>
          <w:sz w:val="20"/>
          <w:szCs w:val="20"/>
          <w:lang w:val="es-ES"/>
        </w:rPr>
        <w:t>.</w:t>
      </w:r>
      <w:r w:rsidRPr="008A662A">
        <w:rPr>
          <w:rFonts w:ascii="GHEA Grapalat" w:hAnsi="GHEA Grapalat" w:cs="Sylfaen"/>
          <w:sz w:val="20"/>
          <w:szCs w:val="20"/>
        </w:rPr>
        <w:t xml:space="preserve">договора под кодом </w:t>
      </w:r>
      <w:r w:rsidRPr="00487F5A">
        <w:rPr>
          <w:rFonts w:ascii="GHEA Grapalat" w:hAnsi="GHEA Grapalat" w:cs="Sylfaen"/>
          <w:sz w:val="20"/>
          <w:szCs w:val="20"/>
          <w:lang w:val="es-ES"/>
        </w:rPr>
        <w:t xml:space="preserve"> </w:t>
      </w:r>
      <w:r w:rsidRPr="00487F5A">
        <w:rPr>
          <w:rFonts w:ascii="GHEA Grapalat" w:hAnsi="GHEA Grapalat"/>
          <w:i/>
          <w:sz w:val="20"/>
          <w:szCs w:val="20"/>
          <w:lang w:val="af-ZA"/>
        </w:rPr>
        <w:t>___</w:t>
      </w:r>
      <w:r w:rsidRPr="00487F5A">
        <w:rPr>
          <w:rFonts w:ascii="GHEA Grapalat" w:hAnsi="GHEA Grapalat" w:cs="Arial"/>
          <w:i/>
          <w:sz w:val="20"/>
          <w:szCs w:val="20"/>
          <w:shd w:val="clear" w:color="auto" w:fill="FFFFFF"/>
          <w:lang w:val="hy-AM"/>
        </w:rPr>
        <w:t>«________»</w:t>
      </w:r>
      <w:r w:rsidRPr="008A662A">
        <w:rPr>
          <w:rFonts w:ascii="GHEA Grapalat" w:hAnsi="GHEA Grapalat"/>
          <w:i/>
          <w:sz w:val="20"/>
          <w:szCs w:val="20"/>
          <w:u w:val="single"/>
        </w:rPr>
        <w:t xml:space="preserve">__ </w:t>
      </w:r>
      <w:r w:rsidRPr="008A662A">
        <w:rPr>
          <w:rFonts w:ascii="GHEA Grapalat" w:hAnsi="GHEA Grapalat"/>
          <w:sz w:val="20"/>
          <w:szCs w:val="20"/>
        </w:rPr>
        <w:t>(</w:t>
      </w:r>
      <w:r w:rsidRPr="008A662A">
        <w:rPr>
          <w:rFonts w:ascii="GHEA Grapalat" w:hAnsi="GHEA Grapalat" w:cs="Sylfaen"/>
          <w:sz w:val="20"/>
          <w:szCs w:val="20"/>
        </w:rPr>
        <w:t>далее-Договор</w:t>
      </w:r>
      <w:r w:rsidRPr="00487F5A">
        <w:rPr>
          <w:rFonts w:ascii="GHEA Grapalat" w:hAnsi="GHEA Grapalat" w:cs="Sylfaen"/>
          <w:sz w:val="20"/>
          <w:szCs w:val="20"/>
          <w:lang w:val="es-ES"/>
        </w:rPr>
        <w:t>)</w:t>
      </w:r>
      <w:r w:rsidRPr="008A662A">
        <w:rPr>
          <w:rFonts w:ascii="GHEA Grapalat" w:hAnsi="GHEA Grapalat" w:cs="Sylfaen"/>
          <w:sz w:val="20"/>
          <w:szCs w:val="20"/>
        </w:rPr>
        <w:t xml:space="preserve">, между мной </w:t>
      </w:r>
      <w:r w:rsidRPr="00487F5A">
        <w:rPr>
          <w:rFonts w:ascii="GHEA Grapalat" w:hAnsi="GHEA Grapalat" w:cs="Sylfaen"/>
          <w:sz w:val="20"/>
          <w:szCs w:val="20"/>
          <w:lang w:val="hy-AM"/>
        </w:rPr>
        <w:t xml:space="preserve"> </w:t>
      </w:r>
      <w:r w:rsidRPr="008A662A">
        <w:rPr>
          <w:rFonts w:ascii="GHEA Grapalat" w:hAnsi="GHEA Grapalat" w:cs="Sylfaen"/>
          <w:sz w:val="20"/>
          <w:szCs w:val="20"/>
        </w:rPr>
        <w:t>и -------------- - ом</w:t>
      </w:r>
    </w:p>
    <w:p w14:paraId="56E07E34" w14:textId="77777777" w:rsidR="009C5430" w:rsidRPr="00487F5A" w:rsidRDefault="009C5430" w:rsidP="00E67857">
      <w:pPr>
        <w:rPr>
          <w:rFonts w:ascii="GHEA Grapalat" w:hAnsi="GHEA Grapalat"/>
          <w:u w:val="single"/>
          <w:lang w:val="es-ES"/>
        </w:rPr>
      </w:pPr>
      <w:r w:rsidRPr="008A662A">
        <w:rPr>
          <w:rFonts w:ascii="GHEA Grapalat" w:hAnsi="GHEA Grapalat" w:cs="Sylfaen"/>
          <w:vertAlign w:val="superscript"/>
        </w:rPr>
        <w:t xml:space="preserve">                                                                                                                                                               </w:t>
      </w:r>
      <w:r w:rsidRPr="00487F5A">
        <w:rPr>
          <w:rFonts w:ascii="GHEA Grapalat" w:hAnsi="GHEA Grapalat" w:cs="Sylfaen"/>
          <w:vertAlign w:val="superscript"/>
          <w:lang w:val="hy-AM"/>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Pr>
          <w:rFonts w:ascii="GHEA Grapalat" w:hAnsi="GHEA Grapalat" w:cs="Sylfaen"/>
          <w:vertAlign w:val="superscript"/>
        </w:rPr>
        <w:t>подрядчика</w:t>
      </w:r>
    </w:p>
    <w:p w14:paraId="7D5675BE" w14:textId="77777777" w:rsidR="009C5430" w:rsidRPr="00487F5A" w:rsidRDefault="009C5430" w:rsidP="00E67857">
      <w:pPr>
        <w:ind w:firstLine="709"/>
        <w:rPr>
          <w:rFonts w:ascii="GHEA Grapalat" w:hAnsi="GHEA Grapalat" w:cs="Sylfaen"/>
          <w:sz w:val="20"/>
          <w:szCs w:val="20"/>
          <w:lang w:val="es-ES"/>
        </w:rPr>
      </w:pPr>
      <w:r w:rsidRPr="00487F5A">
        <w:rPr>
          <w:rFonts w:ascii="GHEA Grapalat" w:hAnsi="GHEA Grapalat"/>
          <w:u w:val="single"/>
          <w:lang w:val="es-ES"/>
        </w:rPr>
        <w:tab/>
      </w:r>
      <w:r w:rsidRPr="00487F5A">
        <w:rPr>
          <w:rFonts w:ascii="GHEA Grapalat" w:hAnsi="GHEA Grapalat" w:cs="Sylfaen"/>
          <w:sz w:val="20"/>
          <w:szCs w:val="20"/>
          <w:lang w:val="es-ES"/>
        </w:rPr>
        <w:t xml:space="preserve"> «--»   20  </w:t>
      </w:r>
      <w:r w:rsidRPr="007156F9">
        <w:rPr>
          <w:rFonts w:ascii="GHEA Grapalat" w:hAnsi="GHEA Grapalat" w:cs="Sylfaen"/>
          <w:sz w:val="20"/>
          <w:szCs w:val="20"/>
        </w:rPr>
        <w:t xml:space="preserve">года </w:t>
      </w:r>
      <w:r w:rsidRPr="00487F5A">
        <w:rPr>
          <w:rFonts w:ascii="GHEA Grapalat" w:hAnsi="GHEA Grapalat" w:cs="Sylfaen"/>
          <w:sz w:val="20"/>
          <w:szCs w:val="20"/>
          <w:lang w:val="es-ES"/>
        </w:rPr>
        <w:t xml:space="preserve"> </w:t>
      </w:r>
      <w:r w:rsidRPr="007156F9">
        <w:rPr>
          <w:rFonts w:ascii="GHEA Grapalat" w:hAnsi="GHEA Grapalat"/>
          <w:sz w:val="20"/>
          <w:szCs w:val="20"/>
        </w:rPr>
        <w:t>заключен</w:t>
      </w:r>
      <w:r w:rsidRPr="00487F5A">
        <w:rPr>
          <w:rFonts w:ascii="GHEA Grapalat" w:hAnsi="GHEA Grapalat" w:cs="Sylfaen"/>
          <w:sz w:val="20"/>
          <w:szCs w:val="20"/>
          <w:lang w:val="es-ES"/>
        </w:rPr>
        <w:t xml:space="preserve"> </w:t>
      </w:r>
      <w:r w:rsidRPr="007156F9">
        <w:rPr>
          <w:rFonts w:ascii="GHEA Grapalat" w:hAnsi="GHEA Grapalat" w:cs="Sylfaen"/>
          <w:sz w:val="20"/>
          <w:szCs w:val="20"/>
        </w:rPr>
        <w:t xml:space="preserve">договор факторинга под кодом </w:t>
      </w:r>
      <w:r w:rsidRPr="00487F5A">
        <w:rPr>
          <w:rFonts w:ascii="GHEA Grapalat" w:hAnsi="GHEA Grapalat"/>
          <w:lang w:val="es-ES"/>
        </w:rPr>
        <w:t>«</w:t>
      </w:r>
      <w:r w:rsidRPr="00487F5A">
        <w:rPr>
          <w:rFonts w:ascii="GHEA Grapalat" w:hAnsi="GHEA Grapalat"/>
          <w:sz w:val="20"/>
          <w:szCs w:val="20"/>
          <w:lang w:val="es-ES"/>
        </w:rPr>
        <w:t>---</w:t>
      </w:r>
      <w:r w:rsidRPr="00487F5A">
        <w:rPr>
          <w:rFonts w:ascii="GHEA Grapalat" w:hAnsi="GHEA Grapalat" w:cs="Sylfaen"/>
          <w:sz w:val="20"/>
          <w:szCs w:val="20"/>
          <w:lang w:val="es-ES"/>
        </w:rPr>
        <w:t>------------------</w:t>
      </w:r>
      <w:r w:rsidRPr="00487F5A">
        <w:rPr>
          <w:rFonts w:ascii="GHEA Grapalat" w:hAnsi="GHEA Grapalat"/>
          <w:lang w:val="es-ES"/>
        </w:rPr>
        <w:t>»</w:t>
      </w:r>
      <w:r w:rsidRPr="007156F9">
        <w:rPr>
          <w:rFonts w:ascii="GHEA Grapalat" w:hAnsi="GHEA Grapalat"/>
        </w:rPr>
        <w:t>.</w:t>
      </w:r>
      <w:r w:rsidRPr="00487F5A">
        <w:rPr>
          <w:rFonts w:ascii="GHEA Grapalat" w:hAnsi="GHEA Grapalat" w:cs="Sylfaen"/>
          <w:sz w:val="20"/>
          <w:szCs w:val="20"/>
          <w:lang w:val="es-ES"/>
        </w:rPr>
        <w:t xml:space="preserve"> </w:t>
      </w:r>
    </w:p>
    <w:p w14:paraId="78EFE697" w14:textId="77777777" w:rsidR="009C5430" w:rsidRPr="00487F5A" w:rsidRDefault="009C5430" w:rsidP="00E67857">
      <w:pPr>
        <w:rPr>
          <w:rFonts w:ascii="GHEA Grapalat" w:hAnsi="GHEA Grapalat" w:cs="Sylfaen"/>
          <w:sz w:val="20"/>
          <w:szCs w:val="20"/>
          <w:lang w:val="es-ES"/>
        </w:rPr>
      </w:pPr>
    </w:p>
    <w:p w14:paraId="266E36B4" w14:textId="77777777" w:rsidR="009C5430" w:rsidRPr="008A662A" w:rsidRDefault="009C5430" w:rsidP="00E67857">
      <w:pPr>
        <w:pStyle w:val="ListParagraph"/>
        <w:numPr>
          <w:ilvl w:val="0"/>
          <w:numId w:val="48"/>
        </w:numPr>
        <w:contextualSpacing/>
        <w:jc w:val="both"/>
        <w:rPr>
          <w:rFonts w:ascii="GHEA Grapalat" w:hAnsi="GHEA Grapalat" w:cs="Sylfaen"/>
          <w:sz w:val="20"/>
          <w:szCs w:val="20"/>
        </w:rPr>
      </w:pPr>
      <w:r w:rsidRPr="008A662A">
        <w:rPr>
          <w:rFonts w:ascii="GHEA Grapalat" w:hAnsi="GHEA Grapalat" w:cs="Sylfaen"/>
          <w:sz w:val="20"/>
          <w:szCs w:val="20"/>
        </w:rPr>
        <w:t>Согласен с условиями изложенными в пункте 8.12 .</w:t>
      </w:r>
    </w:p>
    <w:p w14:paraId="6D355701" w14:textId="77777777" w:rsidR="009C5430" w:rsidRPr="00487F5A" w:rsidRDefault="009C5430" w:rsidP="00E67857">
      <w:pPr>
        <w:jc w:val="center"/>
        <w:rPr>
          <w:rFonts w:ascii="GHEA Grapalat" w:hAnsi="GHEA Grapalat" w:cs="GHEA Grapalat"/>
          <w:lang w:val="es-ES"/>
        </w:rPr>
      </w:pPr>
    </w:p>
    <w:p w14:paraId="3257A35F" w14:textId="77777777" w:rsidR="009C5430" w:rsidRPr="00487F5A" w:rsidRDefault="009C5430" w:rsidP="00E67857">
      <w:pPr>
        <w:jc w:val="center"/>
        <w:rPr>
          <w:rFonts w:ascii="GHEA Grapalat" w:hAnsi="GHEA Grapalat" w:cs="Sylfaen"/>
          <w:b/>
          <w:lang w:val="es-ES"/>
        </w:rPr>
      </w:pPr>
    </w:p>
    <w:p w14:paraId="67233D77" w14:textId="77777777" w:rsidR="009C5430" w:rsidRPr="00487F5A" w:rsidRDefault="009C5430" w:rsidP="00E67857">
      <w:pPr>
        <w:ind w:left="720" w:firstLine="720"/>
        <w:rPr>
          <w:rFonts w:ascii="GHEA Grapalat" w:hAnsi="GHEA Grapalat"/>
          <w:sz w:val="20"/>
          <w:lang w:val="hy-AM"/>
        </w:rPr>
      </w:pPr>
      <w:r w:rsidRPr="00487F5A">
        <w:rPr>
          <w:rFonts w:ascii="GHEA Grapalat" w:hAnsi="GHEA Grapalat"/>
          <w:sz w:val="20"/>
          <w:lang w:val="es-ES"/>
        </w:rPr>
        <w:lastRenderedPageBreak/>
        <w:t xml:space="preserve">     </w:t>
      </w:r>
      <w:r w:rsidRPr="00487F5A">
        <w:rPr>
          <w:rFonts w:ascii="GHEA Grapalat" w:hAnsi="GHEA Grapalat"/>
          <w:sz w:val="20"/>
          <w:lang w:val="hy-AM"/>
        </w:rPr>
        <w:t xml:space="preserve">___________________________________________ </w:t>
      </w:r>
      <w:r w:rsidRPr="00487F5A">
        <w:rPr>
          <w:rFonts w:ascii="GHEA Grapalat" w:hAnsi="GHEA Grapalat"/>
          <w:sz w:val="20"/>
          <w:lang w:val="hy-AM"/>
        </w:rPr>
        <w:tab/>
        <w:t xml:space="preserve">        </w:t>
      </w:r>
      <w:r w:rsidRPr="00487F5A">
        <w:rPr>
          <w:rFonts w:ascii="GHEA Grapalat" w:hAnsi="GHEA Grapalat"/>
          <w:sz w:val="20"/>
          <w:lang w:val="es-ES"/>
        </w:rPr>
        <w:t xml:space="preserve">      </w:t>
      </w:r>
      <w:r w:rsidRPr="00487F5A">
        <w:rPr>
          <w:rFonts w:ascii="GHEA Grapalat" w:hAnsi="GHEA Grapalat"/>
          <w:sz w:val="20"/>
          <w:lang w:val="hy-AM"/>
        </w:rPr>
        <w:t xml:space="preserve">_____________ </w:t>
      </w:r>
    </w:p>
    <w:p w14:paraId="4DF9E2C9" w14:textId="77777777" w:rsidR="009C5430" w:rsidRPr="00487F5A" w:rsidRDefault="009C5430" w:rsidP="00E67857">
      <w:pPr>
        <w:rPr>
          <w:rFonts w:ascii="GHEA Grapalat" w:hAnsi="GHEA Grapalat"/>
          <w:sz w:val="20"/>
          <w:vertAlign w:val="superscript"/>
          <w:lang w:val="hy-AM"/>
        </w:rPr>
      </w:pPr>
      <w:r w:rsidRPr="008A662A">
        <w:rPr>
          <w:rFonts w:ascii="GHEA Grapalat" w:hAnsi="GHEA Grapalat"/>
          <w:sz w:val="20"/>
          <w:vertAlign w:val="superscript"/>
        </w:rPr>
        <w:t xml:space="preserve">                                                </w:t>
      </w:r>
      <w:r w:rsidRPr="00487F5A">
        <w:rPr>
          <w:rFonts w:ascii="GHEA Grapalat" w:hAnsi="GHEA Grapalat"/>
          <w:sz w:val="20"/>
          <w:vertAlign w:val="superscript"/>
          <w:lang w:val="hy-AM"/>
        </w:rPr>
        <w:t>название финансового агента (должность руководителя, имя, фамилия)</w:t>
      </w:r>
      <w:r w:rsidRPr="008A662A">
        <w:rPr>
          <w:rFonts w:ascii="GHEA Grapalat" w:hAnsi="GHEA Grapalat"/>
          <w:sz w:val="20"/>
          <w:vertAlign w:val="superscript"/>
        </w:rPr>
        <w:t xml:space="preserve">                                                         подпись</w:t>
      </w:r>
      <w:r w:rsidRPr="00487F5A">
        <w:rPr>
          <w:rFonts w:ascii="GHEA Grapalat" w:hAnsi="GHEA Grapalat"/>
          <w:sz w:val="20"/>
          <w:vertAlign w:val="superscript"/>
          <w:lang w:val="hy-AM"/>
        </w:rPr>
        <w:t xml:space="preserve">                                                                                                                                                                                                                       </w:t>
      </w:r>
    </w:p>
    <w:p w14:paraId="067E09B9" w14:textId="77777777" w:rsidR="009C5430" w:rsidRPr="00487F5A" w:rsidRDefault="009C5430" w:rsidP="00E67857">
      <w:pPr>
        <w:jc w:val="right"/>
        <w:rPr>
          <w:rFonts w:ascii="GHEA Grapalat" w:hAnsi="GHEA Grapalat"/>
          <w:sz w:val="20"/>
          <w:lang w:val="hy-AM"/>
        </w:rPr>
      </w:pPr>
      <w:r w:rsidRPr="00487F5A">
        <w:rPr>
          <w:rFonts w:ascii="GHEA Grapalat" w:hAnsi="GHEA Grapalat"/>
          <w:sz w:val="20"/>
          <w:lang w:val="hy-AM"/>
        </w:rPr>
        <w:t xml:space="preserve">    </w:t>
      </w:r>
    </w:p>
    <w:p w14:paraId="2C47A35F" w14:textId="77777777" w:rsidR="009C5430" w:rsidRPr="00487F5A" w:rsidRDefault="009C5430" w:rsidP="00E67857">
      <w:pPr>
        <w:jc w:val="center"/>
        <w:rPr>
          <w:rFonts w:ascii="GHEA Grapalat" w:hAnsi="GHEA Grapalat" w:cs="Sylfaen"/>
          <w:sz w:val="16"/>
          <w:szCs w:val="16"/>
          <w:lang w:val="es-ES"/>
        </w:rPr>
      </w:pPr>
      <w:r w:rsidRPr="008A662A">
        <w:rPr>
          <w:rFonts w:ascii="GHEA Grapalat" w:hAnsi="GHEA Grapalat"/>
          <w:sz w:val="16"/>
          <w:szCs w:val="16"/>
        </w:rPr>
        <w:t xml:space="preserve">                                                                                                      </w:t>
      </w:r>
      <w:r w:rsidRPr="00487F5A">
        <w:rPr>
          <w:rFonts w:ascii="GHEA Grapalat" w:hAnsi="GHEA Grapalat"/>
          <w:sz w:val="16"/>
          <w:szCs w:val="16"/>
        </w:rPr>
        <w:t>М. П.</w:t>
      </w:r>
      <w:r w:rsidRPr="00487F5A">
        <w:rPr>
          <w:rFonts w:ascii="GHEA Grapalat" w:hAnsi="GHEA Grapalat" w:cs="Sylfaen"/>
          <w:sz w:val="16"/>
          <w:szCs w:val="16"/>
          <w:lang w:val="es-ES"/>
        </w:rPr>
        <w:t xml:space="preserve"> (</w:t>
      </w:r>
      <w:r w:rsidRPr="00487F5A">
        <w:rPr>
          <w:rFonts w:ascii="GHEA Grapalat" w:hAnsi="GHEA Grapalat" w:cs="Sylfaen"/>
          <w:sz w:val="16"/>
          <w:szCs w:val="16"/>
        </w:rPr>
        <w:t>при наличии</w:t>
      </w:r>
      <w:r w:rsidRPr="00487F5A">
        <w:rPr>
          <w:rFonts w:ascii="GHEA Grapalat" w:hAnsi="GHEA Grapalat" w:cs="Sylfaen"/>
          <w:sz w:val="16"/>
          <w:szCs w:val="16"/>
          <w:lang w:val="es-ES"/>
        </w:rPr>
        <w:t>)</w:t>
      </w:r>
    </w:p>
    <w:p w14:paraId="535350F2" w14:textId="77777777" w:rsidR="009C5430" w:rsidRPr="00487F5A" w:rsidRDefault="009C5430" w:rsidP="00E67857">
      <w:pPr>
        <w:jc w:val="center"/>
        <w:rPr>
          <w:rFonts w:ascii="GHEA Grapalat" w:hAnsi="GHEA Grapalat" w:cs="Sylfaen"/>
          <w:sz w:val="16"/>
          <w:szCs w:val="16"/>
          <w:lang w:val="es-ES"/>
        </w:rPr>
      </w:pPr>
      <w:r w:rsidRPr="00487F5A">
        <w:rPr>
          <w:rFonts w:ascii="GHEA Grapalat" w:hAnsi="GHEA Grapalat" w:cs="Sylfaen"/>
          <w:sz w:val="16"/>
          <w:szCs w:val="16"/>
          <w:lang w:val="es-ES"/>
        </w:rPr>
        <w:t xml:space="preserve">                                               </w:t>
      </w:r>
    </w:p>
    <w:p w14:paraId="3E554129" w14:textId="77777777" w:rsidR="009C5430" w:rsidRPr="00487F5A" w:rsidRDefault="009C5430" w:rsidP="00E67857">
      <w:pPr>
        <w:jc w:val="center"/>
        <w:rPr>
          <w:rFonts w:ascii="GHEA Grapalat" w:hAnsi="GHEA Grapalat" w:cs="Sylfaen"/>
          <w:sz w:val="16"/>
          <w:szCs w:val="16"/>
          <w:lang w:val="es-ES"/>
        </w:rPr>
      </w:pPr>
    </w:p>
    <w:p w14:paraId="67B1954A" w14:textId="77777777" w:rsidR="009C5430" w:rsidRPr="00487F5A" w:rsidRDefault="009C5430" w:rsidP="00E67857">
      <w:pPr>
        <w:jc w:val="right"/>
        <w:rPr>
          <w:rFonts w:ascii="GHEA Grapalat" w:hAnsi="GHEA Grapalat"/>
          <w:sz w:val="20"/>
          <w:lang w:val="hy-AM"/>
        </w:rPr>
      </w:pPr>
      <w:r w:rsidRPr="00487F5A">
        <w:rPr>
          <w:rFonts w:ascii="GHEA Grapalat" w:hAnsi="GHEA Grapalat" w:cs="Sylfaen"/>
          <w:sz w:val="20"/>
          <w:szCs w:val="20"/>
          <w:lang w:val="es-ES"/>
        </w:rPr>
        <w:t xml:space="preserve">«--»         20  </w:t>
      </w:r>
      <w:r w:rsidRPr="00487F5A">
        <w:rPr>
          <w:rFonts w:ascii="GHEA Grapalat" w:hAnsi="GHEA Grapalat" w:cs="Sylfaen"/>
          <w:sz w:val="20"/>
          <w:szCs w:val="20"/>
        </w:rPr>
        <w:t>г.</w:t>
      </w:r>
      <w:r w:rsidRPr="00487F5A">
        <w:rPr>
          <w:rFonts w:ascii="GHEA Grapalat" w:hAnsi="GHEA Grapalat"/>
          <w:sz w:val="20"/>
          <w:lang w:val="hy-AM"/>
        </w:rPr>
        <w:tab/>
        <w:t xml:space="preserve"> </w:t>
      </w:r>
    </w:p>
    <w:p w14:paraId="22B91818" w14:textId="77777777" w:rsidR="009C5430" w:rsidRPr="00B138F3" w:rsidRDefault="009C5430" w:rsidP="00E67857">
      <w:pPr>
        <w:widowControl w:val="0"/>
        <w:ind w:left="-142" w:firstLine="142"/>
        <w:jc w:val="both"/>
        <w:rPr>
          <w:rFonts w:ascii="GHEA Grapalat" w:hAnsi="GHEA Grapalat"/>
          <w:i/>
        </w:rPr>
      </w:pPr>
    </w:p>
    <w:p w14:paraId="17179C8D" w14:textId="7FDD79E0" w:rsidR="009C5430" w:rsidRDefault="009C5430" w:rsidP="00E67857">
      <w:pPr>
        <w:widowControl w:val="0"/>
        <w:ind w:left="-142" w:firstLine="142"/>
        <w:jc w:val="both"/>
        <w:rPr>
          <w:rFonts w:ascii="GHEA Grapalat" w:hAnsi="GHEA Grapalat"/>
          <w:i/>
        </w:rPr>
      </w:pPr>
    </w:p>
    <w:p w14:paraId="6E999077" w14:textId="14481C72" w:rsidR="009C5430" w:rsidRDefault="009C5430" w:rsidP="00E67857">
      <w:pPr>
        <w:widowControl w:val="0"/>
        <w:ind w:left="-142" w:firstLine="142"/>
        <w:jc w:val="both"/>
        <w:rPr>
          <w:rFonts w:ascii="GHEA Grapalat" w:hAnsi="GHEA Grapalat"/>
          <w:i/>
        </w:rPr>
      </w:pPr>
    </w:p>
    <w:p w14:paraId="2D77F497" w14:textId="77777777" w:rsidR="009C5430" w:rsidRPr="00B138F3" w:rsidRDefault="009C5430" w:rsidP="00E67857">
      <w:pPr>
        <w:widowControl w:val="0"/>
        <w:ind w:left="-142" w:firstLine="142"/>
        <w:jc w:val="both"/>
        <w:rPr>
          <w:rFonts w:ascii="GHEA Grapalat" w:hAnsi="GHEA Grapalat"/>
          <w:i/>
        </w:rPr>
      </w:pPr>
    </w:p>
    <w:sectPr w:rsidR="009C5430"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C406A6" w14:textId="77777777" w:rsidR="00935A7D" w:rsidRDefault="00935A7D">
      <w:r>
        <w:separator/>
      </w:r>
    </w:p>
  </w:endnote>
  <w:endnote w:type="continuationSeparator" w:id="0">
    <w:p w14:paraId="0C7E7867" w14:textId="77777777" w:rsidR="00935A7D" w:rsidRDefault="00935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59BE9" w14:textId="77777777" w:rsidR="00935A7D" w:rsidRDefault="00935A7D">
      <w:r>
        <w:separator/>
      </w:r>
    </w:p>
  </w:footnote>
  <w:footnote w:type="continuationSeparator" w:id="0">
    <w:p w14:paraId="669EC4CF" w14:textId="77777777" w:rsidR="00935A7D" w:rsidRDefault="00935A7D">
      <w:r>
        <w:continuationSeparator/>
      </w:r>
    </w:p>
  </w:footnote>
  <w:footnote w:id="1">
    <w:p w14:paraId="33B4C7EE" w14:textId="29F6AF91"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w:t>
      </w:r>
      <w:r w:rsidR="004409E9">
        <w:rPr>
          <w:rFonts w:ascii="GHEA Grapalat" w:hAnsi="GHEA Grapalat"/>
          <w:i/>
        </w:rPr>
        <w:t>открытый конкурс</w:t>
      </w:r>
      <w:r w:rsidRPr="00ED3BA4">
        <w:rPr>
          <w:rFonts w:ascii="GHEA Grapalat" w:hAnsi="GHEA Grapalat"/>
          <w:i/>
        </w:rPr>
        <w:t>"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66D4EC" w14:textId="77777777" w:rsidR="0061787C" w:rsidRPr="008842CE" w:rsidRDefault="0061787C"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4">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6">
    <w:p w14:paraId="093BE826" w14:textId="77777777" w:rsidR="006B54CE" w:rsidRPr="003B5BE3" w:rsidRDefault="006B54CE" w:rsidP="006B54CE">
      <w:pPr>
        <w:pStyle w:val="FootnoteText"/>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5A45BB24" w14:textId="77777777" w:rsidR="006B54CE" w:rsidRDefault="006B54CE" w:rsidP="006B54CE">
      <w:pPr>
        <w:pStyle w:val="FootnoteText"/>
        <w:jc w:val="both"/>
        <w:rPr>
          <w:rFonts w:asciiTheme="minorHAnsi" w:hAnsiTheme="minorHAnsi"/>
        </w:rPr>
      </w:pPr>
    </w:p>
    <w:p w14:paraId="40293CE7" w14:textId="77777777" w:rsidR="006B54CE" w:rsidRPr="00D3436F" w:rsidRDefault="006B54CE" w:rsidP="006B54CE">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0912482E" w14:textId="77777777" w:rsidR="006B54CE" w:rsidRPr="000811C1" w:rsidRDefault="006B54CE" w:rsidP="006B54CE">
      <w:pPr>
        <w:pStyle w:val="FootnoteText"/>
        <w:rPr>
          <w:rFonts w:asciiTheme="minorHAnsi" w:hAnsiTheme="minorHAnsi"/>
        </w:rPr>
      </w:pPr>
    </w:p>
  </w:footnote>
  <w:footnote w:id="7">
    <w:p w14:paraId="1D67D385" w14:textId="77777777" w:rsidR="006B54CE" w:rsidRPr="00810F23" w:rsidRDefault="006B54CE" w:rsidP="006B54CE">
      <w:pPr>
        <w:pStyle w:val="FootnoteText"/>
        <w:rPr>
          <w:rFonts w:ascii="Times New Roman" w:hAnsi="Times New Roman"/>
        </w:rPr>
      </w:pPr>
      <w:r>
        <w:rPr>
          <w:rStyle w:val="FootnoteReference"/>
        </w:rPr>
        <w:t>9</w:t>
      </w:r>
      <w:r>
        <w:t xml:space="preserve"> </w:t>
      </w:r>
      <w:r w:rsidRPr="00D3436F">
        <w:rPr>
          <w:rFonts w:ascii="GHEA Grapalat" w:hAnsi="GHEA Grapalat"/>
          <w:i/>
        </w:rPr>
        <w:t xml:space="preserve">Подпункт </w:t>
      </w:r>
      <w:r>
        <w:rPr>
          <w:rFonts w:ascii="GHEA Grapalat" w:hAnsi="GHEA Grapalat"/>
          <w:i/>
        </w:rPr>
        <w:t xml:space="preserve"> 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8">
    <w:p w14:paraId="774A239D" w14:textId="77777777" w:rsidR="0061787C" w:rsidRPr="0087711E" w:rsidRDefault="0061787C" w:rsidP="00705B55">
      <w:pPr>
        <w:pStyle w:val="FootnoteText"/>
        <w:rPr>
          <w:rFonts w:asciiTheme="minorHAnsi" w:hAnsiTheme="minorHAnsi"/>
        </w:rPr>
      </w:pPr>
      <w:r w:rsidRPr="0087711E">
        <w:rPr>
          <w:rFonts w:ascii="GHEA Grapalat" w:hAnsi="GHEA Grapalat"/>
          <w:i/>
          <w:vertAlign w:val="superscript"/>
        </w:rPr>
        <w:t>9.1</w:t>
      </w:r>
      <w:r w:rsidRPr="0087711E">
        <w:rPr>
          <w:rFonts w:ascii="GHEA Grapalat" w:hAnsi="GHEA Grapalat"/>
          <w:i/>
        </w:rPr>
        <w:t>Последний абзац пункта 7.1 снимается из приглашения, если процедура закупки не организована на основании пункта 2 части 6 статьи 15 Закона.</w:t>
      </w:r>
    </w:p>
    <w:p w14:paraId="724536E4" w14:textId="77777777" w:rsidR="0061787C" w:rsidRPr="0087711E" w:rsidRDefault="0061787C" w:rsidP="00B351F5">
      <w:pPr>
        <w:pStyle w:val="FootnoteText"/>
      </w:pPr>
      <w:r w:rsidRPr="0087711E">
        <w:rPr>
          <w:rStyle w:val="FootnoteReference"/>
        </w:rPr>
        <w:t>10</w:t>
      </w:r>
      <w:r w:rsidRPr="0087711E">
        <w:t xml:space="preserve"> </w:t>
      </w:r>
      <w:r w:rsidRPr="0087711E">
        <w:rPr>
          <w:rFonts w:ascii="GHEA Grapalat" w:hAnsi="GHEA Grapalat"/>
          <w:i/>
        </w:rPr>
        <w:t>Настоящий пункт исключается из приглашения, если процедура закупки не организуется по лотам</w:t>
      </w:r>
    </w:p>
    <w:p w14:paraId="6457C894" w14:textId="77777777" w:rsidR="0061787C" w:rsidRPr="002A3375" w:rsidRDefault="0061787C" w:rsidP="002A3375">
      <w:pPr>
        <w:pStyle w:val="FootnoteText"/>
        <w:jc w:val="both"/>
        <w:rPr>
          <w:rFonts w:asciiTheme="minorHAnsi" w:hAnsiTheme="minorHAnsi"/>
          <w:i/>
        </w:rPr>
      </w:pPr>
      <w:r w:rsidRPr="0087711E">
        <w:rPr>
          <w:rFonts w:ascii="GHEA Grapalat" w:hAnsi="GHEA Grapalat"/>
          <w:i/>
          <w:vertAlign w:val="superscript"/>
        </w:rPr>
        <w:t>10.1</w:t>
      </w:r>
      <w:r w:rsidRPr="0087711E">
        <w:rPr>
          <w:rFonts w:ascii="GHEA Grapalat" w:hAnsi="GHEA Grapalat"/>
          <w:i/>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w:t>
      </w:r>
      <w:r w:rsidR="0087711E" w:rsidRPr="0087711E">
        <w:rPr>
          <w:rFonts w:ascii="GHEA Grapalat" w:hAnsi="GHEA Grapalat"/>
          <w:i/>
        </w:rPr>
        <w:t xml:space="preserve"> </w:t>
      </w:r>
      <w:r w:rsidR="00A429AA" w:rsidRPr="0087711E">
        <w:rPr>
          <w:rFonts w:ascii="GHEA Grapalat" w:hAnsi="GHEA Grapalat"/>
          <w:i/>
        </w:rPr>
        <w:t xml:space="preserve">закупаемых </w:t>
      </w:r>
      <w:r w:rsidRPr="0087711E">
        <w:rPr>
          <w:rFonts w:ascii="GHEA Grapalat" w:hAnsi="GHEA Grapalat"/>
          <w:i/>
        </w:rPr>
        <w:t xml:space="preserve">в рамках данной процедуры </w:t>
      </w:r>
      <w:r w:rsidR="00A429AA" w:rsidRPr="0087711E">
        <w:rPr>
          <w:rFonts w:ascii="GHEA Grapalat" w:hAnsi="GHEA Grapalat"/>
          <w:i/>
        </w:rPr>
        <w:t xml:space="preserve">работ </w:t>
      </w:r>
      <w:r w:rsidRPr="0087711E">
        <w:rPr>
          <w:rFonts w:ascii="GHEA Grapalat" w:hAnsi="GHEA Grapalat"/>
          <w:i/>
        </w:rPr>
        <w:t>превышает 25 млн. драмов РА, то в пункте 7.4 слова &lt;&lt;90</w:t>
      </w:r>
      <w:r w:rsidRPr="0087711E">
        <w:rPr>
          <w:rFonts w:ascii="Courier New" w:hAnsi="Courier New" w:cs="Courier New"/>
          <w:i/>
        </w:rPr>
        <w:t> </w:t>
      </w:r>
      <w:r w:rsidRPr="0087711E">
        <w:rPr>
          <w:rFonts w:ascii="GHEA Grapalat" w:hAnsi="GHEA Grapalat"/>
          <w:i/>
        </w:rPr>
        <w:t>(девяноста) рабочих дней&gt;&gt; заменяются  словами &lt;&lt; 120 (сто двадцати) рабочих дней&gt;&gt; .</w:t>
      </w:r>
    </w:p>
  </w:footnote>
  <w:footnote w:id="9">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10">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11">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2">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3">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14:paraId="368158C3" w14:textId="77777777" w:rsidR="00110AD8" w:rsidRPr="00DE7706" w:rsidRDefault="00110AD8" w:rsidP="00110AD8">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14:paraId="7DD48AA2" w14:textId="77777777" w:rsidR="006B54CE" w:rsidRPr="00810F23" w:rsidRDefault="006B54CE" w:rsidP="006B54CE">
      <w:pPr>
        <w:pStyle w:val="FootnoteText"/>
        <w:rPr>
          <w:rFonts w:ascii="Times New Roman" w:hAnsi="Times New Roman"/>
        </w:rPr>
      </w:pPr>
      <w:r>
        <w:rPr>
          <w:rStyle w:val="FootnoteReference"/>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5DD76408" w14:textId="77777777" w:rsidR="006B54CE" w:rsidRPr="005F2C25" w:rsidRDefault="006B54CE" w:rsidP="006B54CE">
      <w:pPr>
        <w:pStyle w:val="FootnoteText"/>
        <w:rPr>
          <w:rFonts w:ascii="Times New Roman" w:hAnsi="Times New Roman"/>
        </w:rPr>
      </w:pPr>
    </w:p>
  </w:footnote>
  <w:footnote w:id="16">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7">
    <w:p w14:paraId="72B9FB35" w14:textId="77777777" w:rsidR="0061787C" w:rsidRDefault="0061787C">
      <w:pPr>
        <w:pStyle w:val="FootnoteText"/>
        <w:rPr>
          <w:ins w:id="14"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63E704BB" w14:textId="77777777" w:rsidR="0061787C" w:rsidRPr="00990559" w:rsidRDefault="0061787C">
      <w:pPr>
        <w:pStyle w:val="FootnoteText"/>
        <w:rPr>
          <w:rFonts w:ascii="Sylfaen" w:hAnsi="Sylfaen"/>
          <w:lang w:val="hy-AM"/>
        </w:rPr>
      </w:pPr>
    </w:p>
  </w:footnote>
  <w:footnote w:id="18">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9">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20">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21">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3FB503B3" w14:textId="77777777" w:rsidR="0061787C" w:rsidRPr="00217344" w:rsidRDefault="0061787C" w:rsidP="001F6F04">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40FCA028" w14:textId="77777777" w:rsidR="000B740C" w:rsidRPr="008842CE" w:rsidRDefault="000B740C" w:rsidP="000B740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3698EAE2" w14:textId="77777777" w:rsidR="000B740C" w:rsidRPr="008842CE" w:rsidRDefault="000B740C" w:rsidP="000B740C">
      <w:pPr>
        <w:pStyle w:val="FootnoteText"/>
        <w:jc w:val="both"/>
        <w:rPr>
          <w:rFonts w:ascii="GHEA Grapalat" w:hAnsi="GHEA Grapalat"/>
        </w:rPr>
      </w:pPr>
    </w:p>
  </w:footnote>
  <w:footnote w:id="24">
    <w:p w14:paraId="2377BD77" w14:textId="77777777" w:rsidR="000B740C" w:rsidRPr="008842CE" w:rsidRDefault="000B740C" w:rsidP="000B740C">
      <w:pPr>
        <w:pStyle w:val="FootnoteText"/>
        <w:jc w:val="both"/>
      </w:pPr>
    </w:p>
  </w:footnote>
  <w:footnote w:id="25">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14:paraId="0F387BFA" w14:textId="77777777" w:rsidR="00E93F76" w:rsidRPr="008842CE" w:rsidRDefault="00E93F76" w:rsidP="00E93F76">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4F8F0FA" w14:textId="77777777" w:rsidR="00E93F76" w:rsidRPr="008842CE" w:rsidRDefault="00E93F76" w:rsidP="00E93F76">
      <w:pPr>
        <w:pStyle w:val="FootnoteText"/>
        <w:jc w:val="both"/>
        <w:rPr>
          <w:rFonts w:ascii="GHEA Grapalat" w:hAnsi="GHEA Grapalat"/>
        </w:rPr>
      </w:pPr>
    </w:p>
  </w:footnote>
  <w:footnote w:id="27">
    <w:p w14:paraId="5D41616A" w14:textId="77777777" w:rsidR="00E93F76" w:rsidRPr="008842CE" w:rsidRDefault="00E93F76" w:rsidP="00E93F76">
      <w:pPr>
        <w:pStyle w:val="FootnoteText"/>
        <w:jc w:val="both"/>
      </w:pPr>
    </w:p>
  </w:footnote>
  <w:footnote w:id="28">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29">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30">
    <w:p w14:paraId="6A55779D" w14:textId="77777777" w:rsidR="0061787C" w:rsidRPr="00A6067F" w:rsidRDefault="0061787C"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BDAA636" w14:textId="77777777" w:rsidR="0061787C" w:rsidRPr="00A6067F" w:rsidRDefault="00290FFD"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31">
    <w:p w14:paraId="7BFC82F4" w14:textId="77777777" w:rsidR="0061787C" w:rsidRPr="000A504A" w:rsidRDefault="0061787C" w:rsidP="00BB28C8">
      <w:pPr>
        <w:pStyle w:val="FootnoteText"/>
        <w:widowControl w:val="0"/>
        <w:jc w:val="both"/>
        <w:rPr>
          <w:ins w:id="18"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61787C" w:rsidRPr="00124BE9" w:rsidRDefault="0061787C" w:rsidP="00BB28C8">
      <w:pPr>
        <w:pStyle w:val="FootnoteText"/>
        <w:widowControl w:val="0"/>
        <w:jc w:val="both"/>
        <w:rPr>
          <w:rFonts w:ascii="GHEA Grapalat" w:hAnsi="GHEA Grapalat"/>
          <w:lang w:val="hy-AM"/>
        </w:rPr>
      </w:pPr>
    </w:p>
  </w:footnote>
  <w:footnote w:id="32">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33">
    <w:p w14:paraId="32571777" w14:textId="77777777" w:rsidR="0061787C" w:rsidRPr="00124BE9" w:rsidRDefault="0061787C"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4">
    <w:p w14:paraId="522C10AA" w14:textId="77777777" w:rsidR="0061787C" w:rsidRPr="00124BE9" w:rsidRDefault="0061787C"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5">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36">
    <w:p w14:paraId="032FE955" w14:textId="77777777" w:rsidR="0061787C" w:rsidRPr="00124BE9" w:rsidRDefault="0061787C"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37">
    <w:p w14:paraId="601701C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8">
    <w:p w14:paraId="291F959E" w14:textId="77777777" w:rsidR="00EF3E3E" w:rsidRPr="0084361A" w:rsidRDefault="00EF3E3E" w:rsidP="00EF3E3E">
      <w:pPr>
        <w:pStyle w:val="FootnoteText"/>
        <w:widowControl w:val="0"/>
        <w:jc w:val="both"/>
      </w:pPr>
      <w:r w:rsidRPr="0084361A">
        <w:rPr>
          <w:rStyle w:val="FootnoteReference"/>
        </w:rPr>
        <w:t>**</w:t>
      </w:r>
      <w:r w:rsidRPr="0084361A">
        <w:t xml:space="preserve"> </w:t>
      </w:r>
      <w:r w:rsidRPr="0084361A">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25CB6"/>
    <w:multiLevelType w:val="hybridMultilevel"/>
    <w:tmpl w:val="836898B6"/>
    <w:lvl w:ilvl="0" w:tplc="04090011">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255"/>
    <w:multiLevelType w:val="hybridMultilevel"/>
    <w:tmpl w:val="99B42C7E"/>
    <w:lvl w:ilvl="0" w:tplc="1A20AA66">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257411AE"/>
    <w:multiLevelType w:val="hybridMultilevel"/>
    <w:tmpl w:val="41745152"/>
    <w:lvl w:ilvl="0" w:tplc="207471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CD77EF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19" w15:restartNumberingAfterBreak="0">
    <w:nsid w:val="330B5905"/>
    <w:multiLevelType w:val="hybridMultilevel"/>
    <w:tmpl w:val="C29672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1B206E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AA55965"/>
    <w:multiLevelType w:val="hybridMultilevel"/>
    <w:tmpl w:val="419A1C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A5A7F58"/>
    <w:multiLevelType w:val="hybridMultilevel"/>
    <w:tmpl w:val="26362900"/>
    <w:lvl w:ilvl="0" w:tplc="480EBCF6">
      <w:start w:val="1"/>
      <w:numFmt w:val="decimal"/>
      <w:lvlText w:val="%1."/>
      <w:lvlJc w:val="left"/>
      <w:pPr>
        <w:ind w:left="3690" w:hanging="360"/>
      </w:pPr>
      <w:rPr>
        <w:color w:val="auto"/>
        <w:sz w:val="16"/>
        <w:szCs w:val="16"/>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3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AA42A26"/>
    <w:multiLevelType w:val="hybridMultilevel"/>
    <w:tmpl w:val="3FA03C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630431092">
    <w:abstractNumId w:val="31"/>
  </w:num>
  <w:num w:numId="2" w16cid:durableId="669329932">
    <w:abstractNumId w:val="12"/>
  </w:num>
  <w:num w:numId="3" w16cid:durableId="2030718160">
    <w:abstractNumId w:val="29"/>
  </w:num>
  <w:num w:numId="4" w16cid:durableId="1350065238">
    <w:abstractNumId w:val="22"/>
  </w:num>
  <w:num w:numId="5" w16cid:durableId="1192113742">
    <w:abstractNumId w:val="35"/>
  </w:num>
  <w:num w:numId="6" w16cid:durableId="225265252">
    <w:abstractNumId w:val="31"/>
    <w:lvlOverride w:ilvl="0">
      <w:startOverride w:val="1"/>
    </w:lvlOverride>
    <w:lvlOverride w:ilvl="1"/>
    <w:lvlOverride w:ilvl="2"/>
    <w:lvlOverride w:ilvl="3"/>
    <w:lvlOverride w:ilvl="4"/>
    <w:lvlOverride w:ilvl="5"/>
    <w:lvlOverride w:ilvl="6"/>
    <w:lvlOverride w:ilvl="7"/>
    <w:lvlOverride w:ilvl="8"/>
  </w:num>
  <w:num w:numId="7" w16cid:durableId="13529933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26788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2218114">
    <w:abstractNumId w:val="25"/>
  </w:num>
  <w:num w:numId="10" w16cid:durableId="1948417958">
    <w:abstractNumId w:val="6"/>
  </w:num>
  <w:num w:numId="11" w16cid:durableId="427502989">
    <w:abstractNumId w:val="10"/>
  </w:num>
  <w:num w:numId="12" w16cid:durableId="462231617">
    <w:abstractNumId w:val="42"/>
  </w:num>
  <w:num w:numId="13" w16cid:durableId="1150561914">
    <w:abstractNumId w:val="38"/>
  </w:num>
  <w:num w:numId="14" w16cid:durableId="167837779">
    <w:abstractNumId w:val="17"/>
  </w:num>
  <w:num w:numId="15" w16cid:durableId="1236206832">
    <w:abstractNumId w:val="40"/>
  </w:num>
  <w:num w:numId="16" w16cid:durableId="2063365679">
    <w:abstractNumId w:val="21"/>
  </w:num>
  <w:num w:numId="17" w16cid:durableId="1482577645">
    <w:abstractNumId w:val="7"/>
  </w:num>
  <w:num w:numId="18" w16cid:durableId="985817729">
    <w:abstractNumId w:val="1"/>
  </w:num>
  <w:num w:numId="19" w16cid:durableId="1684281838">
    <w:abstractNumId w:val="23"/>
  </w:num>
  <w:num w:numId="20" w16cid:durableId="873427336">
    <w:abstractNumId w:val="23"/>
  </w:num>
  <w:num w:numId="21" w16cid:durableId="18920350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79234546">
    <w:abstractNumId w:val="33"/>
  </w:num>
  <w:num w:numId="23" w16cid:durableId="947933712">
    <w:abstractNumId w:val="9"/>
  </w:num>
  <w:num w:numId="24" w16cid:durableId="1470585011">
    <w:abstractNumId w:val="28"/>
  </w:num>
  <w:num w:numId="25" w16cid:durableId="1053115768">
    <w:abstractNumId w:val="30"/>
  </w:num>
  <w:num w:numId="26" w16cid:durableId="372510553">
    <w:abstractNumId w:val="20"/>
  </w:num>
  <w:num w:numId="27" w16cid:durableId="175968425">
    <w:abstractNumId w:val="8"/>
  </w:num>
  <w:num w:numId="28" w16cid:durableId="1969243940">
    <w:abstractNumId w:val="13"/>
  </w:num>
  <w:num w:numId="29" w16cid:durableId="89661665">
    <w:abstractNumId w:val="4"/>
  </w:num>
  <w:num w:numId="30" w16cid:durableId="1446117870">
    <w:abstractNumId w:val="3"/>
  </w:num>
  <w:num w:numId="31" w16cid:durableId="1095133024">
    <w:abstractNumId w:val="0"/>
  </w:num>
  <w:num w:numId="32" w16cid:durableId="1280840775">
    <w:abstractNumId w:val="11"/>
  </w:num>
  <w:num w:numId="33" w16cid:durableId="493256618">
    <w:abstractNumId w:val="36"/>
  </w:num>
  <w:num w:numId="34" w16cid:durableId="1606843210">
    <w:abstractNumId w:val="34"/>
  </w:num>
  <w:num w:numId="35" w16cid:durableId="352195695">
    <w:abstractNumId w:val="39"/>
  </w:num>
  <w:num w:numId="36" w16cid:durableId="1075397518">
    <w:abstractNumId w:val="14"/>
  </w:num>
  <w:num w:numId="37" w16cid:durableId="1615596204">
    <w:abstractNumId w:val="16"/>
  </w:num>
  <w:num w:numId="38" w16cid:durableId="276059773">
    <w:abstractNumId w:val="37"/>
  </w:num>
  <w:num w:numId="39" w16cid:durableId="927930428">
    <w:abstractNumId w:val="32"/>
  </w:num>
  <w:num w:numId="40" w16cid:durableId="2109036091">
    <w:abstractNumId w:val="2"/>
  </w:num>
  <w:num w:numId="41" w16cid:durableId="1546330101">
    <w:abstractNumId w:val="18"/>
  </w:num>
  <w:num w:numId="42" w16cid:durableId="861406082">
    <w:abstractNumId w:val="41"/>
  </w:num>
  <w:num w:numId="43" w16cid:durableId="1093359620">
    <w:abstractNumId w:val="24"/>
  </w:num>
  <w:num w:numId="44" w16cid:durableId="1396321813">
    <w:abstractNumId w:val="26"/>
  </w:num>
  <w:num w:numId="45" w16cid:durableId="595601600">
    <w:abstractNumId w:val="5"/>
  </w:num>
  <w:num w:numId="46" w16cid:durableId="2069650865">
    <w:abstractNumId w:val="15"/>
  </w:num>
  <w:num w:numId="47" w16cid:durableId="676273256">
    <w:abstractNumId w:val="19"/>
  </w:num>
  <w:num w:numId="48" w16cid:durableId="751051231">
    <w:abstractNumId w:val="27"/>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1B33"/>
    <w:rsid w:val="00002C23"/>
    <w:rsid w:val="000031E3"/>
    <w:rsid w:val="000033BC"/>
    <w:rsid w:val="00003DF0"/>
    <w:rsid w:val="00004ACA"/>
    <w:rsid w:val="0000511B"/>
    <w:rsid w:val="000058CF"/>
    <w:rsid w:val="00005D30"/>
    <w:rsid w:val="0000622A"/>
    <w:rsid w:val="00006A31"/>
    <w:rsid w:val="000076A1"/>
    <w:rsid w:val="0000776B"/>
    <w:rsid w:val="00010ECA"/>
    <w:rsid w:val="00011CB9"/>
    <w:rsid w:val="00012347"/>
    <w:rsid w:val="0001290B"/>
    <w:rsid w:val="00012E2C"/>
    <w:rsid w:val="00013093"/>
    <w:rsid w:val="00013192"/>
    <w:rsid w:val="000132F3"/>
    <w:rsid w:val="00013C24"/>
    <w:rsid w:val="0001551E"/>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5AA"/>
    <w:rsid w:val="000316DF"/>
    <w:rsid w:val="00031899"/>
    <w:rsid w:val="000320D9"/>
    <w:rsid w:val="000330A3"/>
    <w:rsid w:val="00033946"/>
    <w:rsid w:val="00033B20"/>
    <w:rsid w:val="00033C85"/>
    <w:rsid w:val="00033ED4"/>
    <w:rsid w:val="00034CED"/>
    <w:rsid w:val="00037DDE"/>
    <w:rsid w:val="000408D8"/>
    <w:rsid w:val="00041366"/>
    <w:rsid w:val="000424BA"/>
    <w:rsid w:val="000429FE"/>
    <w:rsid w:val="00042BD4"/>
    <w:rsid w:val="00043225"/>
    <w:rsid w:val="0004387F"/>
    <w:rsid w:val="00046758"/>
    <w:rsid w:val="00046BAC"/>
    <w:rsid w:val="000473EF"/>
    <w:rsid w:val="00051225"/>
    <w:rsid w:val="00051490"/>
    <w:rsid w:val="0005165A"/>
    <w:rsid w:val="00051B7F"/>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16BE"/>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6EF4"/>
    <w:rsid w:val="00077062"/>
    <w:rsid w:val="00077BB9"/>
    <w:rsid w:val="00077BE1"/>
    <w:rsid w:val="00080C4E"/>
    <w:rsid w:val="00080E73"/>
    <w:rsid w:val="000811C1"/>
    <w:rsid w:val="000814B8"/>
    <w:rsid w:val="00081ECA"/>
    <w:rsid w:val="000820B2"/>
    <w:rsid w:val="000822C1"/>
    <w:rsid w:val="00082679"/>
    <w:rsid w:val="00082ADC"/>
    <w:rsid w:val="00082DE0"/>
    <w:rsid w:val="00083558"/>
    <w:rsid w:val="000836D9"/>
    <w:rsid w:val="000845F6"/>
    <w:rsid w:val="00084B51"/>
    <w:rsid w:val="000858EB"/>
    <w:rsid w:val="00085931"/>
    <w:rsid w:val="00086F80"/>
    <w:rsid w:val="00087428"/>
    <w:rsid w:val="000878DB"/>
    <w:rsid w:val="00087A30"/>
    <w:rsid w:val="00090699"/>
    <w:rsid w:val="000911C8"/>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1C94"/>
    <w:rsid w:val="000A214C"/>
    <w:rsid w:val="000A323C"/>
    <w:rsid w:val="000A359E"/>
    <w:rsid w:val="000A37CE"/>
    <w:rsid w:val="000A4B60"/>
    <w:rsid w:val="000A4FC5"/>
    <w:rsid w:val="000A504A"/>
    <w:rsid w:val="000A5316"/>
    <w:rsid w:val="000A5B16"/>
    <w:rsid w:val="000A679A"/>
    <w:rsid w:val="000A680C"/>
    <w:rsid w:val="000A6B75"/>
    <w:rsid w:val="000A72AD"/>
    <w:rsid w:val="000A7528"/>
    <w:rsid w:val="000B033F"/>
    <w:rsid w:val="000B0B17"/>
    <w:rsid w:val="000B259E"/>
    <w:rsid w:val="000B269D"/>
    <w:rsid w:val="000B2958"/>
    <w:rsid w:val="000B2CFA"/>
    <w:rsid w:val="000B33B2"/>
    <w:rsid w:val="000B3864"/>
    <w:rsid w:val="000B5EDF"/>
    <w:rsid w:val="000B6A70"/>
    <w:rsid w:val="000B6C50"/>
    <w:rsid w:val="000B6E8D"/>
    <w:rsid w:val="000B700B"/>
    <w:rsid w:val="000B740C"/>
    <w:rsid w:val="000B751B"/>
    <w:rsid w:val="000B7641"/>
    <w:rsid w:val="000B7C54"/>
    <w:rsid w:val="000C062F"/>
    <w:rsid w:val="000C0A9D"/>
    <w:rsid w:val="000C165F"/>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17E"/>
    <w:rsid w:val="000E359C"/>
    <w:rsid w:val="000E3D1E"/>
    <w:rsid w:val="000E3EFC"/>
    <w:rsid w:val="000E3F9A"/>
    <w:rsid w:val="000E4039"/>
    <w:rsid w:val="000E426E"/>
    <w:rsid w:val="000E4C35"/>
    <w:rsid w:val="000E5A91"/>
    <w:rsid w:val="000E5C19"/>
    <w:rsid w:val="000E5E12"/>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AD8"/>
    <w:rsid w:val="00110C05"/>
    <w:rsid w:val="00110D13"/>
    <w:rsid w:val="00111FFB"/>
    <w:rsid w:val="001126EC"/>
    <w:rsid w:val="0011340E"/>
    <w:rsid w:val="00113F0D"/>
    <w:rsid w:val="001140F3"/>
    <w:rsid w:val="0011423D"/>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6F0"/>
    <w:rsid w:val="00140841"/>
    <w:rsid w:val="00142496"/>
    <w:rsid w:val="00142B4C"/>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45AD"/>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943"/>
    <w:rsid w:val="00164BBC"/>
    <w:rsid w:val="0016519F"/>
    <w:rsid w:val="00165A51"/>
    <w:rsid w:val="00165E2F"/>
    <w:rsid w:val="00165F09"/>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296D"/>
    <w:rsid w:val="00183004"/>
    <w:rsid w:val="0018301A"/>
    <w:rsid w:val="00183022"/>
    <w:rsid w:val="0018307F"/>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2A1"/>
    <w:rsid w:val="001A3FEC"/>
    <w:rsid w:val="001A43A4"/>
    <w:rsid w:val="001A4EF7"/>
    <w:rsid w:val="001A53C2"/>
    <w:rsid w:val="001A5BC8"/>
    <w:rsid w:val="001A5C02"/>
    <w:rsid w:val="001A6561"/>
    <w:rsid w:val="001A6994"/>
    <w:rsid w:val="001A6B31"/>
    <w:rsid w:val="001A6D39"/>
    <w:rsid w:val="001A77DF"/>
    <w:rsid w:val="001A7934"/>
    <w:rsid w:val="001B0D9A"/>
    <w:rsid w:val="001B1050"/>
    <w:rsid w:val="001B12B1"/>
    <w:rsid w:val="001B1370"/>
    <w:rsid w:val="001B1C67"/>
    <w:rsid w:val="001B1FC4"/>
    <w:rsid w:val="001B32D9"/>
    <w:rsid w:val="001B37D2"/>
    <w:rsid w:val="001B3DA7"/>
    <w:rsid w:val="001B40EF"/>
    <w:rsid w:val="001B4244"/>
    <w:rsid w:val="001B45A9"/>
    <w:rsid w:val="001B478E"/>
    <w:rsid w:val="001B48FD"/>
    <w:rsid w:val="001B6087"/>
    <w:rsid w:val="001B6899"/>
    <w:rsid w:val="001B6FCF"/>
    <w:rsid w:val="001B708D"/>
    <w:rsid w:val="001C07C6"/>
    <w:rsid w:val="001C0849"/>
    <w:rsid w:val="001C1570"/>
    <w:rsid w:val="001C1C0C"/>
    <w:rsid w:val="001C301C"/>
    <w:rsid w:val="001C317A"/>
    <w:rsid w:val="001C3ACB"/>
    <w:rsid w:val="001C3D83"/>
    <w:rsid w:val="001C3F6C"/>
    <w:rsid w:val="001C57DE"/>
    <w:rsid w:val="001C6221"/>
    <w:rsid w:val="001C6688"/>
    <w:rsid w:val="001C76F7"/>
    <w:rsid w:val="001D0249"/>
    <w:rsid w:val="001D0BA2"/>
    <w:rsid w:val="001D129F"/>
    <w:rsid w:val="001D179F"/>
    <w:rsid w:val="001D1D00"/>
    <w:rsid w:val="001D1F3C"/>
    <w:rsid w:val="001D209D"/>
    <w:rsid w:val="001D2D62"/>
    <w:rsid w:val="001D499B"/>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11B"/>
    <w:rsid w:val="001E3D3F"/>
    <w:rsid w:val="001E47D5"/>
    <w:rsid w:val="001E4A24"/>
    <w:rsid w:val="001E5396"/>
    <w:rsid w:val="001E5412"/>
    <w:rsid w:val="001E55B2"/>
    <w:rsid w:val="001E5866"/>
    <w:rsid w:val="001E61E7"/>
    <w:rsid w:val="001E65D1"/>
    <w:rsid w:val="001E6A3A"/>
    <w:rsid w:val="001E7733"/>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48BD"/>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8B0"/>
    <w:rsid w:val="00203917"/>
    <w:rsid w:val="002046BF"/>
    <w:rsid w:val="002047E4"/>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3F"/>
    <w:rsid w:val="00220ACB"/>
    <w:rsid w:val="00220C7C"/>
    <w:rsid w:val="00220CF6"/>
    <w:rsid w:val="002218FE"/>
    <w:rsid w:val="00221C7B"/>
    <w:rsid w:val="0022247D"/>
    <w:rsid w:val="002238E0"/>
    <w:rsid w:val="00223F35"/>
    <w:rsid w:val="002240AB"/>
    <w:rsid w:val="002250D8"/>
    <w:rsid w:val="0022515E"/>
    <w:rsid w:val="002252CD"/>
    <w:rsid w:val="0022558B"/>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4A4"/>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583E"/>
    <w:rsid w:val="00246C8C"/>
    <w:rsid w:val="00247306"/>
    <w:rsid w:val="0025145E"/>
    <w:rsid w:val="00251CF9"/>
    <w:rsid w:val="00252C9C"/>
    <w:rsid w:val="002542AE"/>
    <w:rsid w:val="00254A26"/>
    <w:rsid w:val="00254A36"/>
    <w:rsid w:val="002554A3"/>
    <w:rsid w:val="002559B9"/>
    <w:rsid w:val="0025693E"/>
    <w:rsid w:val="00257773"/>
    <w:rsid w:val="00257E76"/>
    <w:rsid w:val="00260163"/>
    <w:rsid w:val="00260246"/>
    <w:rsid w:val="00260739"/>
    <w:rsid w:val="00260E64"/>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0B7"/>
    <w:rsid w:val="0027022D"/>
    <w:rsid w:val="002704F9"/>
    <w:rsid w:val="0027052A"/>
    <w:rsid w:val="002709A0"/>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8AD"/>
    <w:rsid w:val="00276934"/>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0087"/>
    <w:rsid w:val="00290FFD"/>
    <w:rsid w:val="00291919"/>
    <w:rsid w:val="00291EFF"/>
    <w:rsid w:val="002920F1"/>
    <w:rsid w:val="002926D4"/>
    <w:rsid w:val="0029293C"/>
    <w:rsid w:val="00292CD7"/>
    <w:rsid w:val="002931A8"/>
    <w:rsid w:val="00293A25"/>
    <w:rsid w:val="00293A76"/>
    <w:rsid w:val="00293DB9"/>
    <w:rsid w:val="0029416F"/>
    <w:rsid w:val="002941F2"/>
    <w:rsid w:val="00294BD5"/>
    <w:rsid w:val="00294F67"/>
    <w:rsid w:val="00294FFF"/>
    <w:rsid w:val="0029515A"/>
    <w:rsid w:val="00296434"/>
    <w:rsid w:val="002A058F"/>
    <w:rsid w:val="002A0700"/>
    <w:rsid w:val="002A0C06"/>
    <w:rsid w:val="002A0F45"/>
    <w:rsid w:val="002A10B2"/>
    <w:rsid w:val="002A1FAC"/>
    <w:rsid w:val="002A2B6F"/>
    <w:rsid w:val="002A3375"/>
    <w:rsid w:val="002A3785"/>
    <w:rsid w:val="002A3FC1"/>
    <w:rsid w:val="002A4554"/>
    <w:rsid w:val="002A464D"/>
    <w:rsid w:val="002A4BE0"/>
    <w:rsid w:val="002A4D08"/>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CA6"/>
    <w:rsid w:val="002C1D72"/>
    <w:rsid w:val="002C205F"/>
    <w:rsid w:val="002C2499"/>
    <w:rsid w:val="002C27EB"/>
    <w:rsid w:val="002C29DA"/>
    <w:rsid w:val="002C2AAB"/>
    <w:rsid w:val="002C2B0F"/>
    <w:rsid w:val="002C34BF"/>
    <w:rsid w:val="002C3B05"/>
    <w:rsid w:val="002C3CAA"/>
    <w:rsid w:val="002C4120"/>
    <w:rsid w:val="002C42AD"/>
    <w:rsid w:val="002C47CD"/>
    <w:rsid w:val="002C4D9F"/>
    <w:rsid w:val="002C4DBF"/>
    <w:rsid w:val="002C4E76"/>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3D0C"/>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59A8"/>
    <w:rsid w:val="002F6164"/>
    <w:rsid w:val="002F6C1E"/>
    <w:rsid w:val="002F6D6B"/>
    <w:rsid w:val="002F6FA0"/>
    <w:rsid w:val="002F7000"/>
    <w:rsid w:val="002F7391"/>
    <w:rsid w:val="002F78B8"/>
    <w:rsid w:val="002F7A7E"/>
    <w:rsid w:val="00300D3A"/>
    <w:rsid w:val="00301193"/>
    <w:rsid w:val="0030129D"/>
    <w:rsid w:val="003012ED"/>
    <w:rsid w:val="00301EBE"/>
    <w:rsid w:val="003025F4"/>
    <w:rsid w:val="00303402"/>
    <w:rsid w:val="00303732"/>
    <w:rsid w:val="003041A8"/>
    <w:rsid w:val="00304237"/>
    <w:rsid w:val="00304436"/>
    <w:rsid w:val="00304D64"/>
    <w:rsid w:val="003053EF"/>
    <w:rsid w:val="00305944"/>
    <w:rsid w:val="00305D78"/>
    <w:rsid w:val="00305E59"/>
    <w:rsid w:val="00305F6D"/>
    <w:rsid w:val="003061CB"/>
    <w:rsid w:val="003064D4"/>
    <w:rsid w:val="003065C4"/>
    <w:rsid w:val="00306C33"/>
    <w:rsid w:val="00307F3C"/>
    <w:rsid w:val="003101E4"/>
    <w:rsid w:val="00310A82"/>
    <w:rsid w:val="00310B6E"/>
    <w:rsid w:val="00310ED2"/>
    <w:rsid w:val="00311076"/>
    <w:rsid w:val="003117FE"/>
    <w:rsid w:val="0031181C"/>
    <w:rsid w:val="00311C27"/>
    <w:rsid w:val="00312737"/>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6E88"/>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DC"/>
    <w:rsid w:val="003414F9"/>
    <w:rsid w:val="00341747"/>
    <w:rsid w:val="00341A74"/>
    <w:rsid w:val="00341D7A"/>
    <w:rsid w:val="00341ED4"/>
    <w:rsid w:val="003427DF"/>
    <w:rsid w:val="003436A5"/>
    <w:rsid w:val="00343D55"/>
    <w:rsid w:val="00345909"/>
    <w:rsid w:val="00345A75"/>
    <w:rsid w:val="00345BE8"/>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1415"/>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2FA8"/>
    <w:rsid w:val="003C3660"/>
    <w:rsid w:val="003C3E7A"/>
    <w:rsid w:val="003C3F6A"/>
    <w:rsid w:val="003C41FF"/>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BE0"/>
    <w:rsid w:val="003D0E3C"/>
    <w:rsid w:val="003D1153"/>
    <w:rsid w:val="003D14E9"/>
    <w:rsid w:val="003D1CF4"/>
    <w:rsid w:val="003D204E"/>
    <w:rsid w:val="003D2146"/>
    <w:rsid w:val="003D256D"/>
    <w:rsid w:val="003D2FE2"/>
    <w:rsid w:val="003D33C7"/>
    <w:rsid w:val="003D3794"/>
    <w:rsid w:val="003D395E"/>
    <w:rsid w:val="003D3964"/>
    <w:rsid w:val="003D3EB8"/>
    <w:rsid w:val="003D4FD0"/>
    <w:rsid w:val="003D56A5"/>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4E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7B5"/>
    <w:rsid w:val="004129BF"/>
    <w:rsid w:val="00412C15"/>
    <w:rsid w:val="00413390"/>
    <w:rsid w:val="00413595"/>
    <w:rsid w:val="004153E3"/>
    <w:rsid w:val="00416905"/>
    <w:rsid w:val="00416F1E"/>
    <w:rsid w:val="0041739A"/>
    <w:rsid w:val="004175B6"/>
    <w:rsid w:val="004177A1"/>
    <w:rsid w:val="00417E48"/>
    <w:rsid w:val="00417F33"/>
    <w:rsid w:val="004216C5"/>
    <w:rsid w:val="004218BD"/>
    <w:rsid w:val="00421A16"/>
    <w:rsid w:val="00421AEB"/>
    <w:rsid w:val="00421CBE"/>
    <w:rsid w:val="00422802"/>
    <w:rsid w:val="00422F57"/>
    <w:rsid w:val="00424332"/>
    <w:rsid w:val="00424E1F"/>
    <w:rsid w:val="0042712B"/>
    <w:rsid w:val="00427AAE"/>
    <w:rsid w:val="00427EAA"/>
    <w:rsid w:val="00430296"/>
    <w:rsid w:val="00431998"/>
    <w:rsid w:val="00431FFB"/>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09E9"/>
    <w:rsid w:val="00441011"/>
    <w:rsid w:val="004412E1"/>
    <w:rsid w:val="004413A5"/>
    <w:rsid w:val="00441CC1"/>
    <w:rsid w:val="00442130"/>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3606"/>
    <w:rsid w:val="004636DA"/>
    <w:rsid w:val="00463B0B"/>
    <w:rsid w:val="00464320"/>
    <w:rsid w:val="0046481A"/>
    <w:rsid w:val="00464D3A"/>
    <w:rsid w:val="00464DA7"/>
    <w:rsid w:val="0046500A"/>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207B"/>
    <w:rsid w:val="004834BA"/>
    <w:rsid w:val="00483944"/>
    <w:rsid w:val="0048419C"/>
    <w:rsid w:val="00484FED"/>
    <w:rsid w:val="00485531"/>
    <w:rsid w:val="004859E2"/>
    <w:rsid w:val="004865CE"/>
    <w:rsid w:val="00486B55"/>
    <w:rsid w:val="00487402"/>
    <w:rsid w:val="004874EC"/>
    <w:rsid w:val="0049031F"/>
    <w:rsid w:val="00490743"/>
    <w:rsid w:val="00491B1B"/>
    <w:rsid w:val="004929E4"/>
    <w:rsid w:val="0049374F"/>
    <w:rsid w:val="00493AF9"/>
    <w:rsid w:val="00493CC7"/>
    <w:rsid w:val="00495230"/>
    <w:rsid w:val="0049623A"/>
    <w:rsid w:val="0049655D"/>
    <w:rsid w:val="0049697A"/>
    <w:rsid w:val="004974D8"/>
    <w:rsid w:val="004975D5"/>
    <w:rsid w:val="004A0302"/>
    <w:rsid w:val="004A0321"/>
    <w:rsid w:val="004A0B50"/>
    <w:rsid w:val="004A1734"/>
    <w:rsid w:val="004A1BBC"/>
    <w:rsid w:val="004A1C5D"/>
    <w:rsid w:val="004A3051"/>
    <w:rsid w:val="004A337D"/>
    <w:rsid w:val="004A42C2"/>
    <w:rsid w:val="004A51CE"/>
    <w:rsid w:val="004A5748"/>
    <w:rsid w:val="004A6204"/>
    <w:rsid w:val="004A712A"/>
    <w:rsid w:val="004A7722"/>
    <w:rsid w:val="004A789C"/>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5DA9"/>
    <w:rsid w:val="004B60F5"/>
    <w:rsid w:val="004B61C2"/>
    <w:rsid w:val="004B6A49"/>
    <w:rsid w:val="004B6D52"/>
    <w:rsid w:val="004B753B"/>
    <w:rsid w:val="004B77D0"/>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CA8"/>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36FF"/>
    <w:rsid w:val="004E442C"/>
    <w:rsid w:val="004E54F5"/>
    <w:rsid w:val="004E5843"/>
    <w:rsid w:val="004E67A9"/>
    <w:rsid w:val="004E6A12"/>
    <w:rsid w:val="004E6E9A"/>
    <w:rsid w:val="004F023B"/>
    <w:rsid w:val="004F0926"/>
    <w:rsid w:val="004F0CAA"/>
    <w:rsid w:val="004F126B"/>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6667"/>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287"/>
    <w:rsid w:val="00546AA0"/>
    <w:rsid w:val="00546DF3"/>
    <w:rsid w:val="005473A5"/>
    <w:rsid w:val="0054752B"/>
    <w:rsid w:val="005500CE"/>
    <w:rsid w:val="00550A62"/>
    <w:rsid w:val="0055174F"/>
    <w:rsid w:val="00551891"/>
    <w:rsid w:val="005525A4"/>
    <w:rsid w:val="00552934"/>
    <w:rsid w:val="00552D6E"/>
    <w:rsid w:val="00553DFD"/>
    <w:rsid w:val="005544AC"/>
    <w:rsid w:val="00554CC0"/>
    <w:rsid w:val="0055623A"/>
    <w:rsid w:val="005563D9"/>
    <w:rsid w:val="00557E3D"/>
    <w:rsid w:val="00560F47"/>
    <w:rsid w:val="005613D6"/>
    <w:rsid w:val="00561817"/>
    <w:rsid w:val="00561AD9"/>
    <w:rsid w:val="00562EB1"/>
    <w:rsid w:val="0056331A"/>
    <w:rsid w:val="00563362"/>
    <w:rsid w:val="00563821"/>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B25"/>
    <w:rsid w:val="00577582"/>
    <w:rsid w:val="00580F33"/>
    <w:rsid w:val="00581057"/>
    <w:rsid w:val="0058298C"/>
    <w:rsid w:val="00582B2A"/>
    <w:rsid w:val="00582E63"/>
    <w:rsid w:val="00582ECE"/>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A6B"/>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224"/>
    <w:rsid w:val="005B3335"/>
    <w:rsid w:val="005B3A59"/>
    <w:rsid w:val="005B4254"/>
    <w:rsid w:val="005B4A53"/>
    <w:rsid w:val="005B598A"/>
    <w:rsid w:val="005B6593"/>
    <w:rsid w:val="005B65A8"/>
    <w:rsid w:val="005B6B3E"/>
    <w:rsid w:val="005B6B51"/>
    <w:rsid w:val="005B6DCF"/>
    <w:rsid w:val="005B6F10"/>
    <w:rsid w:val="005B796C"/>
    <w:rsid w:val="005C0666"/>
    <w:rsid w:val="005C072A"/>
    <w:rsid w:val="005C0D39"/>
    <w:rsid w:val="005C1BF7"/>
    <w:rsid w:val="005C1C00"/>
    <w:rsid w:val="005C1C99"/>
    <w:rsid w:val="005C1D27"/>
    <w:rsid w:val="005C1E5C"/>
    <w:rsid w:val="005C42E1"/>
    <w:rsid w:val="005C4C12"/>
    <w:rsid w:val="005C4C37"/>
    <w:rsid w:val="005C6159"/>
    <w:rsid w:val="005C7AFC"/>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8B7"/>
    <w:rsid w:val="005E1F72"/>
    <w:rsid w:val="005E202D"/>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34E9"/>
    <w:rsid w:val="005F53F2"/>
    <w:rsid w:val="005F581A"/>
    <w:rsid w:val="005F6312"/>
    <w:rsid w:val="005F6DED"/>
    <w:rsid w:val="005F7C1D"/>
    <w:rsid w:val="00601148"/>
    <w:rsid w:val="00601797"/>
    <w:rsid w:val="00602283"/>
    <w:rsid w:val="00605075"/>
    <w:rsid w:val="0060526C"/>
    <w:rsid w:val="00605382"/>
    <w:rsid w:val="0060620C"/>
    <w:rsid w:val="00606328"/>
    <w:rsid w:val="0060652B"/>
    <w:rsid w:val="006066E9"/>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E49"/>
    <w:rsid w:val="00625529"/>
    <w:rsid w:val="0062795D"/>
    <w:rsid w:val="00627BE1"/>
    <w:rsid w:val="00627E00"/>
    <w:rsid w:val="0063094A"/>
    <w:rsid w:val="00630BF1"/>
    <w:rsid w:val="00630CC3"/>
    <w:rsid w:val="0063101C"/>
    <w:rsid w:val="00631432"/>
    <w:rsid w:val="00631744"/>
    <w:rsid w:val="00631785"/>
    <w:rsid w:val="00631C2B"/>
    <w:rsid w:val="00632211"/>
    <w:rsid w:val="00632AC2"/>
    <w:rsid w:val="00632EAC"/>
    <w:rsid w:val="00633389"/>
    <w:rsid w:val="006333F6"/>
    <w:rsid w:val="00633C14"/>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68E"/>
    <w:rsid w:val="00653939"/>
    <w:rsid w:val="00654013"/>
    <w:rsid w:val="00654A51"/>
    <w:rsid w:val="00654ADD"/>
    <w:rsid w:val="00654B3F"/>
    <w:rsid w:val="006558B2"/>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6238"/>
    <w:rsid w:val="00676BAE"/>
    <w:rsid w:val="00676CB1"/>
    <w:rsid w:val="00677499"/>
    <w:rsid w:val="00677658"/>
    <w:rsid w:val="00681F45"/>
    <w:rsid w:val="0068264F"/>
    <w:rsid w:val="00682E8D"/>
    <w:rsid w:val="00683E0A"/>
    <w:rsid w:val="006844DF"/>
    <w:rsid w:val="00685962"/>
    <w:rsid w:val="00685A30"/>
    <w:rsid w:val="00685C48"/>
    <w:rsid w:val="00687D28"/>
    <w:rsid w:val="00687E34"/>
    <w:rsid w:val="006906E8"/>
    <w:rsid w:val="00690B7B"/>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8F5"/>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4CE"/>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8F5"/>
    <w:rsid w:val="006C2B56"/>
    <w:rsid w:val="006C2C13"/>
    <w:rsid w:val="006C2D26"/>
    <w:rsid w:val="006C2F98"/>
    <w:rsid w:val="006C3068"/>
    <w:rsid w:val="006C3115"/>
    <w:rsid w:val="006C312E"/>
    <w:rsid w:val="006C330D"/>
    <w:rsid w:val="006C47F0"/>
    <w:rsid w:val="006C4EDF"/>
    <w:rsid w:val="006C679A"/>
    <w:rsid w:val="006C7FD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904"/>
    <w:rsid w:val="006E5CC5"/>
    <w:rsid w:val="006E63B3"/>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72"/>
    <w:rsid w:val="006F3B78"/>
    <w:rsid w:val="006F465F"/>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692"/>
    <w:rsid w:val="00707B86"/>
    <w:rsid w:val="00710894"/>
    <w:rsid w:val="00710C1B"/>
    <w:rsid w:val="00711527"/>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6959"/>
    <w:rsid w:val="00736A43"/>
    <w:rsid w:val="00737615"/>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CC0"/>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77EA5"/>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587"/>
    <w:rsid w:val="007A16FB"/>
    <w:rsid w:val="007A2020"/>
    <w:rsid w:val="007A2E03"/>
    <w:rsid w:val="007A2FC9"/>
    <w:rsid w:val="007A3487"/>
    <w:rsid w:val="007A34A6"/>
    <w:rsid w:val="007A3EE6"/>
    <w:rsid w:val="007A40C1"/>
    <w:rsid w:val="007A4BB9"/>
    <w:rsid w:val="007A5F50"/>
    <w:rsid w:val="007A6841"/>
    <w:rsid w:val="007A6D2A"/>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5BBF"/>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2DF"/>
    <w:rsid w:val="007E238F"/>
    <w:rsid w:val="007E31D9"/>
    <w:rsid w:val="007E3700"/>
    <w:rsid w:val="007E3AEE"/>
    <w:rsid w:val="007E4355"/>
    <w:rsid w:val="007E439C"/>
    <w:rsid w:val="007E46FE"/>
    <w:rsid w:val="007E4B42"/>
    <w:rsid w:val="007E6636"/>
    <w:rsid w:val="007E6804"/>
    <w:rsid w:val="007E6E01"/>
    <w:rsid w:val="007E7A22"/>
    <w:rsid w:val="007F12DE"/>
    <w:rsid w:val="007F1314"/>
    <w:rsid w:val="007F1C07"/>
    <w:rsid w:val="007F1E01"/>
    <w:rsid w:val="007F281F"/>
    <w:rsid w:val="007F44EE"/>
    <w:rsid w:val="007F495A"/>
    <w:rsid w:val="007F503F"/>
    <w:rsid w:val="007F5A5F"/>
    <w:rsid w:val="007F6722"/>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760"/>
    <w:rsid w:val="00813CE0"/>
    <w:rsid w:val="00814DBD"/>
    <w:rsid w:val="0081568C"/>
    <w:rsid w:val="00816381"/>
    <w:rsid w:val="008164BA"/>
    <w:rsid w:val="00816505"/>
    <w:rsid w:val="00816B3C"/>
    <w:rsid w:val="0081738C"/>
    <w:rsid w:val="00820257"/>
    <w:rsid w:val="00820BA4"/>
    <w:rsid w:val="0082102B"/>
    <w:rsid w:val="008218B4"/>
    <w:rsid w:val="00821921"/>
    <w:rsid w:val="008223F5"/>
    <w:rsid w:val="00822942"/>
    <w:rsid w:val="008229D3"/>
    <w:rsid w:val="00822E50"/>
    <w:rsid w:val="00823044"/>
    <w:rsid w:val="00823054"/>
    <w:rsid w:val="0082440E"/>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06A"/>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AA5"/>
    <w:rsid w:val="008463FB"/>
    <w:rsid w:val="0084666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806"/>
    <w:rsid w:val="00881C05"/>
    <w:rsid w:val="00881C22"/>
    <w:rsid w:val="0088287D"/>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52B"/>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3E1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3E8A"/>
    <w:rsid w:val="008C417C"/>
    <w:rsid w:val="008C4F4B"/>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98C"/>
    <w:rsid w:val="008D6A46"/>
    <w:rsid w:val="008D6BF5"/>
    <w:rsid w:val="008D77B2"/>
    <w:rsid w:val="008D7917"/>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683C"/>
    <w:rsid w:val="008F69B6"/>
    <w:rsid w:val="008F6B74"/>
    <w:rsid w:val="008F73AF"/>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A97"/>
    <w:rsid w:val="00915DD8"/>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888"/>
    <w:rsid w:val="00930D97"/>
    <w:rsid w:val="00931A1F"/>
    <w:rsid w:val="00932115"/>
    <w:rsid w:val="009321EA"/>
    <w:rsid w:val="0093354D"/>
    <w:rsid w:val="0093355C"/>
    <w:rsid w:val="009335A0"/>
    <w:rsid w:val="0093396A"/>
    <w:rsid w:val="0093460D"/>
    <w:rsid w:val="00934B33"/>
    <w:rsid w:val="00934FCC"/>
    <w:rsid w:val="00935003"/>
    <w:rsid w:val="00935445"/>
    <w:rsid w:val="009354D8"/>
    <w:rsid w:val="00935A7D"/>
    <w:rsid w:val="00936000"/>
    <w:rsid w:val="0093610F"/>
    <w:rsid w:val="009363B0"/>
    <w:rsid w:val="009365B5"/>
    <w:rsid w:val="00936DF5"/>
    <w:rsid w:val="0093713C"/>
    <w:rsid w:val="0093721E"/>
    <w:rsid w:val="009374A0"/>
    <w:rsid w:val="00937B0F"/>
    <w:rsid w:val="00937B6A"/>
    <w:rsid w:val="00940516"/>
    <w:rsid w:val="00940C2A"/>
    <w:rsid w:val="00941263"/>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106A"/>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439"/>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5AC2"/>
    <w:rsid w:val="009771B9"/>
    <w:rsid w:val="009775DB"/>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7FC"/>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1FC1"/>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430"/>
    <w:rsid w:val="009C5A1D"/>
    <w:rsid w:val="009C5CF1"/>
    <w:rsid w:val="009C6103"/>
    <w:rsid w:val="009C73B3"/>
    <w:rsid w:val="009C751A"/>
    <w:rsid w:val="009C7913"/>
    <w:rsid w:val="009D0916"/>
    <w:rsid w:val="009D0DB0"/>
    <w:rsid w:val="009D158E"/>
    <w:rsid w:val="009D1704"/>
    <w:rsid w:val="009D2AE5"/>
    <w:rsid w:val="009D352B"/>
    <w:rsid w:val="009D3F0E"/>
    <w:rsid w:val="009D47AF"/>
    <w:rsid w:val="009D55A4"/>
    <w:rsid w:val="009D5BC4"/>
    <w:rsid w:val="009D6D1A"/>
    <w:rsid w:val="009D71F8"/>
    <w:rsid w:val="009D78BC"/>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12F"/>
    <w:rsid w:val="00A0313D"/>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3A15"/>
    <w:rsid w:val="00A14672"/>
    <w:rsid w:val="00A14685"/>
    <w:rsid w:val="00A14CF1"/>
    <w:rsid w:val="00A14ED9"/>
    <w:rsid w:val="00A150A9"/>
    <w:rsid w:val="00A150D1"/>
    <w:rsid w:val="00A1558D"/>
    <w:rsid w:val="00A1623D"/>
    <w:rsid w:val="00A16792"/>
    <w:rsid w:val="00A17ABE"/>
    <w:rsid w:val="00A20240"/>
    <w:rsid w:val="00A205BF"/>
    <w:rsid w:val="00A2065C"/>
    <w:rsid w:val="00A20B69"/>
    <w:rsid w:val="00A20E0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82B"/>
    <w:rsid w:val="00A5512C"/>
    <w:rsid w:val="00A55E59"/>
    <w:rsid w:val="00A55FEE"/>
    <w:rsid w:val="00A56536"/>
    <w:rsid w:val="00A572D8"/>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0640"/>
    <w:rsid w:val="00A71173"/>
    <w:rsid w:val="00A7178B"/>
    <w:rsid w:val="00A71BBC"/>
    <w:rsid w:val="00A71EFF"/>
    <w:rsid w:val="00A731B5"/>
    <w:rsid w:val="00A738F6"/>
    <w:rsid w:val="00A740FC"/>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287"/>
    <w:rsid w:val="00A863CC"/>
    <w:rsid w:val="00A863E1"/>
    <w:rsid w:val="00A86F00"/>
    <w:rsid w:val="00A874F6"/>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01E"/>
    <w:rsid w:val="00AA7117"/>
    <w:rsid w:val="00AA75FA"/>
    <w:rsid w:val="00AA7805"/>
    <w:rsid w:val="00AB0304"/>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235"/>
    <w:rsid w:val="00AC6523"/>
    <w:rsid w:val="00AC743C"/>
    <w:rsid w:val="00AC7A2E"/>
    <w:rsid w:val="00AD0BEB"/>
    <w:rsid w:val="00AD1066"/>
    <w:rsid w:val="00AD1BFE"/>
    <w:rsid w:val="00AD1CBA"/>
    <w:rsid w:val="00AD2081"/>
    <w:rsid w:val="00AD305B"/>
    <w:rsid w:val="00AD34C9"/>
    <w:rsid w:val="00AD36CA"/>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2ED5"/>
    <w:rsid w:val="00AF3655"/>
    <w:rsid w:val="00AF3F18"/>
    <w:rsid w:val="00AF4211"/>
    <w:rsid w:val="00AF4E1A"/>
    <w:rsid w:val="00AF564E"/>
    <w:rsid w:val="00AF582B"/>
    <w:rsid w:val="00AF591C"/>
    <w:rsid w:val="00AF5B0F"/>
    <w:rsid w:val="00AF5CA3"/>
    <w:rsid w:val="00AF7BE8"/>
    <w:rsid w:val="00B00003"/>
    <w:rsid w:val="00B004F3"/>
    <w:rsid w:val="00B011DF"/>
    <w:rsid w:val="00B01495"/>
    <w:rsid w:val="00B01568"/>
    <w:rsid w:val="00B025A2"/>
    <w:rsid w:val="00B027B8"/>
    <w:rsid w:val="00B02A31"/>
    <w:rsid w:val="00B03678"/>
    <w:rsid w:val="00B03F63"/>
    <w:rsid w:val="00B041E3"/>
    <w:rsid w:val="00B04537"/>
    <w:rsid w:val="00B04817"/>
    <w:rsid w:val="00B048B2"/>
    <w:rsid w:val="00B051BE"/>
    <w:rsid w:val="00B07413"/>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D57"/>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2F7"/>
    <w:rsid w:val="00B237B4"/>
    <w:rsid w:val="00B240E6"/>
    <w:rsid w:val="00B25447"/>
    <w:rsid w:val="00B2561E"/>
    <w:rsid w:val="00B2572B"/>
    <w:rsid w:val="00B25FC4"/>
    <w:rsid w:val="00B2681D"/>
    <w:rsid w:val="00B2752E"/>
    <w:rsid w:val="00B304E3"/>
    <w:rsid w:val="00B305F9"/>
    <w:rsid w:val="00B30994"/>
    <w:rsid w:val="00B30BD1"/>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18B0"/>
    <w:rsid w:val="00B62020"/>
    <w:rsid w:val="00B62122"/>
    <w:rsid w:val="00B621F6"/>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687"/>
    <w:rsid w:val="00B77FA6"/>
    <w:rsid w:val="00B8038B"/>
    <w:rsid w:val="00B81AD3"/>
    <w:rsid w:val="00B843BE"/>
    <w:rsid w:val="00B847B6"/>
    <w:rsid w:val="00B848EB"/>
    <w:rsid w:val="00B84983"/>
    <w:rsid w:val="00B850C5"/>
    <w:rsid w:val="00B853BF"/>
    <w:rsid w:val="00B8625A"/>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A7E9E"/>
    <w:rsid w:val="00BB035A"/>
    <w:rsid w:val="00BB1C9B"/>
    <w:rsid w:val="00BB21EC"/>
    <w:rsid w:val="00BB28C8"/>
    <w:rsid w:val="00BB3575"/>
    <w:rsid w:val="00BB3618"/>
    <w:rsid w:val="00BB3A31"/>
    <w:rsid w:val="00BB4190"/>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31"/>
    <w:rsid w:val="00BD50E7"/>
    <w:rsid w:val="00BD572E"/>
    <w:rsid w:val="00BD5F94"/>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64"/>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6B33"/>
    <w:rsid w:val="00BF7253"/>
    <w:rsid w:val="00BF762F"/>
    <w:rsid w:val="00BF79C6"/>
    <w:rsid w:val="00BF7B09"/>
    <w:rsid w:val="00C008F7"/>
    <w:rsid w:val="00C00E33"/>
    <w:rsid w:val="00C010D8"/>
    <w:rsid w:val="00C01B39"/>
    <w:rsid w:val="00C021EC"/>
    <w:rsid w:val="00C024D3"/>
    <w:rsid w:val="00C029B6"/>
    <w:rsid w:val="00C031D0"/>
    <w:rsid w:val="00C0337E"/>
    <w:rsid w:val="00C03431"/>
    <w:rsid w:val="00C03A28"/>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394"/>
    <w:rsid w:val="00C2151D"/>
    <w:rsid w:val="00C22421"/>
    <w:rsid w:val="00C231A0"/>
    <w:rsid w:val="00C232E0"/>
    <w:rsid w:val="00C23B1B"/>
    <w:rsid w:val="00C23D48"/>
    <w:rsid w:val="00C23F1D"/>
    <w:rsid w:val="00C24256"/>
    <w:rsid w:val="00C24CA6"/>
    <w:rsid w:val="00C25BF1"/>
    <w:rsid w:val="00C263BB"/>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791"/>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D1C"/>
    <w:rsid w:val="00C54CEE"/>
    <w:rsid w:val="00C54FF1"/>
    <w:rsid w:val="00C5588A"/>
    <w:rsid w:val="00C5590F"/>
    <w:rsid w:val="00C562F1"/>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C30"/>
    <w:rsid w:val="00C72D0E"/>
    <w:rsid w:val="00C72E21"/>
    <w:rsid w:val="00C73E62"/>
    <w:rsid w:val="00C7412D"/>
    <w:rsid w:val="00C74607"/>
    <w:rsid w:val="00C748B5"/>
    <w:rsid w:val="00C750EC"/>
    <w:rsid w:val="00C75286"/>
    <w:rsid w:val="00C752FC"/>
    <w:rsid w:val="00C77B18"/>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141"/>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0F8C"/>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7D4"/>
    <w:rsid w:val="00CC19DC"/>
    <w:rsid w:val="00CC28E2"/>
    <w:rsid w:val="00CC32B6"/>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8FE"/>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34"/>
    <w:rsid w:val="00D043C1"/>
    <w:rsid w:val="00D043FA"/>
    <w:rsid w:val="00D04575"/>
    <w:rsid w:val="00D048EE"/>
    <w:rsid w:val="00D04B17"/>
    <w:rsid w:val="00D04BAA"/>
    <w:rsid w:val="00D0526D"/>
    <w:rsid w:val="00D05A4D"/>
    <w:rsid w:val="00D0677B"/>
    <w:rsid w:val="00D06AAC"/>
    <w:rsid w:val="00D07367"/>
    <w:rsid w:val="00D10298"/>
    <w:rsid w:val="00D104E6"/>
    <w:rsid w:val="00D106AF"/>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D5B"/>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84B"/>
    <w:rsid w:val="00D77ADB"/>
    <w:rsid w:val="00D77EF7"/>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A6C"/>
    <w:rsid w:val="00D90CA1"/>
    <w:rsid w:val="00D91277"/>
    <w:rsid w:val="00D91C7E"/>
    <w:rsid w:val="00D927EB"/>
    <w:rsid w:val="00D93D8E"/>
    <w:rsid w:val="00D95F89"/>
    <w:rsid w:val="00D9703C"/>
    <w:rsid w:val="00D970D2"/>
    <w:rsid w:val="00D9766B"/>
    <w:rsid w:val="00D976EB"/>
    <w:rsid w:val="00D97B6A"/>
    <w:rsid w:val="00DA0948"/>
    <w:rsid w:val="00DA0A4E"/>
    <w:rsid w:val="00DA0F94"/>
    <w:rsid w:val="00DA0FDD"/>
    <w:rsid w:val="00DA1A8E"/>
    <w:rsid w:val="00DA1AF1"/>
    <w:rsid w:val="00DA2289"/>
    <w:rsid w:val="00DA2334"/>
    <w:rsid w:val="00DA3EA6"/>
    <w:rsid w:val="00DA3F9C"/>
    <w:rsid w:val="00DA41B1"/>
    <w:rsid w:val="00DA4643"/>
    <w:rsid w:val="00DA5D3D"/>
    <w:rsid w:val="00DA5E55"/>
    <w:rsid w:val="00DA687B"/>
    <w:rsid w:val="00DA6C97"/>
    <w:rsid w:val="00DA72D0"/>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3C2E"/>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0EA4"/>
    <w:rsid w:val="00DE0FA1"/>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357"/>
    <w:rsid w:val="00E14672"/>
    <w:rsid w:val="00E153F0"/>
    <w:rsid w:val="00E161F1"/>
    <w:rsid w:val="00E17450"/>
    <w:rsid w:val="00E17B7F"/>
    <w:rsid w:val="00E20011"/>
    <w:rsid w:val="00E207EB"/>
    <w:rsid w:val="00E20B3E"/>
    <w:rsid w:val="00E20E95"/>
    <w:rsid w:val="00E21547"/>
    <w:rsid w:val="00E21A2E"/>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2A6"/>
    <w:rsid w:val="00E333E5"/>
    <w:rsid w:val="00E3357F"/>
    <w:rsid w:val="00E33599"/>
    <w:rsid w:val="00E33E6B"/>
    <w:rsid w:val="00E343E7"/>
    <w:rsid w:val="00E35E99"/>
    <w:rsid w:val="00E3606B"/>
    <w:rsid w:val="00E36368"/>
    <w:rsid w:val="00E36717"/>
    <w:rsid w:val="00E36A86"/>
    <w:rsid w:val="00E40DE2"/>
    <w:rsid w:val="00E41156"/>
    <w:rsid w:val="00E41620"/>
    <w:rsid w:val="00E41F2B"/>
    <w:rsid w:val="00E4239E"/>
    <w:rsid w:val="00E42668"/>
    <w:rsid w:val="00E426B9"/>
    <w:rsid w:val="00E42A80"/>
    <w:rsid w:val="00E42B70"/>
    <w:rsid w:val="00E42FEB"/>
    <w:rsid w:val="00E430BF"/>
    <w:rsid w:val="00E43CEB"/>
    <w:rsid w:val="00E43DFB"/>
    <w:rsid w:val="00E44D86"/>
    <w:rsid w:val="00E45007"/>
    <w:rsid w:val="00E45ACA"/>
    <w:rsid w:val="00E45C7F"/>
    <w:rsid w:val="00E46422"/>
    <w:rsid w:val="00E46DBA"/>
    <w:rsid w:val="00E51117"/>
    <w:rsid w:val="00E51BA5"/>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344"/>
    <w:rsid w:val="00E6288F"/>
    <w:rsid w:val="00E63619"/>
    <w:rsid w:val="00E6367A"/>
    <w:rsid w:val="00E63C8D"/>
    <w:rsid w:val="00E64337"/>
    <w:rsid w:val="00E6482B"/>
    <w:rsid w:val="00E6482F"/>
    <w:rsid w:val="00E648D1"/>
    <w:rsid w:val="00E64D24"/>
    <w:rsid w:val="00E65E42"/>
    <w:rsid w:val="00E65F37"/>
    <w:rsid w:val="00E6683E"/>
    <w:rsid w:val="00E66866"/>
    <w:rsid w:val="00E672AF"/>
    <w:rsid w:val="00E674AE"/>
    <w:rsid w:val="00E67857"/>
    <w:rsid w:val="00E67BA7"/>
    <w:rsid w:val="00E67FD5"/>
    <w:rsid w:val="00E70A0B"/>
    <w:rsid w:val="00E70FC4"/>
    <w:rsid w:val="00E71B18"/>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6D82"/>
    <w:rsid w:val="00E77AD7"/>
    <w:rsid w:val="00E77EEE"/>
    <w:rsid w:val="00E805B6"/>
    <w:rsid w:val="00E8071D"/>
    <w:rsid w:val="00E81D32"/>
    <w:rsid w:val="00E81D4D"/>
    <w:rsid w:val="00E84171"/>
    <w:rsid w:val="00E8425F"/>
    <w:rsid w:val="00E85A49"/>
    <w:rsid w:val="00E861BF"/>
    <w:rsid w:val="00E8719E"/>
    <w:rsid w:val="00E87574"/>
    <w:rsid w:val="00E90CF6"/>
    <w:rsid w:val="00E90DC8"/>
    <w:rsid w:val="00E90E72"/>
    <w:rsid w:val="00E90FD0"/>
    <w:rsid w:val="00E91A69"/>
    <w:rsid w:val="00E91D37"/>
    <w:rsid w:val="00E91F17"/>
    <w:rsid w:val="00E92272"/>
    <w:rsid w:val="00E92BAA"/>
    <w:rsid w:val="00E930B3"/>
    <w:rsid w:val="00E93CA2"/>
    <w:rsid w:val="00E93F76"/>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3E51"/>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3E3E"/>
    <w:rsid w:val="00EF491F"/>
    <w:rsid w:val="00EF548A"/>
    <w:rsid w:val="00EF5EF7"/>
    <w:rsid w:val="00EF6526"/>
    <w:rsid w:val="00EF6CF5"/>
    <w:rsid w:val="00EF6EB4"/>
    <w:rsid w:val="00EF6FED"/>
    <w:rsid w:val="00EF7868"/>
    <w:rsid w:val="00F00565"/>
    <w:rsid w:val="00F005EE"/>
    <w:rsid w:val="00F00C96"/>
    <w:rsid w:val="00F00F71"/>
    <w:rsid w:val="00F01D1E"/>
    <w:rsid w:val="00F02639"/>
    <w:rsid w:val="00F0292A"/>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1EC2"/>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479"/>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47366"/>
    <w:rsid w:val="00F50A7A"/>
    <w:rsid w:val="00F5168A"/>
    <w:rsid w:val="00F52EDD"/>
    <w:rsid w:val="00F53D4F"/>
    <w:rsid w:val="00F53DF8"/>
    <w:rsid w:val="00F546F2"/>
    <w:rsid w:val="00F5526F"/>
    <w:rsid w:val="00F55654"/>
    <w:rsid w:val="00F556B0"/>
    <w:rsid w:val="00F55752"/>
    <w:rsid w:val="00F55EC3"/>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4F8"/>
    <w:rsid w:val="00F63BBB"/>
    <w:rsid w:val="00F63DDF"/>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1C8"/>
    <w:rsid w:val="00F763EC"/>
    <w:rsid w:val="00F7682C"/>
    <w:rsid w:val="00F775CA"/>
    <w:rsid w:val="00F77F4C"/>
    <w:rsid w:val="00F80698"/>
    <w:rsid w:val="00F80761"/>
    <w:rsid w:val="00F818BE"/>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8D2"/>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3E9"/>
    <w:rsid w:val="00FA7EAA"/>
    <w:rsid w:val="00FB068C"/>
    <w:rsid w:val="00FB12F4"/>
    <w:rsid w:val="00FB1530"/>
    <w:rsid w:val="00FB15D0"/>
    <w:rsid w:val="00FB2E32"/>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0B4"/>
    <w:rsid w:val="00FD7291"/>
    <w:rsid w:val="00FD7772"/>
    <w:rsid w:val="00FE0FD2"/>
    <w:rsid w:val="00FE1316"/>
    <w:rsid w:val="00FE1FAB"/>
    <w:rsid w:val="00FE2AA4"/>
    <w:rsid w:val="00FE2DB6"/>
    <w:rsid w:val="00FE2FBF"/>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038B0"/>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character" w:customStyle="1" w:styleId="alt-edited">
    <w:name w:val="alt-edited"/>
    <w:basedOn w:val="DefaultParagraphFont"/>
    <w:rsid w:val="008C4F4B"/>
  </w:style>
  <w:style w:type="paragraph" w:styleId="HTMLPreformatted">
    <w:name w:val="HTML Preformatted"/>
    <w:basedOn w:val="Normal"/>
    <w:link w:val="HTMLPreformattedChar"/>
    <w:uiPriority w:val="99"/>
    <w:unhideWhenUsed/>
    <w:rsid w:val="006B5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6B54CE"/>
    <w:rPr>
      <w:rFonts w:ascii="Courier New" w:hAnsi="Courier New" w:cs="Courier New"/>
      <w:lang w:val="en-US" w:eastAsia="en-US" w:bidi="ar-SA"/>
    </w:rPr>
  </w:style>
  <w:style w:type="character" w:customStyle="1" w:styleId="y2iqfc">
    <w:name w:val="y2iqfc"/>
    <w:basedOn w:val="DefaultParagraphFont"/>
    <w:rsid w:val="006B54CE"/>
  </w:style>
  <w:style w:type="character" w:customStyle="1" w:styleId="ezkurwreuab5ozgtqnkl">
    <w:name w:val="ezkurwreuab5ozgtqnkl"/>
    <w:basedOn w:val="DefaultParagraphFont"/>
    <w:rsid w:val="009C5430"/>
  </w:style>
  <w:style w:type="paragraph" w:customStyle="1" w:styleId="msonormal0">
    <w:name w:val="msonormal"/>
    <w:basedOn w:val="Normal"/>
    <w:rsid w:val="009D5BC4"/>
    <w:pPr>
      <w:spacing w:before="100" w:beforeAutospacing="1" w:after="100" w:afterAutospacing="1"/>
    </w:pPr>
    <w:rPr>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04809969">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23510504">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8522615">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459459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0515591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040215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703245527">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16228949">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4350</TotalTime>
  <Pages>98</Pages>
  <Words>26095</Words>
  <Characters>148743</Characters>
  <Application>Microsoft Office Word</Application>
  <DocSecurity>0</DocSecurity>
  <Lines>1239</Lines>
  <Paragraphs>348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174490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1935</cp:revision>
  <cp:lastPrinted>2018-02-16T07:12:00Z</cp:lastPrinted>
  <dcterms:created xsi:type="dcterms:W3CDTF">2019-10-28T07:04:00Z</dcterms:created>
  <dcterms:modified xsi:type="dcterms:W3CDTF">2026-02-17T11:07:00Z</dcterms:modified>
</cp:coreProperties>
</file>